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73C" w:rsidRPr="00B237EB" w:rsidRDefault="00D47CCA" w:rsidP="00B237EB">
      <w:pPr>
        <w:spacing w:line="360" w:lineRule="auto"/>
        <w:jc w:val="center"/>
        <w:rPr>
          <w:rFonts w:cs="Arial"/>
          <w:lang w:val="es-MX"/>
        </w:rPr>
      </w:pPr>
      <w:r w:rsidRPr="00B237EB">
        <w:rPr>
          <w:rFonts w:cs="Arial"/>
          <w:lang w:val="es-MX"/>
        </w:rPr>
        <w:t>El Modelo de Gestión del EnDev Perú</w:t>
      </w:r>
    </w:p>
    <w:p w:rsidR="00C514A0" w:rsidRPr="00B237EB" w:rsidRDefault="00C514A0" w:rsidP="00C514A0">
      <w:pPr>
        <w:pStyle w:val="Ttulo1"/>
        <w:rPr>
          <w:lang w:val="es-MX"/>
        </w:rPr>
      </w:pPr>
      <w:r w:rsidRPr="00B237EB">
        <w:rPr>
          <w:lang w:val="es-MX"/>
        </w:rPr>
        <w:t>Introducción</w:t>
      </w:r>
    </w:p>
    <w:p w:rsidR="00C514A0" w:rsidRPr="00B237EB" w:rsidRDefault="00C514A0" w:rsidP="00C514A0">
      <w:pPr>
        <w:pStyle w:val="Prrafodelista"/>
        <w:spacing w:line="360" w:lineRule="auto"/>
        <w:rPr>
          <w:rFonts w:cs="Arial"/>
          <w:lang w:val="es-MX"/>
        </w:rPr>
      </w:pPr>
    </w:p>
    <w:p w:rsidR="00C514A0" w:rsidRPr="00B237EB" w:rsidRDefault="00C514A0" w:rsidP="00C514A0">
      <w:pPr>
        <w:spacing w:line="360" w:lineRule="auto"/>
        <w:rPr>
          <w:rFonts w:cs="Arial"/>
          <w:lang w:val="es-MX"/>
        </w:rPr>
      </w:pPr>
      <w:r w:rsidRPr="00B237EB">
        <w:rPr>
          <w:rFonts w:cs="Arial"/>
          <w:lang w:val="es-MX"/>
        </w:rPr>
        <w:t xml:space="preserve">El presente trabajo constituye un esfuerzo por poner a tono la ejecución del Proyecto con el Modelo </w:t>
      </w:r>
      <w:proofErr w:type="spellStart"/>
      <w:r w:rsidRPr="00B237EB">
        <w:rPr>
          <w:rFonts w:cs="Arial"/>
          <w:lang w:val="es-MX"/>
        </w:rPr>
        <w:t>Capacity</w:t>
      </w:r>
      <w:proofErr w:type="spellEnd"/>
      <w:r w:rsidRPr="00B237EB">
        <w:rPr>
          <w:rFonts w:cs="Arial"/>
          <w:lang w:val="es-MX"/>
        </w:rPr>
        <w:t xml:space="preserve"> Works, modelo definido por la GIZ como la forma de llevar a la práctica el paradigma del desarrollo sostenible y orientar la implementación bajo la filosofía de la cooperación, el alcance de cambios significativos y la ampliación de capacidades en los países dónde se actúa. </w:t>
      </w:r>
    </w:p>
    <w:p w:rsidR="00C514A0" w:rsidRDefault="00C514A0" w:rsidP="00C514A0">
      <w:pPr>
        <w:rPr>
          <w:lang w:val="es-MX"/>
        </w:rPr>
      </w:pPr>
      <w:r w:rsidRPr="00B237EB">
        <w:rPr>
          <w:lang w:val="es-MX"/>
        </w:rPr>
        <w:t>Antecedentes y justificación</w:t>
      </w:r>
    </w:p>
    <w:p w:rsidR="00C514A0" w:rsidRPr="00B237EB" w:rsidRDefault="00C514A0" w:rsidP="00C514A0">
      <w:pPr>
        <w:spacing w:line="360" w:lineRule="auto"/>
        <w:rPr>
          <w:rFonts w:cs="Arial"/>
          <w:lang w:val="es-MX"/>
        </w:rPr>
      </w:pPr>
      <w:r w:rsidRPr="00B237EB">
        <w:rPr>
          <w:rFonts w:cs="Arial"/>
          <w:lang w:val="es-MX"/>
        </w:rPr>
        <w:t>* El Proyecto “Energía, Desarrollo y Vida, EnDev Perú” se inició en  marzo de 2007. La primera fase duró hasta junio 2009. Una segunda fase está implementándose desde julio de 2009 y tiene duración hasta junio 2018. Es parte del Programa Global “</w:t>
      </w:r>
      <w:proofErr w:type="spellStart"/>
      <w:r w:rsidRPr="00B237EB">
        <w:rPr>
          <w:rFonts w:cs="Arial"/>
          <w:lang w:val="es-MX"/>
        </w:rPr>
        <w:t>Energising</w:t>
      </w:r>
      <w:proofErr w:type="spellEnd"/>
      <w:r w:rsidRPr="00B237EB">
        <w:rPr>
          <w:rFonts w:cs="Arial"/>
          <w:lang w:val="es-MX"/>
        </w:rPr>
        <w:t xml:space="preserve"> </w:t>
      </w:r>
      <w:proofErr w:type="spellStart"/>
      <w:r w:rsidRPr="00B237EB">
        <w:rPr>
          <w:rFonts w:cs="Arial"/>
          <w:lang w:val="es-MX"/>
        </w:rPr>
        <w:t>Development</w:t>
      </w:r>
      <w:proofErr w:type="spellEnd"/>
      <w:r w:rsidRPr="00B237EB">
        <w:rPr>
          <w:rFonts w:cs="Arial"/>
          <w:lang w:val="es-MX"/>
        </w:rPr>
        <w:t xml:space="preserve">, </w:t>
      </w:r>
      <w:proofErr w:type="spellStart"/>
      <w:r w:rsidRPr="00B237EB">
        <w:rPr>
          <w:rFonts w:cs="Arial"/>
          <w:lang w:val="es-MX"/>
        </w:rPr>
        <w:t>EnDev</w:t>
      </w:r>
      <w:proofErr w:type="spellEnd"/>
      <w:r w:rsidRPr="00B237EB">
        <w:rPr>
          <w:rFonts w:cs="Arial"/>
          <w:lang w:val="es-MX"/>
        </w:rPr>
        <w:t xml:space="preserve">”, el cual se inició en 2005, fruto de una alianza entre los Gobiernos de Alemania y Holanda, a los cuales se unieron al final de la primera fase en 2009, los gobiernos de Noruega, Australia, Reino Unido y Suiza, a través de sus agencias de cooperación. El Programa es ejecutado </w:t>
      </w:r>
      <w:r>
        <w:rPr>
          <w:rFonts w:cs="Arial"/>
          <w:lang w:val="es-MX"/>
        </w:rPr>
        <w:t xml:space="preserve">principalmente </w:t>
      </w:r>
      <w:r w:rsidRPr="00B237EB">
        <w:rPr>
          <w:rFonts w:cs="Arial"/>
          <w:lang w:val="es-MX"/>
        </w:rPr>
        <w:t xml:space="preserve">por la GIZ en estrecha cooperación con las organizaciones </w:t>
      </w:r>
      <w:hyperlink r:id="rId9" w:tgtFrame="_blank" w:history="1">
        <w:proofErr w:type="spellStart"/>
        <w:r w:rsidRPr="00B237EB">
          <w:rPr>
            <w:rFonts w:eastAsia="Times New Roman" w:cs="Arial"/>
            <w:lang w:val="es-MX" w:eastAsia="es-MX"/>
          </w:rPr>
          <w:t>Netherlands</w:t>
        </w:r>
        <w:proofErr w:type="spellEnd"/>
        <w:r w:rsidRPr="00B237EB">
          <w:rPr>
            <w:rFonts w:eastAsia="Times New Roman" w:cs="Arial"/>
            <w:lang w:val="es-MX" w:eastAsia="es-MX"/>
          </w:rPr>
          <w:t xml:space="preserve"> Enterprise Agency (RVO)</w:t>
        </w:r>
      </w:hyperlink>
      <w:r w:rsidRPr="00B237EB">
        <w:rPr>
          <w:rFonts w:cs="Arial"/>
          <w:lang w:val="es-MX"/>
        </w:rPr>
        <w:t xml:space="preserve">  y </w:t>
      </w:r>
      <w:hyperlink r:id="rId10" w:tgtFrame="_blank" w:history="1">
        <w:proofErr w:type="spellStart"/>
        <w:r w:rsidRPr="00B237EB">
          <w:rPr>
            <w:rFonts w:eastAsia="Times New Roman" w:cs="Arial"/>
            <w:lang w:val="es-MX" w:eastAsia="es-MX"/>
          </w:rPr>
          <w:t>Netherlands</w:t>
        </w:r>
        <w:proofErr w:type="spellEnd"/>
        <w:r w:rsidRPr="00B237EB">
          <w:rPr>
            <w:rFonts w:eastAsia="Times New Roman" w:cs="Arial"/>
            <w:lang w:val="es-MX" w:eastAsia="es-MX"/>
          </w:rPr>
          <w:t xml:space="preserve"> </w:t>
        </w:r>
        <w:proofErr w:type="spellStart"/>
        <w:r w:rsidRPr="00B237EB">
          <w:rPr>
            <w:rFonts w:eastAsia="Times New Roman" w:cs="Arial"/>
            <w:lang w:val="es-MX" w:eastAsia="es-MX"/>
          </w:rPr>
          <w:t>Development</w:t>
        </w:r>
        <w:proofErr w:type="spellEnd"/>
        <w:r w:rsidRPr="00B237EB">
          <w:rPr>
            <w:rFonts w:eastAsia="Times New Roman" w:cs="Arial"/>
            <w:lang w:val="es-MX" w:eastAsia="es-MX"/>
          </w:rPr>
          <w:t xml:space="preserve"> </w:t>
        </w:r>
        <w:proofErr w:type="spellStart"/>
        <w:r w:rsidRPr="00B237EB">
          <w:rPr>
            <w:rFonts w:eastAsia="Times New Roman" w:cs="Arial"/>
            <w:lang w:val="es-MX" w:eastAsia="es-MX"/>
          </w:rPr>
          <w:t>Organisation</w:t>
        </w:r>
        <w:proofErr w:type="spellEnd"/>
        <w:r w:rsidRPr="00B237EB">
          <w:rPr>
            <w:rFonts w:eastAsia="Times New Roman" w:cs="Arial"/>
            <w:lang w:val="es-MX" w:eastAsia="es-MX"/>
          </w:rPr>
          <w:t xml:space="preserve"> (SNV)</w:t>
        </w:r>
      </w:hyperlink>
      <w:r w:rsidRPr="00B237EB">
        <w:rPr>
          <w:rFonts w:eastAsia="Times New Roman" w:cs="Arial"/>
          <w:lang w:val="es-MX" w:eastAsia="es-MX"/>
        </w:rPr>
        <w:t xml:space="preserve">, </w:t>
      </w:r>
      <w:r w:rsidRPr="00B237EB">
        <w:rPr>
          <w:rFonts w:cs="Arial"/>
          <w:lang w:val="es-MX"/>
        </w:rPr>
        <w:t>bajo la supervisión de un Comité formado por representantes de la alianza</w:t>
      </w:r>
      <w:r>
        <w:rPr>
          <w:rFonts w:cs="Arial"/>
          <w:lang w:val="es-MX"/>
        </w:rPr>
        <w:t xml:space="preserve"> denominado </w:t>
      </w:r>
      <w:proofErr w:type="spellStart"/>
      <w:r>
        <w:rPr>
          <w:rFonts w:cs="Arial"/>
          <w:lang w:val="es-MX"/>
        </w:rPr>
        <w:t>Goberning</w:t>
      </w:r>
      <w:proofErr w:type="spellEnd"/>
      <w:r>
        <w:rPr>
          <w:rFonts w:cs="Arial"/>
          <w:lang w:val="es-MX"/>
        </w:rPr>
        <w:t xml:space="preserve"> </w:t>
      </w:r>
      <w:proofErr w:type="spellStart"/>
      <w:r>
        <w:rPr>
          <w:rFonts w:cs="Arial"/>
          <w:lang w:val="es-MX"/>
        </w:rPr>
        <w:t>Board</w:t>
      </w:r>
      <w:proofErr w:type="spellEnd"/>
      <w:r w:rsidRPr="00B237EB">
        <w:rPr>
          <w:rFonts w:cs="Arial"/>
          <w:lang w:val="es-MX"/>
        </w:rPr>
        <w:t>. La segunda fase va de 2009 a 2018.</w:t>
      </w:r>
      <w:r w:rsidRPr="00B237EB">
        <w:rPr>
          <w:rFonts w:cs="Arial"/>
          <w:lang w:val="es-MX"/>
        </w:rPr>
        <w:br/>
        <w:t xml:space="preserve">* * El Proyecto EnDev Perú,  al ser parte de un programa global, se implementó siguiendo los lineamientos del Programa Global, haciéndose solamente las  adaptaciones necesarias  a las condiciones del </w:t>
      </w:r>
      <w:proofErr w:type="spellStart"/>
      <w:r w:rsidRPr="00B237EB">
        <w:rPr>
          <w:rFonts w:cs="Arial"/>
          <w:lang w:val="es-MX"/>
        </w:rPr>
        <w:t>PerúSin</w:t>
      </w:r>
      <w:proofErr w:type="spellEnd"/>
      <w:r w:rsidRPr="00B237EB">
        <w:rPr>
          <w:rFonts w:cs="Arial"/>
          <w:lang w:val="es-MX"/>
        </w:rPr>
        <w:t xml:space="preserve"> embargo, muchas  de las actividades de desarrollo de estrategias, de control de calidad, de relacionamiento con los actores y de los aprendizajes y gestión del conocimiento se han elaborado siguiendo varios de los instrumentos contemplados en CW. Ha sido un </w:t>
      </w:r>
      <w:proofErr w:type="gramStart"/>
      <w:r w:rsidRPr="00B237EB">
        <w:rPr>
          <w:rFonts w:cs="Arial"/>
          <w:lang w:val="es-MX"/>
        </w:rPr>
        <w:t>uso ”</w:t>
      </w:r>
      <w:proofErr w:type="gramEnd"/>
      <w:r w:rsidRPr="00B237EB">
        <w:rPr>
          <w:rFonts w:cs="Arial"/>
          <w:lang w:val="es-MX"/>
        </w:rPr>
        <w:t>implícito” (poco consciente)  y especialmente dirigido al Equipo GIZ.  Ha sido también “puntual”, quiere decir, que la utilización fue solo en algunos momentos, especialmente en los de planificación.</w:t>
      </w:r>
      <w:r w:rsidRPr="00B237EB">
        <w:rPr>
          <w:rFonts w:cs="Arial"/>
          <w:lang w:val="es-MX"/>
        </w:rPr>
        <w:br/>
        <w:t xml:space="preserve">* El Proyecto ha tenido en su tiempo de implementación una amplia aceptación de los destinatarios y de las organizaciones públicas y privadas con las que se ha trabajado. Los objetivos e indicadores se han alcanzado, sin embargo, ha faltado una reflexión sobre los factores que han permitido o dificultado el éxito y una sistematización clara de quienes han aprendido y por qué.  </w:t>
      </w:r>
      <w:r w:rsidRPr="00B237EB">
        <w:rPr>
          <w:rFonts w:cs="Arial"/>
          <w:lang w:val="es-MX"/>
        </w:rPr>
        <w:lastRenderedPageBreak/>
        <w:t>Un proceso de comparación con otros proyectos es difícil, dado que no se ha seguido un estándar específico en la ejecución.</w:t>
      </w:r>
      <w:r w:rsidRPr="00B237EB">
        <w:rPr>
          <w:rFonts w:cs="Arial"/>
          <w:lang w:val="es-MX"/>
        </w:rPr>
        <w:br/>
        <w:t>* La necesidad de superar los problemas anotados anteriormente, la necesidad institucional de tener CW como parte del Proyecto “Mínimos Estándares de Calidad en Línea” de GIZ y el propósito de mejorar la gestión justifican plenamente el esfuerzo de desarrollar el modelo y ponerlo en práctica hasta el final del Proyecto.</w:t>
      </w:r>
    </w:p>
    <w:p w:rsidR="00C514A0" w:rsidRPr="00B237EB" w:rsidRDefault="00C514A0" w:rsidP="00C514A0">
      <w:pPr>
        <w:rPr>
          <w:lang w:val="es-MX"/>
        </w:rPr>
      </w:pPr>
      <w:r w:rsidRPr="00B237EB">
        <w:rPr>
          <w:lang w:val="es-MX"/>
        </w:rPr>
        <w:t xml:space="preserve">Objetivo y metodología del trabajo  </w:t>
      </w:r>
    </w:p>
    <w:p w:rsidR="00C514A0" w:rsidRPr="00B237EB" w:rsidRDefault="00C514A0" w:rsidP="00C514A0">
      <w:pPr>
        <w:spacing w:line="360" w:lineRule="auto"/>
        <w:rPr>
          <w:rFonts w:cs="Arial"/>
          <w:lang w:val="es-MX"/>
        </w:rPr>
      </w:pPr>
      <w:r w:rsidRPr="00B237EB">
        <w:rPr>
          <w:rFonts w:cs="Arial"/>
          <w:lang w:val="es-MX"/>
        </w:rPr>
        <w:t>El objetivo del presente trabajo fue desarrollar el modelo de gestión del Proyecto, siguiendo la orientación del modelo “</w:t>
      </w:r>
      <w:proofErr w:type="spellStart"/>
      <w:r w:rsidRPr="00B237EB">
        <w:rPr>
          <w:rFonts w:cs="Arial"/>
          <w:lang w:val="es-MX"/>
        </w:rPr>
        <w:t>Capacity</w:t>
      </w:r>
      <w:proofErr w:type="spellEnd"/>
      <w:r w:rsidRPr="00B237EB">
        <w:rPr>
          <w:rFonts w:cs="Arial"/>
          <w:lang w:val="es-MX"/>
        </w:rPr>
        <w:t xml:space="preserve"> Works”, tal como lo demanda la GIZ.</w:t>
      </w:r>
      <w:r w:rsidRPr="00B237EB">
        <w:rPr>
          <w:rFonts w:cs="Arial"/>
          <w:lang w:val="es-MX"/>
        </w:rPr>
        <w:br/>
        <w:t xml:space="preserve">Los resultados esperados con la elaboración y puesta en práctica del modelo fueron que: </w:t>
      </w:r>
      <w:r w:rsidRPr="00B237EB">
        <w:rPr>
          <w:rFonts w:cs="Arial"/>
          <w:lang w:val="es-MX"/>
        </w:rPr>
        <w:br/>
        <w:t>a. La forma de implementar el mandato del Proyecto en un sistema de cooperación bien identificado y establecido sea más claro para todos los involucrados.</w:t>
      </w:r>
      <w:r w:rsidRPr="00B237EB">
        <w:rPr>
          <w:rFonts w:cs="Arial"/>
          <w:lang w:val="es-MX"/>
        </w:rPr>
        <w:br/>
        <w:t>b. La efectividad y eficiencia en el alcance del objetivo y los resultados esperados se pueda optimizar.</w:t>
      </w:r>
      <w:r w:rsidRPr="00B237EB">
        <w:rPr>
          <w:rFonts w:cs="Arial"/>
          <w:lang w:val="es-MX"/>
        </w:rPr>
        <w:br/>
        <w:t xml:space="preserve">c. El aprendizaje de los diferentes actores y la innovación se haya incrementado. </w:t>
      </w:r>
    </w:p>
    <w:p w:rsidR="00C514A0" w:rsidRPr="00B237EB" w:rsidRDefault="00C514A0" w:rsidP="00C514A0">
      <w:pPr>
        <w:spacing w:line="360" w:lineRule="auto"/>
        <w:rPr>
          <w:rFonts w:cs="Arial"/>
          <w:lang w:val="es-MX"/>
        </w:rPr>
      </w:pPr>
      <w:r w:rsidRPr="00B237EB">
        <w:rPr>
          <w:rFonts w:cs="Arial"/>
          <w:lang w:val="es-MX"/>
        </w:rPr>
        <w:t xml:space="preserve">La metodología que se utilizó fue la realización de varios talleres y entrevistas con los actores para desarrollar los diferentes criterios de éxito indicados por el modelo y la evaluación y síntesis de las lecciones aprendidas por el Proyecto en los años anteriores. </w:t>
      </w:r>
    </w:p>
    <w:p w:rsidR="00C514A0" w:rsidRPr="00B237EB" w:rsidRDefault="00C514A0" w:rsidP="00C514A0">
      <w:pPr>
        <w:rPr>
          <w:lang w:val="es-MX"/>
        </w:rPr>
      </w:pPr>
      <w:r w:rsidRPr="00B237EB">
        <w:rPr>
          <w:lang w:val="es-MX"/>
        </w:rPr>
        <w:t xml:space="preserve">Estructura del documento </w:t>
      </w:r>
    </w:p>
    <w:p w:rsidR="00C514A0" w:rsidRPr="00B237EB" w:rsidRDefault="00C514A0" w:rsidP="00C514A0">
      <w:pPr>
        <w:spacing w:line="360" w:lineRule="auto"/>
        <w:rPr>
          <w:rFonts w:cs="Arial"/>
          <w:lang w:val="es-MX"/>
        </w:rPr>
      </w:pPr>
      <w:r w:rsidRPr="00B237EB">
        <w:rPr>
          <w:rFonts w:cs="Arial"/>
          <w:lang w:val="es-MX"/>
        </w:rPr>
        <w:t xml:space="preserve">El documento se estructura a partir de una descripción de los marcos de referencia del Proyecto: Concepción del Programa Global, la problemática del acceso a energía en Perú y las políticas relacionadas existentes y los resultados y lecciones aprendidas por EnDev Perú hasta la fecha. Luego se presenta el mandato actual del Proyecto y se desarrollan cada uno de los factores de éxito de CW. </w:t>
      </w:r>
    </w:p>
    <w:p w:rsidR="00C514A0" w:rsidRPr="00B237EB" w:rsidRDefault="00C514A0" w:rsidP="00C514A0">
      <w:pPr>
        <w:spacing w:line="360" w:lineRule="auto"/>
        <w:rPr>
          <w:rFonts w:cs="Arial"/>
          <w:lang w:val="es-MX"/>
        </w:rPr>
      </w:pPr>
      <w:r w:rsidRPr="00B237EB">
        <w:rPr>
          <w:rFonts w:cs="Arial"/>
          <w:lang w:val="es-MX"/>
        </w:rPr>
        <w:br w:type="page"/>
      </w:r>
    </w:p>
    <w:p w:rsidR="00C514A0" w:rsidRPr="00B237EB" w:rsidRDefault="00C514A0" w:rsidP="00C514A0">
      <w:pPr>
        <w:pStyle w:val="Ttulo1"/>
        <w:rPr>
          <w:lang w:val="es-MX"/>
        </w:rPr>
      </w:pPr>
      <w:r w:rsidRPr="00B237EB">
        <w:rPr>
          <w:lang w:val="es-MX"/>
        </w:rPr>
        <w:lastRenderedPageBreak/>
        <w:t xml:space="preserve">El encargo del </w:t>
      </w:r>
      <w:proofErr w:type="spellStart"/>
      <w:r>
        <w:rPr>
          <w:lang w:val="es-MX"/>
        </w:rPr>
        <w:t>Goberning</w:t>
      </w:r>
      <w:proofErr w:type="spellEnd"/>
      <w:r>
        <w:rPr>
          <w:lang w:val="es-MX"/>
        </w:rPr>
        <w:t xml:space="preserve"> </w:t>
      </w:r>
      <w:proofErr w:type="spellStart"/>
      <w:r>
        <w:rPr>
          <w:lang w:val="es-MX"/>
        </w:rPr>
        <w:t>Board</w:t>
      </w:r>
      <w:proofErr w:type="spellEnd"/>
    </w:p>
    <w:p w:rsidR="00C514A0" w:rsidRPr="00B237EB" w:rsidRDefault="00C514A0" w:rsidP="00C514A0">
      <w:pPr>
        <w:pStyle w:val="Prrafodelista"/>
        <w:spacing w:line="360" w:lineRule="auto"/>
        <w:rPr>
          <w:rFonts w:cs="Arial"/>
          <w:lang w:val="es-MX"/>
        </w:rPr>
      </w:pPr>
    </w:p>
    <w:p w:rsidR="00C514A0" w:rsidRPr="00B237EB" w:rsidRDefault="00C514A0" w:rsidP="00C514A0">
      <w:pPr>
        <w:pStyle w:val="Ttulo2"/>
        <w:rPr>
          <w:lang w:val="es-MX"/>
        </w:rPr>
      </w:pPr>
      <w:r w:rsidRPr="00B237EB">
        <w:rPr>
          <w:lang w:val="es-MX"/>
        </w:rPr>
        <w:t xml:space="preserve">EnDev global </w:t>
      </w:r>
    </w:p>
    <w:p w:rsidR="00C514A0" w:rsidRPr="00B237EB" w:rsidRDefault="00C514A0" w:rsidP="00C514A0">
      <w:pPr>
        <w:spacing w:line="360" w:lineRule="auto"/>
        <w:rPr>
          <w:rFonts w:cs="Arial"/>
          <w:lang w:val="es-MX"/>
        </w:rPr>
      </w:pPr>
      <w:r w:rsidRPr="00B237EB">
        <w:rPr>
          <w:rFonts w:cs="Arial"/>
          <w:lang w:val="es-MX"/>
        </w:rPr>
        <w:t>* El Programa Global EnDev como una alianza entre seis países y cooperaciones con muchas otras organizaciones tiene una alta complejidad en su forma de trabajo y un alto dinamismo en sus arreglos de contenido y de metodologías. Cada nuevo aporte o cooperación van alterando el documento base, de tal forma que para la Cooperación Alemana, significa estar  en continuos procesos de cambios en la oferta al Ministerio de Cooperación Económica y Desarrollo. Sin embargo la concepción básica se mantiene hasta el 2018. En la actualidad los recursos financieros del Programa ascienden a 250 Millones de Euros.</w:t>
      </w:r>
      <w:r w:rsidRPr="00B237EB">
        <w:rPr>
          <w:rFonts w:cs="Arial"/>
          <w:lang w:val="es-MX"/>
        </w:rPr>
        <w:br/>
      </w:r>
      <w:r w:rsidRPr="00B237EB">
        <w:rPr>
          <w:rFonts w:cs="Arial"/>
          <w:lang w:val="es-MX"/>
        </w:rPr>
        <w:br/>
        <w:t>* Para EnDev Perú tales cambios</w:t>
      </w:r>
      <w:r w:rsidRPr="00B237EB">
        <w:rPr>
          <w:rFonts w:cs="Arial"/>
          <w:u w:val="single"/>
          <w:lang w:val="es-MX"/>
        </w:rPr>
        <w:t xml:space="preserve"> </w:t>
      </w:r>
      <w:r w:rsidRPr="00B237EB">
        <w:rPr>
          <w:rFonts w:cs="Arial"/>
          <w:lang w:val="es-MX"/>
        </w:rPr>
        <w:t>constituyen el marco orientador, sobre el cual se debe volver en cada momento de monitoreo o de dialogo con la Dirección del Programa, para hacer los ajustes necesarios en Perú.</w:t>
      </w:r>
    </w:p>
    <w:p w:rsidR="00C514A0" w:rsidRPr="00B237EB" w:rsidRDefault="00C514A0" w:rsidP="00C514A0">
      <w:pPr>
        <w:spacing w:line="360" w:lineRule="auto"/>
        <w:rPr>
          <w:rFonts w:cs="Arial"/>
          <w:lang w:val="es-MX"/>
        </w:rPr>
      </w:pPr>
      <w:r w:rsidRPr="00B237EB">
        <w:rPr>
          <w:rFonts w:cs="Arial"/>
          <w:lang w:val="es-MX"/>
        </w:rPr>
        <w:t>* Para definir el mandato se toma acá fundamentalmente el documento “</w:t>
      </w:r>
      <w:proofErr w:type="spellStart"/>
      <w:r w:rsidRPr="00B237EB">
        <w:rPr>
          <w:rFonts w:cs="Arial"/>
          <w:lang w:val="es-MX"/>
        </w:rPr>
        <w:t>Annual</w:t>
      </w:r>
      <w:proofErr w:type="spellEnd"/>
      <w:r w:rsidRPr="00B237EB">
        <w:rPr>
          <w:rFonts w:cs="Arial"/>
          <w:lang w:val="es-MX"/>
        </w:rPr>
        <w:t xml:space="preserve"> </w:t>
      </w:r>
      <w:proofErr w:type="spellStart"/>
      <w:r w:rsidRPr="00B237EB">
        <w:rPr>
          <w:rFonts w:cs="Arial"/>
          <w:lang w:val="es-MX"/>
        </w:rPr>
        <w:t>Planning</w:t>
      </w:r>
      <w:proofErr w:type="spellEnd"/>
      <w:r w:rsidRPr="00B237EB">
        <w:rPr>
          <w:rFonts w:cs="Arial"/>
          <w:lang w:val="es-MX"/>
        </w:rPr>
        <w:t xml:space="preserve"> 2015”, donde se clarifica los últimos acuerdos de la concepción y estrategia. </w:t>
      </w:r>
    </w:p>
    <w:p w:rsidR="00C514A0" w:rsidRPr="00B237EB" w:rsidRDefault="00C514A0" w:rsidP="00C514A0">
      <w:pPr>
        <w:spacing w:line="360" w:lineRule="auto"/>
        <w:rPr>
          <w:rFonts w:cs="Arial"/>
          <w:b/>
          <w:i/>
          <w:lang w:val="es-MX"/>
        </w:rPr>
      </w:pPr>
      <w:r w:rsidRPr="00B237EB">
        <w:rPr>
          <w:rFonts w:cs="Arial"/>
          <w:b/>
          <w:i/>
          <w:lang w:val="es-MX"/>
        </w:rPr>
        <w:t>Objetivo:</w:t>
      </w:r>
    </w:p>
    <w:p w:rsidR="00C514A0" w:rsidRPr="00B237EB" w:rsidRDefault="00C514A0" w:rsidP="00C514A0">
      <w:pPr>
        <w:spacing w:line="360" w:lineRule="auto"/>
        <w:rPr>
          <w:rFonts w:cs="Arial"/>
          <w:lang w:val="es-MX"/>
        </w:rPr>
      </w:pPr>
      <w:r>
        <w:rPr>
          <w:rFonts w:cs="Arial"/>
          <w:lang w:val="es-MX"/>
        </w:rPr>
        <w:t>El acceso a</w:t>
      </w:r>
      <w:r w:rsidRPr="00B237EB">
        <w:rPr>
          <w:rFonts w:cs="Arial"/>
          <w:lang w:val="es-MX"/>
        </w:rPr>
        <w:t xml:space="preserve"> tecnologías modernas y servicios de energía de los hogares pobres, de las instituciones sociales y de los pequeños y medianos empresarios de países seleccionados ha mejorado sosteniblemente.   </w:t>
      </w:r>
      <w:r w:rsidRPr="00B237EB">
        <w:rPr>
          <w:rFonts w:cs="Arial"/>
          <w:lang w:val="es-MX"/>
        </w:rPr>
        <w:br/>
        <w:t>La meta es que 15 Millones de personas en los 24 países hayan logrado acceso hasta el 2018.</w:t>
      </w:r>
    </w:p>
    <w:p w:rsidR="00C514A0" w:rsidRPr="00B237EB" w:rsidRDefault="00C514A0" w:rsidP="00C514A0">
      <w:pPr>
        <w:spacing w:line="360" w:lineRule="auto"/>
        <w:rPr>
          <w:rFonts w:cs="Arial"/>
          <w:lang w:val="es-MX"/>
        </w:rPr>
      </w:pPr>
      <w:r w:rsidRPr="00B237EB">
        <w:rPr>
          <w:rFonts w:cs="Arial"/>
          <w:b/>
          <w:i/>
          <w:lang w:val="es-MX"/>
        </w:rPr>
        <w:t>Indicadores</w:t>
      </w:r>
      <w:r w:rsidRPr="00B237EB">
        <w:rPr>
          <w:rFonts w:cs="Arial"/>
          <w:lang w:val="es-MX"/>
        </w:rPr>
        <w:t xml:space="preserve">: </w:t>
      </w:r>
      <w:r w:rsidRPr="00B237EB">
        <w:rPr>
          <w:rFonts w:cs="Arial"/>
          <w:lang w:val="es-MX"/>
        </w:rPr>
        <w:br/>
        <w:t xml:space="preserve"> Por cada 100.000 Euros de presupuesto y como resultado del Programa:</w:t>
      </w:r>
    </w:p>
    <w:p w:rsidR="00C514A0" w:rsidRPr="00B237EB" w:rsidRDefault="00C514A0" w:rsidP="00C514A0">
      <w:pPr>
        <w:spacing w:line="360" w:lineRule="auto"/>
        <w:rPr>
          <w:rFonts w:cs="Arial"/>
          <w:lang w:val="es-MX"/>
        </w:rPr>
      </w:pPr>
      <w:r w:rsidRPr="00B237EB">
        <w:rPr>
          <w:rFonts w:cs="Arial"/>
          <w:lang w:val="es-MX"/>
        </w:rPr>
        <w:t xml:space="preserve">1). </w:t>
      </w:r>
      <w:r w:rsidRPr="00B237EB">
        <w:rPr>
          <w:rFonts w:cs="Arial"/>
          <w:i/>
          <w:lang w:val="es-MX"/>
        </w:rPr>
        <w:t>En acceso sostenible a energía</w:t>
      </w:r>
      <w:r w:rsidRPr="00B237EB">
        <w:rPr>
          <w:rFonts w:cs="Arial"/>
          <w:lang w:val="es-MX"/>
        </w:rPr>
        <w:t xml:space="preserve">: Por lo menos 5000 personas, 10 instituciones sociales y 20 empresarios pequeños y medianos. </w:t>
      </w:r>
    </w:p>
    <w:p w:rsidR="00C514A0" w:rsidRPr="00B237EB" w:rsidRDefault="00C514A0" w:rsidP="00C514A0">
      <w:pPr>
        <w:spacing w:line="360" w:lineRule="auto"/>
        <w:rPr>
          <w:rFonts w:cs="Arial"/>
          <w:lang w:val="es-MX"/>
        </w:rPr>
      </w:pPr>
      <w:r w:rsidRPr="00B237EB">
        <w:rPr>
          <w:rFonts w:cs="Arial"/>
          <w:lang w:val="es-MX"/>
        </w:rPr>
        <w:t xml:space="preserve">2). </w:t>
      </w:r>
      <w:r w:rsidRPr="00B237EB">
        <w:rPr>
          <w:rFonts w:cs="Arial"/>
          <w:i/>
          <w:lang w:val="es-MX"/>
        </w:rPr>
        <w:t xml:space="preserve">En impacto climático: </w:t>
      </w:r>
      <w:del w:id="0" w:author="imonti" w:date="2015-05-21T12:30:00Z">
        <w:r w:rsidRPr="00B237EB" w:rsidDel="00CD48F2">
          <w:rPr>
            <w:rFonts w:cs="Arial"/>
            <w:lang w:val="es-MX"/>
          </w:rPr>
          <w:delText xml:space="preserve">Por lo menos </w:delText>
        </w:r>
      </w:del>
      <w:commentRangeStart w:id="1"/>
      <w:del w:id="2" w:author="imonti" w:date="2015-05-21T12:18:00Z">
        <w:r w:rsidRPr="00B237EB" w:rsidDel="00BF754D">
          <w:rPr>
            <w:rFonts w:cs="Arial"/>
            <w:lang w:val="es-MX"/>
          </w:rPr>
          <w:delText>6</w:delText>
        </w:r>
      </w:del>
      <w:del w:id="3" w:author="imonti" w:date="2015-05-21T12:30:00Z">
        <w:r w:rsidRPr="00B237EB" w:rsidDel="00CD48F2">
          <w:rPr>
            <w:rFonts w:cs="Arial"/>
            <w:lang w:val="es-MX"/>
          </w:rPr>
          <w:delText xml:space="preserve">00 hogares </w:delText>
        </w:r>
        <w:commentRangeEnd w:id="1"/>
        <w:r w:rsidR="00BF754D" w:rsidDel="00CD48F2">
          <w:rPr>
            <w:rStyle w:val="Refdecomentario"/>
          </w:rPr>
          <w:commentReference w:id="1"/>
        </w:r>
        <w:r w:rsidRPr="00B237EB" w:rsidDel="00CD48F2">
          <w:rPr>
            <w:rFonts w:cs="Arial"/>
            <w:lang w:val="es-MX"/>
          </w:rPr>
          <w:delText xml:space="preserve">estarán usando cocinas mejoradas sostenibles (mínimo la mitad de esos hogares estarán utilizando cocinas del “nivel 2”). Esto generará una reducción de </w:delText>
        </w:r>
      </w:del>
      <w:r w:rsidRPr="00B237EB">
        <w:rPr>
          <w:rFonts w:cs="Arial"/>
          <w:lang w:val="es-MX"/>
        </w:rPr>
        <w:t>por lo menos 400 toneladas de emisiones de CO</w:t>
      </w:r>
      <w:r w:rsidRPr="00B237EB">
        <w:rPr>
          <w:rFonts w:cs="Arial"/>
          <w:vertAlign w:val="subscript"/>
          <w:lang w:val="es-MX"/>
        </w:rPr>
        <w:t>2</w:t>
      </w:r>
      <w:r w:rsidRPr="00B237EB">
        <w:rPr>
          <w:rFonts w:cs="Arial"/>
          <w:lang w:val="es-MX"/>
        </w:rPr>
        <w:t xml:space="preserve"> </w:t>
      </w:r>
      <w:r w:rsidR="00CF7764">
        <w:rPr>
          <w:rFonts w:cs="Arial"/>
          <w:lang w:val="es-MX"/>
        </w:rPr>
        <w:t xml:space="preserve">o el </w:t>
      </w:r>
      <w:r w:rsidRPr="00B237EB">
        <w:rPr>
          <w:rFonts w:cs="Arial"/>
          <w:lang w:val="es-MX"/>
        </w:rPr>
        <w:t>equivalente (CO</w:t>
      </w:r>
      <w:r w:rsidRPr="00B237EB">
        <w:rPr>
          <w:rFonts w:cs="Arial"/>
          <w:vertAlign w:val="subscript"/>
          <w:lang w:val="es-MX"/>
        </w:rPr>
        <w:t>2e</w:t>
      </w:r>
      <w:r w:rsidRPr="00B237EB">
        <w:rPr>
          <w:rFonts w:cs="Arial"/>
          <w:lang w:val="es-MX"/>
        </w:rPr>
        <w:t>)</w:t>
      </w:r>
      <w:ins w:id="4" w:author="imonti" w:date="2015-05-21T12:28:00Z">
        <w:r w:rsidR="00CD48F2">
          <w:rPr>
            <w:rFonts w:cs="Arial"/>
            <w:lang w:val="es-MX"/>
          </w:rPr>
          <w:t xml:space="preserve"> </w:t>
        </w:r>
      </w:ins>
      <w:ins w:id="5" w:author="imonti" w:date="2015-05-21T12:29:00Z">
        <w:r w:rsidR="00CD48F2">
          <w:rPr>
            <w:rFonts w:cs="Arial"/>
            <w:lang w:val="es-MX"/>
          </w:rPr>
          <w:t>son reducidas a travé</w:t>
        </w:r>
      </w:ins>
      <w:ins w:id="6" w:author="imonti" w:date="2015-05-21T12:30:00Z">
        <w:r w:rsidR="00CD48F2">
          <w:rPr>
            <w:rFonts w:cs="Arial"/>
            <w:lang w:val="es-MX"/>
          </w:rPr>
          <w:t xml:space="preserve">s </w:t>
        </w:r>
      </w:ins>
      <w:ins w:id="7" w:author="imonti" w:date="2015-05-21T12:29:00Z">
        <w:r w:rsidR="00CD48F2">
          <w:rPr>
            <w:rFonts w:cs="Arial"/>
            <w:lang w:val="es-MX"/>
          </w:rPr>
          <w:t>de las tecnolog</w:t>
        </w:r>
      </w:ins>
      <w:ins w:id="8" w:author="imonti" w:date="2015-05-21T12:30:00Z">
        <w:r w:rsidR="00CD48F2">
          <w:rPr>
            <w:rFonts w:cs="Arial"/>
            <w:lang w:val="es-MX"/>
          </w:rPr>
          <w:t>ías promovidas.</w:t>
        </w:r>
      </w:ins>
    </w:p>
    <w:p w:rsidR="00C514A0" w:rsidRPr="00B237EB" w:rsidRDefault="00C514A0" w:rsidP="00C514A0">
      <w:pPr>
        <w:spacing w:line="360" w:lineRule="auto"/>
        <w:rPr>
          <w:rFonts w:cs="Arial"/>
          <w:lang w:val="es-MX"/>
        </w:rPr>
      </w:pPr>
      <w:r w:rsidRPr="00B237EB">
        <w:rPr>
          <w:rFonts w:cs="Arial"/>
          <w:lang w:val="es-MX"/>
        </w:rPr>
        <w:lastRenderedPageBreak/>
        <w:t xml:space="preserve">3). </w:t>
      </w:r>
      <w:r w:rsidRPr="00B237EB">
        <w:rPr>
          <w:rFonts w:cs="Arial"/>
          <w:i/>
          <w:lang w:val="es-MX"/>
        </w:rPr>
        <w:t xml:space="preserve">Impacto en salud: </w:t>
      </w:r>
      <w:r w:rsidRPr="00B237EB">
        <w:rPr>
          <w:rFonts w:cs="Arial"/>
          <w:lang w:val="es-MX"/>
        </w:rPr>
        <w:t>Por lo menos 1500 personas pobres</w:t>
      </w:r>
      <w:ins w:id="9" w:author="imonti" w:date="2015-05-21T12:31:00Z">
        <w:r w:rsidR="00CD48F2">
          <w:rPr>
            <w:rFonts w:cs="Arial"/>
            <w:lang w:val="es-MX"/>
          </w:rPr>
          <w:t xml:space="preserve"> o </w:t>
        </w:r>
        <w:commentRangeStart w:id="10"/>
        <w:r w:rsidR="00CD48F2">
          <w:rPr>
            <w:rFonts w:cs="Arial"/>
            <w:lang w:val="es-MX"/>
          </w:rPr>
          <w:t>300 hogares</w:t>
        </w:r>
      </w:ins>
      <w:r w:rsidRPr="00B237EB">
        <w:rPr>
          <w:rFonts w:cs="Arial"/>
          <w:lang w:val="es-MX"/>
        </w:rPr>
        <w:t xml:space="preserve"> </w:t>
      </w:r>
      <w:commentRangeEnd w:id="10"/>
      <w:r w:rsidR="00145C49">
        <w:rPr>
          <w:rStyle w:val="Refdecomentario"/>
        </w:rPr>
        <w:commentReference w:id="10"/>
      </w:r>
      <w:r w:rsidRPr="00B237EB">
        <w:rPr>
          <w:rFonts w:cs="Arial"/>
          <w:lang w:val="es-MX"/>
        </w:rPr>
        <w:t>utilizan sistemas de cocción (utilizando cocinas del “nivel 2”</w:t>
      </w:r>
      <w:r w:rsidR="00145C49">
        <w:rPr>
          <w:rFonts w:cs="Arial"/>
          <w:lang w:val="es-MX"/>
        </w:rPr>
        <w:t xml:space="preserve"> </w:t>
      </w:r>
      <w:r w:rsidR="00145C49" w:rsidRPr="00145C49">
        <w:rPr>
          <w:rFonts w:cs="Arial"/>
          <w:lang w:val="es-MX"/>
        </w:rPr>
        <w:t>según la</w:t>
      </w:r>
      <w:r w:rsidR="00145C49">
        <w:rPr>
          <w:rFonts w:cs="Arial"/>
          <w:lang w:val="es-MX"/>
        </w:rPr>
        <w:t xml:space="preserve"> clasificación de la Iniciativa</w:t>
      </w:r>
      <w:r w:rsidR="00145C49" w:rsidRPr="00145C49">
        <w:rPr>
          <w:rFonts w:cs="Arial"/>
          <w:lang w:val="es-MX"/>
        </w:rPr>
        <w:t xml:space="preserve"> Energía Sostenible para Todos o un sistema comparable</w:t>
      </w:r>
      <w:r w:rsidRPr="00B237EB">
        <w:rPr>
          <w:rFonts w:cs="Arial"/>
          <w:lang w:val="es-MX"/>
        </w:rPr>
        <w:t>) que reducen significativamente las enfermedades generadas por humo y hollín en los sitios donde se cocina.</w:t>
      </w:r>
    </w:p>
    <w:p w:rsidR="00C514A0" w:rsidRPr="00B237EB" w:rsidRDefault="00C514A0" w:rsidP="00C514A0">
      <w:pPr>
        <w:spacing w:line="360" w:lineRule="auto"/>
        <w:rPr>
          <w:rFonts w:cs="Arial"/>
          <w:lang w:val="es-MX"/>
        </w:rPr>
      </w:pPr>
      <w:r w:rsidRPr="00B237EB">
        <w:rPr>
          <w:rFonts w:cs="Arial"/>
          <w:lang w:val="es-MX"/>
        </w:rPr>
        <w:t xml:space="preserve">4). </w:t>
      </w:r>
      <w:r w:rsidRPr="00B237EB">
        <w:rPr>
          <w:rFonts w:cs="Arial"/>
          <w:i/>
          <w:lang w:val="es-MX"/>
        </w:rPr>
        <w:t xml:space="preserve">En desarrollo económico: </w:t>
      </w:r>
      <w:r w:rsidRPr="00B237EB">
        <w:rPr>
          <w:rFonts w:cs="Arial"/>
          <w:lang w:val="es-MX"/>
        </w:rPr>
        <w:t xml:space="preserve">Por lo menos 5 puestos de trabajo son creados en forma directa a lo largo de la cadena de valor de las tecnologías apoyadas o como resultado de los beneficios de acceso a tecnologías modernas de energía. Se tendrá en cuenta diferenciar por género. </w:t>
      </w:r>
    </w:p>
    <w:p w:rsidR="00C514A0" w:rsidRDefault="00C514A0" w:rsidP="00C514A0">
      <w:pPr>
        <w:spacing w:line="360" w:lineRule="auto"/>
        <w:rPr>
          <w:ins w:id="11" w:author="imonti" w:date="2015-05-21T12:31:00Z"/>
          <w:rFonts w:cs="Arial"/>
          <w:i/>
          <w:lang w:val="es-MX"/>
        </w:rPr>
      </w:pPr>
      <w:r w:rsidRPr="00B237EB">
        <w:rPr>
          <w:rFonts w:cs="Arial"/>
          <w:lang w:val="es-MX"/>
        </w:rPr>
        <w:t xml:space="preserve">5). </w:t>
      </w:r>
      <w:r w:rsidRPr="00B237EB">
        <w:rPr>
          <w:rFonts w:cs="Arial"/>
          <w:i/>
          <w:lang w:val="es-MX"/>
        </w:rPr>
        <w:t xml:space="preserve">En cuanto apalancamiento. </w:t>
      </w:r>
      <w:r w:rsidRPr="00B237EB">
        <w:rPr>
          <w:rFonts w:cs="Arial"/>
          <w:lang w:val="es-MX"/>
        </w:rPr>
        <w:t>Por lo menos 200.000 Euros en promedio son gastados para energías renovables por hogares privados, sector privado y sector público</w:t>
      </w:r>
      <w:r w:rsidRPr="00B237EB">
        <w:rPr>
          <w:rFonts w:cs="Arial"/>
          <w:i/>
          <w:lang w:val="es-MX"/>
        </w:rPr>
        <w:t xml:space="preserve"> </w:t>
      </w:r>
    </w:p>
    <w:p w:rsidR="00CD48F2" w:rsidRPr="00B237EB" w:rsidRDefault="00CD48F2" w:rsidP="00C514A0">
      <w:pPr>
        <w:spacing w:line="360" w:lineRule="auto"/>
        <w:rPr>
          <w:rFonts w:cs="Arial"/>
          <w:i/>
          <w:lang w:val="es-MX"/>
        </w:rPr>
      </w:pPr>
      <w:ins w:id="12" w:author="imonti" w:date="2015-05-21T12:31:00Z">
        <w:r>
          <w:rPr>
            <w:rFonts w:cs="Arial"/>
            <w:i/>
            <w:lang w:val="es-MX"/>
          </w:rPr>
          <w:t xml:space="preserve">6) </w:t>
        </w:r>
        <w:commentRangeStart w:id="13"/>
        <w:r>
          <w:rPr>
            <w:rFonts w:cs="Arial"/>
            <w:i/>
            <w:lang w:val="es-MX"/>
          </w:rPr>
          <w:t>Impacto b</w:t>
        </w:r>
      </w:ins>
      <w:commentRangeEnd w:id="13"/>
      <w:r w:rsidR="00CF7764">
        <w:rPr>
          <w:rStyle w:val="Refdecomentario"/>
        </w:rPr>
        <w:commentReference w:id="13"/>
      </w:r>
      <w:ins w:id="14" w:author="imonti" w:date="2015-05-21T12:31:00Z">
        <w:r>
          <w:rPr>
            <w:rFonts w:cs="Arial"/>
            <w:i/>
            <w:lang w:val="es-MX"/>
          </w:rPr>
          <w:t>ajo en carbono: por lo menos 500 Wat</w:t>
        </w:r>
      </w:ins>
      <w:ins w:id="15" w:author="imonti" w:date="2015-05-21T12:32:00Z">
        <w:r>
          <w:rPr>
            <w:rFonts w:cs="Arial"/>
            <w:i/>
            <w:lang w:val="es-MX"/>
          </w:rPr>
          <w:t>t de energía eléctrica de sistemas renovables instalados.</w:t>
        </w:r>
      </w:ins>
    </w:p>
    <w:p w:rsidR="00C514A0" w:rsidRPr="00B237EB" w:rsidRDefault="00CD48F2" w:rsidP="00C514A0">
      <w:pPr>
        <w:spacing w:line="360" w:lineRule="auto"/>
        <w:rPr>
          <w:rFonts w:cs="Arial"/>
          <w:lang w:val="es-MX"/>
        </w:rPr>
      </w:pPr>
      <w:ins w:id="16" w:author="imonti" w:date="2015-05-21T12:33:00Z">
        <w:r>
          <w:rPr>
            <w:rFonts w:cs="Arial"/>
            <w:i/>
            <w:lang w:val="es-MX"/>
          </w:rPr>
          <w:t>7</w:t>
        </w:r>
      </w:ins>
      <w:del w:id="17" w:author="imonti" w:date="2015-05-21T12:33:00Z">
        <w:r w:rsidR="00C514A0" w:rsidRPr="00B237EB" w:rsidDel="00CD48F2">
          <w:rPr>
            <w:rFonts w:cs="Arial"/>
            <w:i/>
            <w:lang w:val="es-MX"/>
          </w:rPr>
          <w:delText>6</w:delText>
        </w:r>
      </w:del>
      <w:r w:rsidR="00C514A0" w:rsidRPr="00B237EB">
        <w:rPr>
          <w:rFonts w:cs="Arial"/>
          <w:i/>
          <w:lang w:val="es-MX"/>
        </w:rPr>
        <w:t xml:space="preserve">). En Género: </w:t>
      </w:r>
      <w:r w:rsidR="00C514A0" w:rsidRPr="00B237EB">
        <w:rPr>
          <w:rFonts w:cs="Arial"/>
          <w:lang w:val="es-MX"/>
        </w:rPr>
        <w:t>Equidad de género será monitoreada sistemáticamente tanto en el acceso como en el uso de la energía. Categorías a observar serán: división y responsabilidades entre hombres y mujeres, empleo y generación de ingreso de las mujeres, servicios especiales para mujeres en centros de salud, calidad del aire en áreas de cocción, seguridad contra acoso sexual y condiciones de trabajo y de comodidad.</w:t>
      </w:r>
    </w:p>
    <w:p w:rsidR="00C514A0" w:rsidRPr="00B237EB" w:rsidRDefault="00CD48F2" w:rsidP="00C514A0">
      <w:pPr>
        <w:spacing w:line="360" w:lineRule="auto"/>
        <w:rPr>
          <w:rFonts w:cs="Arial"/>
          <w:lang w:val="es-MX"/>
        </w:rPr>
      </w:pPr>
      <w:ins w:id="18" w:author="imonti" w:date="2015-05-21T12:33:00Z">
        <w:r>
          <w:rPr>
            <w:rFonts w:cs="Arial"/>
            <w:lang w:val="es-MX"/>
          </w:rPr>
          <w:t>8</w:t>
        </w:r>
      </w:ins>
      <w:del w:id="19" w:author="imonti" w:date="2015-05-21T12:33:00Z">
        <w:r w:rsidR="00C514A0" w:rsidRPr="00B237EB" w:rsidDel="00CD48F2">
          <w:rPr>
            <w:rFonts w:cs="Arial"/>
            <w:lang w:val="es-MX"/>
          </w:rPr>
          <w:delText>7</w:delText>
        </w:r>
      </w:del>
      <w:r w:rsidR="00C514A0" w:rsidRPr="00B237EB">
        <w:rPr>
          <w:rFonts w:cs="Arial"/>
          <w:lang w:val="es-MX"/>
        </w:rPr>
        <w:t xml:space="preserve">). </w:t>
      </w:r>
      <w:r w:rsidR="00C514A0" w:rsidRPr="00B237EB">
        <w:rPr>
          <w:rFonts w:cs="Arial"/>
          <w:i/>
          <w:lang w:val="es-MX"/>
        </w:rPr>
        <w:t xml:space="preserve">En cuanto a eficiencia. </w:t>
      </w:r>
      <w:r w:rsidR="00C514A0" w:rsidRPr="00B237EB">
        <w:rPr>
          <w:rFonts w:cs="Arial"/>
          <w:lang w:val="es-MX"/>
        </w:rPr>
        <w:t xml:space="preserve">Se mantiene como “punto de referencia” un costo de 20 Euros por persona para acceder a la tecnología moderna de energía. Se establecieron  adicionalmente “puntos de referencia” de 45 Euros para acceso a electrificación y 7.50 Euros para acceso a cocinas mejoradas. </w:t>
      </w:r>
    </w:p>
    <w:p w:rsidR="00C514A0" w:rsidRPr="00B237EB" w:rsidRDefault="00C514A0" w:rsidP="00C514A0">
      <w:pPr>
        <w:spacing w:line="360" w:lineRule="auto"/>
        <w:rPr>
          <w:rFonts w:cs="Arial"/>
          <w:lang w:val="es-MX"/>
        </w:rPr>
      </w:pPr>
      <w:r w:rsidRPr="00B237EB">
        <w:rPr>
          <w:rFonts w:cs="Arial"/>
          <w:lang w:val="es-MX"/>
        </w:rPr>
        <w:t>* EnDev tiene en cuenta para su trabajo la contribución al alcance de los objetivos del Milenio,  a los objetivos referentes al acceso a energía en los países y al cumplimiento de los criterios de calidad de la cooperación de OECD-DAV: pertinencia, sostenibilidad, eficiencia y  eficacia e impacto. Además se busca alineación, apropiación y coordinación de los donantes.</w:t>
      </w:r>
      <w:r w:rsidRPr="00B237EB">
        <w:rPr>
          <w:rFonts w:cs="Arial"/>
          <w:lang w:val="es-MX"/>
        </w:rPr>
        <w:br/>
      </w:r>
    </w:p>
    <w:p w:rsidR="00C514A0" w:rsidRDefault="00C514A0" w:rsidP="00C514A0">
      <w:pPr>
        <w:pStyle w:val="Ttulo2"/>
        <w:rPr>
          <w:lang w:val="es-MX"/>
        </w:rPr>
      </w:pPr>
      <w:r w:rsidRPr="00B237EB">
        <w:rPr>
          <w:lang w:val="es-MX"/>
        </w:rPr>
        <w:t>EnDev Perú</w:t>
      </w:r>
    </w:p>
    <w:p w:rsidR="00C514A0" w:rsidRPr="00980165" w:rsidRDefault="00C514A0" w:rsidP="00C514A0">
      <w:pPr>
        <w:rPr>
          <w:lang w:val="es-MX"/>
        </w:rPr>
      </w:pPr>
    </w:p>
    <w:p w:rsidR="00C514A0" w:rsidRPr="00B237EB" w:rsidRDefault="00C514A0" w:rsidP="00C514A0">
      <w:pPr>
        <w:spacing w:line="360" w:lineRule="auto"/>
        <w:rPr>
          <w:rFonts w:cs="Arial"/>
          <w:lang w:val="es-MX"/>
        </w:rPr>
      </w:pPr>
      <w:r w:rsidRPr="00B237EB">
        <w:rPr>
          <w:rFonts w:cs="Arial"/>
          <w:lang w:val="es-MX"/>
        </w:rPr>
        <w:t xml:space="preserve">El proyecto EnDev Perú se genera inicialmente por interés del Programa Global, que encontró interesante desarrollar algunos “pilotos” y probar si el país tenía o no interés y ofrecía </w:t>
      </w:r>
      <w:r w:rsidRPr="00B237EB">
        <w:rPr>
          <w:rFonts w:cs="Arial"/>
          <w:lang w:val="es-MX"/>
        </w:rPr>
        <w:lastRenderedPageBreak/>
        <w:t xml:space="preserve">posibilidades de llegar a los destinarios con el mandato y de aprender cómo ir mejorando las estrategias. Los pilotos resultaron y así se ha ido desarrollando con éxito la implementación en el país.  </w:t>
      </w:r>
    </w:p>
    <w:p w:rsidR="00C514A0" w:rsidRPr="00B237EB" w:rsidRDefault="00C514A0" w:rsidP="00C514A0">
      <w:pPr>
        <w:spacing w:line="360" w:lineRule="auto"/>
        <w:rPr>
          <w:rFonts w:cs="Arial"/>
          <w:b/>
          <w:i/>
          <w:lang w:val="es-MX"/>
        </w:rPr>
      </w:pPr>
      <w:r w:rsidRPr="00B237EB">
        <w:rPr>
          <w:rFonts w:cs="Arial"/>
          <w:b/>
          <w:i/>
          <w:lang w:val="es-MX"/>
        </w:rPr>
        <w:t xml:space="preserve">Objetivo </w:t>
      </w:r>
    </w:p>
    <w:p w:rsidR="00C514A0" w:rsidRPr="00B237EB" w:rsidRDefault="00C514A0" w:rsidP="00C514A0">
      <w:pPr>
        <w:spacing w:line="360" w:lineRule="auto"/>
        <w:rPr>
          <w:rFonts w:cs="Arial"/>
        </w:rPr>
      </w:pPr>
      <w:r w:rsidRPr="00B237EB">
        <w:rPr>
          <w:rFonts w:cs="Arial"/>
          <w:lang w:val="es-MX"/>
        </w:rPr>
        <w:t xml:space="preserve">El objetivo para EnDev Perú, en concordancia con el Programa Global, se formuló: </w:t>
      </w:r>
      <w:r w:rsidRPr="00B237EB">
        <w:rPr>
          <w:rFonts w:cs="Arial"/>
        </w:rPr>
        <w:t xml:space="preserve">“Especialmente a poblaciones pobres en zonas rurales del país, instituciones sociales y empresarios pequeños y medianos  </w:t>
      </w:r>
      <w:r>
        <w:rPr>
          <w:rFonts w:cs="Arial"/>
        </w:rPr>
        <w:t xml:space="preserve">se ha facilitado el </w:t>
      </w:r>
      <w:r w:rsidRPr="00B237EB">
        <w:rPr>
          <w:rFonts w:cs="Arial"/>
        </w:rPr>
        <w:t xml:space="preserve"> acceso sostenible a servicios energéticos modernos, mediante alianzas público-privadas”.</w:t>
      </w:r>
    </w:p>
    <w:p w:rsidR="00C514A0" w:rsidRPr="00B237EB" w:rsidRDefault="00C514A0" w:rsidP="00C514A0">
      <w:pPr>
        <w:spacing w:line="360" w:lineRule="auto"/>
        <w:rPr>
          <w:rFonts w:cs="Arial"/>
          <w:b/>
          <w:i/>
        </w:rPr>
      </w:pPr>
      <w:r w:rsidRPr="00B237EB">
        <w:rPr>
          <w:rFonts w:cs="Arial"/>
          <w:b/>
          <w:i/>
        </w:rPr>
        <w:t xml:space="preserve">Resultados, indicadores y </w:t>
      </w:r>
      <w:commentRangeStart w:id="20"/>
      <w:r w:rsidRPr="00B237EB">
        <w:rPr>
          <w:rFonts w:cs="Arial"/>
          <w:b/>
          <w:i/>
        </w:rPr>
        <w:t>actividades</w:t>
      </w:r>
      <w:commentRangeEnd w:id="20"/>
      <w:r>
        <w:rPr>
          <w:rStyle w:val="Refdecomentario"/>
        </w:rPr>
        <w:commentReference w:id="20"/>
      </w:r>
    </w:p>
    <w:p w:rsidR="00C514A0" w:rsidRPr="0043238A" w:rsidRDefault="00C514A0" w:rsidP="00C514A0">
      <w:pPr>
        <w:spacing w:line="360" w:lineRule="auto"/>
        <w:rPr>
          <w:rFonts w:cs="Arial"/>
          <w:lang w:val="es-MX"/>
        </w:rPr>
      </w:pPr>
      <w:r w:rsidRPr="0043238A">
        <w:rPr>
          <w:rFonts w:cs="Arial"/>
        </w:rPr>
        <w:t xml:space="preserve">1)  Hombres y mujeres e instituciones sociales de las zonas rurales y periurbanas seleccionadas tienen acceso sostenible a </w:t>
      </w:r>
      <w:r w:rsidRPr="0043238A">
        <w:rPr>
          <w:rFonts w:cs="Arial"/>
          <w:lang w:val="es-MX"/>
        </w:rPr>
        <w:t xml:space="preserve">energía moderna para cocinar.  </w:t>
      </w:r>
    </w:p>
    <w:p w:rsidR="008836B1" w:rsidRPr="0043238A" w:rsidRDefault="00C514A0" w:rsidP="00C514A0">
      <w:pPr>
        <w:spacing w:line="360" w:lineRule="auto"/>
        <w:rPr>
          <w:rFonts w:cs="Arial"/>
          <w:lang w:val="es-MX"/>
        </w:rPr>
      </w:pPr>
      <w:r w:rsidRPr="0043238A">
        <w:rPr>
          <w:rFonts w:cs="Arial"/>
          <w:lang w:val="es-MX"/>
        </w:rPr>
        <w:t xml:space="preserve">Indicadores: </w:t>
      </w:r>
    </w:p>
    <w:p w:rsidR="0043238A" w:rsidRPr="0043238A" w:rsidRDefault="008836B1" w:rsidP="0043238A">
      <w:pPr>
        <w:pStyle w:val="Prrafodelista"/>
        <w:numPr>
          <w:ilvl w:val="0"/>
          <w:numId w:val="28"/>
        </w:numPr>
        <w:spacing w:line="360" w:lineRule="auto"/>
        <w:rPr>
          <w:rFonts w:cs="Arial"/>
        </w:rPr>
      </w:pPr>
      <w:r w:rsidRPr="0043238A">
        <w:rPr>
          <w:rFonts w:cs="Arial"/>
          <w:lang w:val="es-PE"/>
        </w:rPr>
        <w:t>De julio 2009 a diciembre de 2017, el proyecto EnDev ha faci</w:t>
      </w:r>
      <w:r w:rsidR="0043238A" w:rsidRPr="0043238A">
        <w:rPr>
          <w:rFonts w:cs="Arial"/>
          <w:lang w:val="es-PE"/>
        </w:rPr>
        <w:t xml:space="preserve">litado el acceso a </w:t>
      </w:r>
      <w:r w:rsidR="0043238A">
        <w:rPr>
          <w:rFonts w:cs="Arial"/>
          <w:lang w:val="es-PE"/>
        </w:rPr>
        <w:t xml:space="preserve">cocinas mejoradas </w:t>
      </w:r>
      <w:r w:rsidRPr="0043238A">
        <w:rPr>
          <w:rFonts w:cs="Arial"/>
          <w:lang w:val="es-PE"/>
        </w:rPr>
        <w:t>pa</w:t>
      </w:r>
      <w:r w:rsidR="008B01F7">
        <w:rPr>
          <w:rFonts w:cs="Arial"/>
          <w:lang w:val="es-PE"/>
        </w:rPr>
        <w:t>ra 881</w:t>
      </w:r>
      <w:r w:rsidR="00376173">
        <w:rPr>
          <w:rFonts w:cs="Arial"/>
          <w:lang w:val="es-PE"/>
        </w:rPr>
        <w:t>,</w:t>
      </w:r>
      <w:r w:rsidR="0043238A" w:rsidRPr="0043238A">
        <w:rPr>
          <w:rFonts w:cs="Arial"/>
          <w:lang w:val="es-PE"/>
        </w:rPr>
        <w:t>500 personas</w:t>
      </w:r>
      <w:r w:rsidR="008B01F7">
        <w:rPr>
          <w:rFonts w:cs="Arial"/>
          <w:lang w:val="es-PE"/>
        </w:rPr>
        <w:t xml:space="preserve"> y 4</w:t>
      </w:r>
      <w:r w:rsidR="00376173">
        <w:rPr>
          <w:rFonts w:cs="Arial"/>
          <w:lang w:val="es-PE"/>
        </w:rPr>
        <w:t>,</w:t>
      </w:r>
      <w:r w:rsidR="008B01F7">
        <w:rPr>
          <w:rFonts w:cs="Arial"/>
          <w:lang w:val="es-PE"/>
        </w:rPr>
        <w:t>3</w:t>
      </w:r>
      <w:r w:rsidRPr="0043238A">
        <w:rPr>
          <w:rFonts w:cs="Arial"/>
          <w:lang w:val="es-PE"/>
        </w:rPr>
        <w:t>00 instituciones sociales</w:t>
      </w:r>
      <w:r w:rsidR="0043238A" w:rsidRPr="0043238A">
        <w:rPr>
          <w:rFonts w:cs="Arial"/>
          <w:lang w:val="es-PE"/>
        </w:rPr>
        <w:t>.</w:t>
      </w:r>
    </w:p>
    <w:p w:rsidR="0043238A" w:rsidRPr="0043238A" w:rsidRDefault="0043238A" w:rsidP="0043238A">
      <w:pPr>
        <w:pStyle w:val="Prrafodelista"/>
        <w:numPr>
          <w:ilvl w:val="0"/>
          <w:numId w:val="28"/>
        </w:numPr>
        <w:spacing w:line="360" w:lineRule="auto"/>
        <w:rPr>
          <w:rFonts w:cs="Arial"/>
          <w:lang w:val="es-MX"/>
        </w:rPr>
      </w:pPr>
      <w:r w:rsidRPr="0043238A">
        <w:rPr>
          <w:rFonts w:cs="Arial"/>
          <w:lang w:val="es-PE"/>
        </w:rPr>
        <w:t xml:space="preserve">De enero 2013 a diciembre 2017, 2 gobiernos regionales, 4 gobiernos locales y 2 entidades  públicas de nivel central asesoradas por EnDev institucionalizan e implementan estrategias de adopción de cocinas mejoradas. </w:t>
      </w:r>
    </w:p>
    <w:p w:rsidR="0043238A" w:rsidRPr="0043238A" w:rsidRDefault="00152DFC" w:rsidP="0043238A">
      <w:pPr>
        <w:pStyle w:val="Prrafodelista"/>
        <w:numPr>
          <w:ilvl w:val="0"/>
          <w:numId w:val="28"/>
        </w:numPr>
        <w:spacing w:line="360" w:lineRule="auto"/>
        <w:rPr>
          <w:rFonts w:cs="Arial"/>
        </w:rPr>
      </w:pPr>
      <w:r>
        <w:rPr>
          <w:rFonts w:cs="Arial"/>
          <w:lang w:val="es-PE"/>
        </w:rPr>
        <w:t>De julio 2009 a diciembre 2017,</w:t>
      </w:r>
      <w:r w:rsidR="0043238A" w:rsidRPr="0043238A">
        <w:rPr>
          <w:rFonts w:cs="Arial"/>
          <w:lang w:val="es-PE"/>
        </w:rPr>
        <w:t xml:space="preserve">  el SENCICO ofrece el servicio de certificación alineado a los  estándares internacionales de cocinas limpias y el servicio de validación en campo de las cocinas mejoradas.</w:t>
      </w:r>
    </w:p>
    <w:p w:rsidR="009445B0" w:rsidRPr="009445B0" w:rsidRDefault="0043238A" w:rsidP="009445B0">
      <w:pPr>
        <w:pStyle w:val="Prrafodelista"/>
        <w:numPr>
          <w:ilvl w:val="0"/>
          <w:numId w:val="28"/>
        </w:numPr>
        <w:spacing w:line="360" w:lineRule="auto"/>
        <w:jc w:val="both"/>
        <w:rPr>
          <w:rFonts w:cs="Arial"/>
          <w:lang w:val="es-MX"/>
        </w:rPr>
      </w:pPr>
      <w:r w:rsidRPr="0043238A">
        <w:rPr>
          <w:rFonts w:cs="Arial"/>
          <w:lang w:val="es-PE"/>
        </w:rPr>
        <w:t>De julio 2009 a diciembre 2017</w:t>
      </w:r>
      <w:r w:rsidR="00152DFC">
        <w:rPr>
          <w:rFonts w:cs="Arial"/>
          <w:lang w:val="es-PE"/>
        </w:rPr>
        <w:t>,</w:t>
      </w:r>
      <w:r w:rsidRPr="0043238A">
        <w:rPr>
          <w:rFonts w:cs="Arial"/>
          <w:lang w:val="es-PE"/>
        </w:rPr>
        <w:t xml:space="preserve"> se ha establecido una plataforma público privada para visibilizar la temática y el intercambio de experiencias y conocimiento en el país.</w:t>
      </w:r>
    </w:p>
    <w:p w:rsidR="009445B0" w:rsidRPr="009445B0" w:rsidRDefault="009445B0" w:rsidP="009445B0">
      <w:pPr>
        <w:pStyle w:val="Prrafodelista"/>
        <w:numPr>
          <w:ilvl w:val="0"/>
          <w:numId w:val="28"/>
        </w:numPr>
        <w:spacing w:line="360" w:lineRule="auto"/>
        <w:jc w:val="both"/>
        <w:rPr>
          <w:rFonts w:cs="Arial"/>
          <w:lang w:val="es-MX"/>
        </w:rPr>
      </w:pPr>
      <w:r>
        <w:rPr>
          <w:rFonts w:cs="Arial"/>
          <w:lang w:val="es-PE"/>
        </w:rPr>
        <w:t xml:space="preserve">De julio 2009 a diciembre </w:t>
      </w:r>
      <w:r w:rsidRPr="009445B0">
        <w:rPr>
          <w:rFonts w:cs="Arial"/>
          <w:lang w:val="es-PE"/>
        </w:rPr>
        <w:t>2017</w:t>
      </w:r>
      <w:r w:rsidR="00152DFC">
        <w:rPr>
          <w:rFonts w:cs="Arial"/>
          <w:lang w:val="es-PE"/>
        </w:rPr>
        <w:t>,</w:t>
      </w:r>
      <w:r w:rsidR="00C514A0" w:rsidRPr="009445B0">
        <w:rPr>
          <w:rFonts w:cs="Arial"/>
          <w:lang w:val="es-ES_tradnl" w:eastAsia="es-ES"/>
        </w:rPr>
        <w:t xml:space="preserve"> el 80% de los usuarios (mujeres y hombres adultos y jóvenes)</w:t>
      </w:r>
      <w:r w:rsidRPr="009445B0">
        <w:rPr>
          <w:rFonts w:cs="Arial"/>
          <w:lang w:val="es-ES_tradnl" w:eastAsia="es-ES"/>
        </w:rPr>
        <w:t xml:space="preserve"> </w:t>
      </w:r>
      <w:r w:rsidR="00C514A0" w:rsidRPr="009445B0">
        <w:rPr>
          <w:rFonts w:cs="Arial"/>
          <w:lang w:val="es-ES_tradnl" w:eastAsia="es-ES"/>
        </w:rPr>
        <w:t>de los sistemas de energía impulsados por el Proyecto perciben que las enfermedades causadas por el uso de combustible tradicional para la ilu</w:t>
      </w:r>
      <w:r w:rsidRPr="009445B0">
        <w:rPr>
          <w:rFonts w:cs="Arial"/>
          <w:lang w:val="es-ES_tradnl" w:eastAsia="es-ES"/>
        </w:rPr>
        <w:t>minar o cocinar se redujeron.</w:t>
      </w:r>
    </w:p>
    <w:p w:rsidR="00C514A0" w:rsidRPr="009445B0" w:rsidRDefault="009445B0" w:rsidP="008B01F7">
      <w:pPr>
        <w:pStyle w:val="Prrafodelista"/>
        <w:numPr>
          <w:ilvl w:val="0"/>
          <w:numId w:val="28"/>
        </w:numPr>
        <w:spacing w:line="360" w:lineRule="auto"/>
        <w:rPr>
          <w:rFonts w:cs="Arial"/>
          <w:lang w:val="es-MX"/>
        </w:rPr>
      </w:pPr>
      <w:r w:rsidRPr="009445B0">
        <w:rPr>
          <w:rFonts w:cs="Arial"/>
          <w:lang w:val="es-PE"/>
        </w:rPr>
        <w:t xml:space="preserve">De julio 2009 a diciembre 2017, </w:t>
      </w:r>
      <w:r w:rsidRPr="009445B0">
        <w:rPr>
          <w:rFonts w:cs="Arial"/>
          <w:lang w:val="es-ES_tradnl" w:eastAsia="es-ES"/>
        </w:rPr>
        <w:t xml:space="preserve">el 80% de los usuarios </w:t>
      </w:r>
      <w:r w:rsidR="00C514A0" w:rsidRPr="009445B0">
        <w:rPr>
          <w:rFonts w:cs="Arial"/>
          <w:lang w:val="es-ES_tradnl" w:eastAsia="es-ES"/>
        </w:rPr>
        <w:t>ha disminuido en 40% el combustible usado para cocinar.</w:t>
      </w:r>
      <w:r w:rsidR="00C514A0" w:rsidRPr="009445B0">
        <w:rPr>
          <w:rFonts w:cs="Arial"/>
          <w:lang w:val="es-ES_tradnl" w:eastAsia="es-ES"/>
        </w:rPr>
        <w:br/>
      </w:r>
    </w:p>
    <w:tbl>
      <w:tblPr>
        <w:tblW w:w="5000" w:type="pct"/>
        <w:tblCellSpacing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left w:w="0" w:type="dxa"/>
          <w:right w:w="0" w:type="dxa"/>
        </w:tblCellMar>
        <w:tblLook w:val="04A0" w:firstRow="1" w:lastRow="0" w:firstColumn="1" w:lastColumn="0" w:noHBand="0" w:noVBand="1"/>
      </w:tblPr>
      <w:tblGrid>
        <w:gridCol w:w="8878"/>
      </w:tblGrid>
      <w:tr w:rsidR="00C514A0" w:rsidRPr="00E01267" w:rsidTr="00C514A0">
        <w:trPr>
          <w:trHeight w:val="273"/>
          <w:tblCellSpacing w:w="0" w:type="dxa"/>
        </w:trPr>
        <w:tc>
          <w:tcPr>
            <w:tcW w:w="5000" w:type="pct"/>
            <w:shd w:val="clear" w:color="auto" w:fill="auto"/>
            <w:vAlign w:val="center"/>
          </w:tcPr>
          <w:p w:rsidR="00376173" w:rsidRDefault="00C514A0" w:rsidP="00376173">
            <w:pPr>
              <w:tabs>
                <w:tab w:val="left" w:pos="1134"/>
              </w:tabs>
              <w:spacing w:line="360" w:lineRule="auto"/>
              <w:ind w:right="148"/>
              <w:rPr>
                <w:rFonts w:cs="Arial"/>
              </w:rPr>
            </w:pPr>
            <w:r w:rsidRPr="008B01F7">
              <w:rPr>
                <w:rFonts w:cs="Arial"/>
              </w:rPr>
              <w:lastRenderedPageBreak/>
              <w:t xml:space="preserve">2) Hombres y mujeres e instituciones sociales de las zonas rurales y periurbanas seleccionadas tienen acceso sostenible y seguro a </w:t>
            </w:r>
            <w:r w:rsidRPr="008B01F7">
              <w:rPr>
                <w:rFonts w:cs="Arial"/>
                <w:lang w:val="es-MX"/>
              </w:rPr>
              <w:t xml:space="preserve">energía moderna para </w:t>
            </w:r>
            <w:r w:rsidRPr="008B01F7">
              <w:rPr>
                <w:rFonts w:cs="Arial"/>
                <w:lang w:eastAsia="es-MX"/>
              </w:rPr>
              <w:t xml:space="preserve">iluminación de uso doméstico e institucional. </w:t>
            </w:r>
            <w:r w:rsidRPr="00E01267">
              <w:rPr>
                <w:rFonts w:cs="Arial"/>
                <w:highlight w:val="cyan"/>
                <w:lang w:eastAsia="es-MX"/>
              </w:rPr>
              <w:br/>
            </w:r>
            <w:r w:rsidRPr="00E01267">
              <w:rPr>
                <w:rFonts w:cs="Arial"/>
                <w:highlight w:val="cyan"/>
                <w:lang w:eastAsia="es-MX"/>
              </w:rPr>
              <w:br/>
            </w:r>
            <w:r w:rsidRPr="00376173">
              <w:rPr>
                <w:rFonts w:cs="Arial"/>
                <w:lang w:eastAsia="es-MX"/>
              </w:rPr>
              <w:t xml:space="preserve">Indicadores: </w:t>
            </w:r>
          </w:p>
          <w:p w:rsidR="00376173" w:rsidRDefault="00376173" w:rsidP="00376173">
            <w:pPr>
              <w:pStyle w:val="Prrafodelista"/>
              <w:numPr>
                <w:ilvl w:val="0"/>
                <w:numId w:val="29"/>
              </w:numPr>
              <w:tabs>
                <w:tab w:val="left" w:pos="1134"/>
              </w:tabs>
              <w:spacing w:line="360" w:lineRule="auto"/>
              <w:ind w:right="148"/>
              <w:rPr>
                <w:rFonts w:cs="Arial"/>
              </w:rPr>
            </w:pPr>
            <w:r w:rsidRPr="00376173">
              <w:rPr>
                <w:rFonts w:cs="Arial"/>
              </w:rPr>
              <w:t>De julio 2009 a diciembre de 2017, el proyecto EnDev ha facilitado el acceso a servicios de iluminación para 325,000 per</w:t>
            </w:r>
            <w:r>
              <w:rPr>
                <w:rFonts w:cs="Arial"/>
              </w:rPr>
              <w:t>sonas</w:t>
            </w:r>
            <w:r w:rsidRPr="00376173">
              <w:rPr>
                <w:rFonts w:cs="Arial"/>
              </w:rPr>
              <w:t xml:space="preserve"> y 2,500 instituciones sociales.</w:t>
            </w:r>
          </w:p>
          <w:p w:rsidR="00376173" w:rsidRPr="00376173" w:rsidRDefault="00376173" w:rsidP="00376173">
            <w:pPr>
              <w:pStyle w:val="Prrafodelista"/>
              <w:numPr>
                <w:ilvl w:val="0"/>
                <w:numId w:val="29"/>
              </w:numPr>
              <w:tabs>
                <w:tab w:val="left" w:pos="1134"/>
              </w:tabs>
              <w:spacing w:line="360" w:lineRule="auto"/>
              <w:ind w:right="148"/>
              <w:rPr>
                <w:rFonts w:cs="Arial"/>
                <w:lang w:val="es-MX"/>
              </w:rPr>
            </w:pPr>
            <w:r w:rsidRPr="00376173">
              <w:rPr>
                <w:rFonts w:cs="Arial"/>
                <w:bCs/>
                <w:lang w:val="es-PE"/>
              </w:rPr>
              <w:t>De julio 2012 a diciembre 2017, al menos 2 instituciones de formación técnica superior de ámbito nacional ofertan cursos de capacitación de los cuales egresaron un total de 50 técnicos electricistas e instaladores fotovoltaicos.</w:t>
            </w:r>
          </w:p>
          <w:p w:rsidR="00376173" w:rsidRPr="00376173" w:rsidRDefault="00376173" w:rsidP="00376173">
            <w:pPr>
              <w:pStyle w:val="Prrafodelista"/>
              <w:numPr>
                <w:ilvl w:val="0"/>
                <w:numId w:val="29"/>
              </w:numPr>
              <w:tabs>
                <w:tab w:val="left" w:pos="1134"/>
              </w:tabs>
              <w:spacing w:line="360" w:lineRule="auto"/>
              <w:ind w:right="148"/>
              <w:rPr>
                <w:rFonts w:cs="Arial"/>
                <w:lang w:val="es-MX"/>
              </w:rPr>
            </w:pPr>
            <w:r w:rsidRPr="00376173">
              <w:rPr>
                <w:rFonts w:cs="Arial"/>
                <w:bCs/>
                <w:lang w:val="es-PE"/>
              </w:rPr>
              <w:t xml:space="preserve">De enero 2015 a diciembre 2017, </w:t>
            </w:r>
            <w:r>
              <w:rPr>
                <w:rFonts w:cs="Arial"/>
                <w:bCs/>
                <w:lang w:val="es-PE"/>
              </w:rPr>
              <w:t xml:space="preserve">4 </w:t>
            </w:r>
            <w:r w:rsidRPr="00376173">
              <w:rPr>
                <w:rFonts w:cs="Arial"/>
                <w:bCs/>
                <w:lang w:val="es-PE"/>
              </w:rPr>
              <w:t>instituciones públicas y privadas adoptan el modelo Casa Segura Rural transferido por el proyecto EnDev.</w:t>
            </w:r>
          </w:p>
          <w:p w:rsidR="00C514A0" w:rsidRPr="001E753F" w:rsidRDefault="001E753F" w:rsidP="001E753F">
            <w:pPr>
              <w:pStyle w:val="Prrafodelista"/>
              <w:numPr>
                <w:ilvl w:val="0"/>
                <w:numId w:val="29"/>
              </w:numPr>
              <w:tabs>
                <w:tab w:val="left" w:pos="1134"/>
              </w:tabs>
              <w:spacing w:line="360" w:lineRule="auto"/>
              <w:ind w:right="148"/>
              <w:rPr>
                <w:rFonts w:cs="Arial"/>
              </w:rPr>
            </w:pPr>
            <w:r w:rsidRPr="00376173">
              <w:rPr>
                <w:rFonts w:cs="Arial"/>
              </w:rPr>
              <w:t xml:space="preserve">De julio 2009 </w:t>
            </w:r>
            <w:r w:rsidRPr="001E753F">
              <w:rPr>
                <w:rFonts w:cs="Arial"/>
              </w:rPr>
              <w:t xml:space="preserve">a diciembre de 2017, </w:t>
            </w:r>
            <w:r w:rsidR="00C514A0" w:rsidRPr="001E753F">
              <w:rPr>
                <w:rFonts w:cs="Arial"/>
                <w:lang w:val="es-ES_tradnl" w:eastAsia="es-ES"/>
              </w:rPr>
              <w:t>el 80% de los u</w:t>
            </w:r>
            <w:r w:rsidR="00152DFC">
              <w:rPr>
                <w:rFonts w:cs="Arial"/>
                <w:lang w:val="es-ES_tradnl" w:eastAsia="es-ES"/>
              </w:rPr>
              <w:t>suarios han reducido al menos en 40% el</w:t>
            </w:r>
            <w:r w:rsidR="00C514A0" w:rsidRPr="001E753F">
              <w:rPr>
                <w:rFonts w:cs="Arial"/>
                <w:lang w:val="es-ES_tradnl" w:eastAsia="es-ES"/>
              </w:rPr>
              <w:t xml:space="preserve"> consumo de combustible tradicional utilizado para la iluminar.</w:t>
            </w:r>
          </w:p>
          <w:p w:rsidR="00C514A0" w:rsidRPr="00E01267" w:rsidRDefault="00C514A0" w:rsidP="00C514A0">
            <w:pPr>
              <w:tabs>
                <w:tab w:val="left" w:pos="1134"/>
              </w:tabs>
              <w:spacing w:after="0" w:line="360" w:lineRule="auto"/>
              <w:ind w:right="148"/>
              <w:rPr>
                <w:rFonts w:cs="Arial"/>
                <w:highlight w:val="cyan"/>
              </w:rPr>
            </w:pPr>
          </w:p>
        </w:tc>
      </w:tr>
      <w:tr w:rsidR="00C514A0" w:rsidRPr="00B237EB" w:rsidTr="00C514A0">
        <w:trPr>
          <w:trHeight w:val="765"/>
          <w:tblCellSpacing w:w="0" w:type="dxa"/>
        </w:trPr>
        <w:tc>
          <w:tcPr>
            <w:tcW w:w="5000" w:type="pct"/>
            <w:shd w:val="clear" w:color="auto" w:fill="auto"/>
            <w:vAlign w:val="center"/>
          </w:tcPr>
          <w:p w:rsidR="00C514A0" w:rsidRPr="001E753F" w:rsidRDefault="00875C08" w:rsidP="00875C08">
            <w:pPr>
              <w:tabs>
                <w:tab w:val="left" w:pos="1134"/>
              </w:tabs>
              <w:spacing w:after="0" w:line="360" w:lineRule="auto"/>
              <w:ind w:right="148"/>
              <w:jc w:val="both"/>
              <w:rPr>
                <w:rFonts w:eastAsia="Times New Roman" w:cs="Arial"/>
                <w:lang w:eastAsia="es-ES"/>
              </w:rPr>
            </w:pPr>
            <w:r>
              <w:rPr>
                <w:rFonts w:cs="Arial"/>
              </w:rPr>
              <w:t>3). Pequeños productores y asociaciones de</w:t>
            </w:r>
            <w:r w:rsidR="00C514A0" w:rsidRPr="001E753F">
              <w:rPr>
                <w:rFonts w:cs="Arial"/>
              </w:rPr>
              <w:t xml:space="preserve"> </w:t>
            </w:r>
            <w:r>
              <w:rPr>
                <w:rFonts w:cs="Arial"/>
              </w:rPr>
              <w:t>productores tienen</w:t>
            </w:r>
            <w:r w:rsidR="00C514A0" w:rsidRPr="001E753F">
              <w:rPr>
                <w:rFonts w:cs="Arial"/>
              </w:rPr>
              <w:t xml:space="preserve"> </w:t>
            </w:r>
            <w:r w:rsidR="00C514A0" w:rsidRPr="001E753F">
              <w:rPr>
                <w:rFonts w:eastAsia="Times New Roman" w:cs="Arial"/>
                <w:lang w:eastAsia="es-ES"/>
              </w:rPr>
              <w:t>acceso sostenible</w:t>
            </w:r>
            <w:r w:rsidR="00A4621F">
              <w:rPr>
                <w:rFonts w:eastAsia="Times New Roman" w:cs="Arial"/>
                <w:lang w:eastAsia="es-ES"/>
              </w:rPr>
              <w:t xml:space="preserve"> a servicios de energía moderna</w:t>
            </w:r>
            <w:r w:rsidR="000A14BA">
              <w:rPr>
                <w:rFonts w:eastAsia="Times New Roman" w:cs="Arial"/>
                <w:lang w:eastAsia="es-ES"/>
              </w:rPr>
              <w:t xml:space="preserve"> para usos</w:t>
            </w:r>
            <w:r w:rsidR="00A4621F">
              <w:rPr>
                <w:rFonts w:eastAsia="Times New Roman" w:cs="Arial"/>
                <w:lang w:eastAsia="es-ES"/>
              </w:rPr>
              <w:t xml:space="preserve"> productivo</w:t>
            </w:r>
            <w:r w:rsidR="000A14BA">
              <w:rPr>
                <w:rFonts w:eastAsia="Times New Roman" w:cs="Arial"/>
                <w:lang w:eastAsia="es-ES"/>
              </w:rPr>
              <w:t>s</w:t>
            </w:r>
            <w:r w:rsidR="00A4621F">
              <w:rPr>
                <w:rFonts w:eastAsia="Times New Roman" w:cs="Arial"/>
                <w:lang w:eastAsia="es-ES"/>
              </w:rPr>
              <w:t xml:space="preserve">. </w:t>
            </w:r>
          </w:p>
          <w:p w:rsidR="00C514A0" w:rsidRPr="00E01267" w:rsidRDefault="00C514A0" w:rsidP="00C514A0">
            <w:pPr>
              <w:tabs>
                <w:tab w:val="left" w:pos="1134"/>
              </w:tabs>
              <w:spacing w:after="0" w:line="360" w:lineRule="auto"/>
              <w:ind w:right="148"/>
              <w:rPr>
                <w:rFonts w:eastAsia="Times New Roman" w:cs="Arial"/>
                <w:highlight w:val="cyan"/>
                <w:lang w:eastAsia="es-ES"/>
              </w:rPr>
            </w:pPr>
          </w:p>
          <w:p w:rsidR="00420F31" w:rsidRDefault="00420F31" w:rsidP="00420F31">
            <w:pPr>
              <w:tabs>
                <w:tab w:val="left" w:pos="1134"/>
              </w:tabs>
              <w:spacing w:after="0" w:line="360" w:lineRule="auto"/>
              <w:ind w:right="148"/>
              <w:rPr>
                <w:rFonts w:eastAsia="Times New Roman" w:cs="Arial"/>
                <w:lang w:eastAsia="es-ES"/>
              </w:rPr>
            </w:pPr>
            <w:r>
              <w:rPr>
                <w:rFonts w:eastAsia="Times New Roman" w:cs="Arial"/>
                <w:lang w:eastAsia="es-ES"/>
              </w:rPr>
              <w:t>Indicador:</w:t>
            </w:r>
          </w:p>
          <w:p w:rsidR="00C514A0" w:rsidRDefault="006E2433" w:rsidP="00420F31">
            <w:pPr>
              <w:pStyle w:val="Prrafodelista"/>
              <w:numPr>
                <w:ilvl w:val="0"/>
                <w:numId w:val="32"/>
              </w:numPr>
              <w:tabs>
                <w:tab w:val="left" w:pos="1134"/>
              </w:tabs>
              <w:spacing w:after="0" w:line="360" w:lineRule="auto"/>
              <w:ind w:right="148"/>
              <w:rPr>
                <w:rFonts w:eastAsia="Times New Roman" w:cs="Arial"/>
                <w:lang w:eastAsia="es-ES"/>
              </w:rPr>
            </w:pPr>
            <w:r w:rsidRPr="00420F31">
              <w:rPr>
                <w:rFonts w:eastAsia="Times New Roman" w:cs="Arial"/>
                <w:lang w:eastAsia="es-ES"/>
              </w:rPr>
              <w:t>De septiembre 2012 a diciembre 2017, el proyecto EnDev ha facilitado el acceso a 700 tecnologías energéticamente eficientes para 7,000 productores pertenecientes a unidades productivas colectivas de las zonas rurales de Perú.</w:t>
            </w:r>
          </w:p>
          <w:p w:rsidR="00420F31" w:rsidRPr="00420F31" w:rsidRDefault="00420F31" w:rsidP="00420F31">
            <w:pPr>
              <w:pStyle w:val="Prrafodelista"/>
              <w:numPr>
                <w:ilvl w:val="0"/>
                <w:numId w:val="32"/>
              </w:numPr>
              <w:tabs>
                <w:tab w:val="left" w:pos="1134"/>
              </w:tabs>
              <w:spacing w:line="360" w:lineRule="auto"/>
              <w:ind w:right="148"/>
              <w:rPr>
                <w:rFonts w:eastAsia="Times New Roman" w:cs="Arial"/>
                <w:lang w:val="es-MX" w:eastAsia="es-ES"/>
              </w:rPr>
            </w:pPr>
            <w:r w:rsidRPr="00420F31">
              <w:rPr>
                <w:rFonts w:eastAsia="Times New Roman" w:cs="Arial"/>
                <w:lang w:eastAsia="es-ES"/>
              </w:rPr>
              <w:t>De septiembre 2012 a diciembre 2017, al menos en 10 regiones del país se desarrollan planes de negocio para promover la selección de tecnologías energéticamente eficientes para usos productivos.</w:t>
            </w:r>
          </w:p>
          <w:p w:rsidR="00420F31" w:rsidRPr="00420F31" w:rsidRDefault="00420F31" w:rsidP="00420F31">
            <w:pPr>
              <w:pStyle w:val="Prrafodelista"/>
              <w:numPr>
                <w:ilvl w:val="0"/>
                <w:numId w:val="32"/>
              </w:numPr>
              <w:tabs>
                <w:tab w:val="left" w:pos="1134"/>
              </w:tabs>
              <w:spacing w:line="360" w:lineRule="auto"/>
              <w:ind w:right="148"/>
              <w:rPr>
                <w:rFonts w:eastAsia="Times New Roman" w:cs="Arial"/>
                <w:lang w:val="es-MX" w:eastAsia="es-ES"/>
              </w:rPr>
            </w:pPr>
            <w:r w:rsidRPr="00420F31">
              <w:rPr>
                <w:rFonts w:eastAsia="Times New Roman" w:cs="Arial"/>
                <w:lang w:eastAsia="es-ES"/>
              </w:rPr>
              <w:t>De septiembre 2012 a diciembre 2017, al menos 5 instituciones contrapartes han incluido en sus instrumentos de gestión la temática del uso eficiente de la energía para fines productivos.</w:t>
            </w:r>
          </w:p>
          <w:p w:rsidR="00420F31" w:rsidRDefault="00420F31" w:rsidP="003F033D">
            <w:pPr>
              <w:tabs>
                <w:tab w:val="left" w:pos="1134"/>
              </w:tabs>
              <w:spacing w:after="0" w:line="360" w:lineRule="auto"/>
              <w:ind w:right="148"/>
              <w:rPr>
                <w:rFonts w:eastAsia="Times New Roman" w:cs="Arial"/>
                <w:lang w:eastAsia="es-ES"/>
              </w:rPr>
            </w:pPr>
          </w:p>
          <w:p w:rsidR="003F033D" w:rsidRPr="003F033D" w:rsidRDefault="003F033D" w:rsidP="003F033D">
            <w:pPr>
              <w:tabs>
                <w:tab w:val="left" w:pos="1134"/>
              </w:tabs>
              <w:spacing w:after="0" w:line="360" w:lineRule="auto"/>
              <w:ind w:right="148"/>
              <w:rPr>
                <w:rFonts w:eastAsia="Times New Roman" w:cs="Arial"/>
                <w:lang w:eastAsia="es-ES"/>
              </w:rPr>
            </w:pPr>
          </w:p>
          <w:p w:rsidR="00C514A0" w:rsidRPr="003F033D" w:rsidRDefault="00C514A0" w:rsidP="00C514A0">
            <w:pPr>
              <w:tabs>
                <w:tab w:val="left" w:pos="1134"/>
              </w:tabs>
              <w:spacing w:after="0" w:line="360" w:lineRule="auto"/>
              <w:ind w:right="148"/>
              <w:rPr>
                <w:rFonts w:eastAsia="Times New Roman" w:cs="Arial"/>
                <w:lang w:eastAsia="es-ES"/>
              </w:rPr>
            </w:pPr>
            <w:r w:rsidRPr="003F033D">
              <w:rPr>
                <w:rFonts w:eastAsia="Times New Roman" w:cs="Arial"/>
                <w:lang w:eastAsia="es-ES"/>
              </w:rPr>
              <w:lastRenderedPageBreak/>
              <w:t>4). Una red sostenible de distribuidores y distribuidoras de tecnologías modernas de energía</w:t>
            </w:r>
            <w:r w:rsidR="003F033D">
              <w:rPr>
                <w:rFonts w:eastAsia="Times New Roman" w:cs="Arial"/>
                <w:lang w:eastAsia="es-ES"/>
              </w:rPr>
              <w:t xml:space="preserve"> funciona y muestra crecimiento.</w:t>
            </w:r>
          </w:p>
          <w:p w:rsidR="00C514A0" w:rsidRPr="00E01267" w:rsidRDefault="00C514A0" w:rsidP="00C514A0">
            <w:pPr>
              <w:tabs>
                <w:tab w:val="left" w:pos="1134"/>
              </w:tabs>
              <w:spacing w:after="0" w:line="360" w:lineRule="auto"/>
              <w:ind w:right="148"/>
              <w:rPr>
                <w:rFonts w:eastAsia="Times New Roman" w:cs="Arial"/>
                <w:highlight w:val="cyan"/>
                <w:lang w:eastAsia="es-ES"/>
              </w:rPr>
            </w:pPr>
          </w:p>
          <w:p w:rsidR="003F033D" w:rsidRPr="003F033D" w:rsidRDefault="00C514A0" w:rsidP="00C514A0">
            <w:pPr>
              <w:spacing w:after="0" w:line="360" w:lineRule="auto"/>
              <w:ind w:right="141"/>
              <w:rPr>
                <w:rFonts w:eastAsia="Times New Roman" w:cs="Arial"/>
                <w:lang w:eastAsia="es-ES"/>
              </w:rPr>
            </w:pPr>
            <w:r w:rsidRPr="003F033D">
              <w:rPr>
                <w:rFonts w:eastAsia="Times New Roman" w:cs="Arial"/>
                <w:lang w:eastAsia="es-ES"/>
              </w:rPr>
              <w:t xml:space="preserve">Indicadores: </w:t>
            </w:r>
          </w:p>
          <w:p w:rsidR="003F033D" w:rsidRDefault="003F033D" w:rsidP="003F033D">
            <w:pPr>
              <w:numPr>
                <w:ilvl w:val="0"/>
                <w:numId w:val="34"/>
              </w:numPr>
              <w:spacing w:after="0" w:line="360" w:lineRule="auto"/>
              <w:ind w:right="141"/>
              <w:rPr>
                <w:rFonts w:eastAsia="Times New Roman" w:cs="Arial"/>
                <w:lang w:val="es-MX" w:eastAsia="es-ES"/>
              </w:rPr>
            </w:pPr>
            <w:r w:rsidRPr="003F033D">
              <w:rPr>
                <w:rFonts w:eastAsia="Times New Roman" w:cs="Arial"/>
                <w:lang w:val="es-MX" w:eastAsia="es-ES"/>
              </w:rPr>
              <w:t>De enero 2015 a diciembre 2017, hogares y negocios de las zonas rurales de Perú se benefician c</w:t>
            </w:r>
            <w:r>
              <w:rPr>
                <w:rFonts w:eastAsia="Times New Roman" w:cs="Arial"/>
                <w:lang w:val="es-MX" w:eastAsia="es-ES"/>
              </w:rPr>
              <w:t xml:space="preserve">on al menos 24.000 tecnologías </w:t>
            </w:r>
            <w:r w:rsidRPr="003F033D">
              <w:rPr>
                <w:rFonts w:eastAsia="Times New Roman" w:cs="Arial"/>
                <w:lang w:val="es-MX" w:eastAsia="es-ES"/>
              </w:rPr>
              <w:t>de acceso a energía adquiridas en el marco de la estrategia de venta del proyecto EnDev.</w:t>
            </w:r>
          </w:p>
          <w:p w:rsidR="006A2120" w:rsidRPr="003F033D" w:rsidRDefault="005845DF" w:rsidP="003F033D">
            <w:pPr>
              <w:numPr>
                <w:ilvl w:val="0"/>
                <w:numId w:val="34"/>
              </w:numPr>
              <w:spacing w:after="0" w:line="360" w:lineRule="auto"/>
              <w:ind w:right="141"/>
              <w:rPr>
                <w:rFonts w:eastAsia="Times New Roman" w:cs="Arial"/>
                <w:lang w:val="es-MX" w:eastAsia="es-ES"/>
              </w:rPr>
            </w:pPr>
            <w:r w:rsidRPr="003F033D">
              <w:rPr>
                <w:rFonts w:eastAsia="Times New Roman" w:cs="Arial"/>
                <w:lang w:val="es-MX" w:eastAsia="es-ES"/>
              </w:rPr>
              <w:t>De enero 2015 a diciembre 2017, al menos 25 puntos de venta fortalecidos por EnDev reportan tecnologías de acceso a energía vendidas en las zonas rurales y periurbanas del Perú.</w:t>
            </w:r>
          </w:p>
          <w:p w:rsidR="006A2120" w:rsidRPr="003F033D" w:rsidRDefault="005845DF" w:rsidP="003F033D">
            <w:pPr>
              <w:numPr>
                <w:ilvl w:val="0"/>
                <w:numId w:val="34"/>
              </w:numPr>
              <w:spacing w:after="0" w:line="360" w:lineRule="auto"/>
              <w:ind w:right="141"/>
              <w:rPr>
                <w:rFonts w:eastAsia="Times New Roman" w:cs="Arial"/>
                <w:lang w:val="es-MX" w:eastAsia="es-ES"/>
              </w:rPr>
            </w:pPr>
            <w:r w:rsidRPr="003F033D">
              <w:rPr>
                <w:rFonts w:eastAsia="Times New Roman" w:cs="Arial"/>
                <w:lang w:val="es-MX" w:eastAsia="es-ES"/>
              </w:rPr>
              <w:t xml:space="preserve">De enero 2015 a diciembre 2017, al menos el 25% de las ventas reportadas se realizan con créditos de las </w:t>
            </w:r>
            <w:proofErr w:type="spellStart"/>
            <w:r w:rsidRPr="003F033D">
              <w:rPr>
                <w:rFonts w:eastAsia="Times New Roman" w:cs="Arial"/>
                <w:lang w:val="es-MX" w:eastAsia="es-ES"/>
              </w:rPr>
              <w:t>IMFs</w:t>
            </w:r>
            <w:proofErr w:type="spellEnd"/>
            <w:r w:rsidRPr="003F033D">
              <w:rPr>
                <w:rFonts w:eastAsia="Times New Roman" w:cs="Arial"/>
                <w:lang w:val="es-MX" w:eastAsia="es-ES"/>
              </w:rPr>
              <w:t xml:space="preserve"> fortalecidas por </w:t>
            </w:r>
            <w:proofErr w:type="spellStart"/>
            <w:r w:rsidRPr="003F033D">
              <w:rPr>
                <w:rFonts w:eastAsia="Times New Roman" w:cs="Arial"/>
                <w:lang w:val="es-MX" w:eastAsia="es-ES"/>
              </w:rPr>
              <w:t>EnDev</w:t>
            </w:r>
            <w:proofErr w:type="spellEnd"/>
            <w:r w:rsidRPr="003F033D">
              <w:rPr>
                <w:rFonts w:eastAsia="Times New Roman" w:cs="Arial"/>
                <w:lang w:val="es-MX" w:eastAsia="es-ES"/>
              </w:rPr>
              <w:t xml:space="preserve">, de los cuales el 20% de los créditos son otorgados a mujeres. </w:t>
            </w:r>
          </w:p>
          <w:p w:rsidR="006A2120" w:rsidRPr="003F033D" w:rsidRDefault="005845DF" w:rsidP="003F033D">
            <w:pPr>
              <w:numPr>
                <w:ilvl w:val="0"/>
                <w:numId w:val="34"/>
              </w:numPr>
              <w:spacing w:after="0" w:line="360" w:lineRule="auto"/>
              <w:ind w:right="141"/>
              <w:rPr>
                <w:rFonts w:eastAsia="Times New Roman" w:cs="Arial"/>
                <w:lang w:val="es-MX" w:eastAsia="es-ES"/>
              </w:rPr>
            </w:pPr>
            <w:r w:rsidRPr="003F033D">
              <w:rPr>
                <w:rFonts w:eastAsia="Times New Roman" w:cs="Arial"/>
                <w:lang w:val="es-MX" w:eastAsia="es-ES"/>
              </w:rPr>
              <w:t>De enero 2015 a diciembre 2017, al menos 10 mujeres son capacitadas por EnDev para desempeñarse como vendedoras de tecnologías dentro de las cadenas de distribución, las cuales incrementan sus ingresos en al menos un 20% anual</w:t>
            </w:r>
            <w:r w:rsidR="003F033D">
              <w:rPr>
                <w:rFonts w:eastAsia="Times New Roman" w:cs="Arial"/>
                <w:lang w:val="es-MX" w:eastAsia="es-ES"/>
              </w:rPr>
              <w:t>.</w:t>
            </w:r>
          </w:p>
          <w:p w:rsidR="003F033D" w:rsidRPr="003F033D" w:rsidRDefault="003F033D" w:rsidP="00C514A0">
            <w:pPr>
              <w:spacing w:after="0" w:line="360" w:lineRule="auto"/>
              <w:ind w:right="141"/>
              <w:rPr>
                <w:rFonts w:eastAsia="Times New Roman" w:cs="Arial"/>
                <w:highlight w:val="cyan"/>
                <w:lang w:val="es-MX" w:eastAsia="es-ES"/>
              </w:rPr>
            </w:pPr>
          </w:p>
          <w:p w:rsidR="00C514A0" w:rsidRPr="000B67F6" w:rsidRDefault="00A34C33" w:rsidP="00C514A0">
            <w:pPr>
              <w:spacing w:after="0" w:line="360" w:lineRule="auto"/>
              <w:ind w:right="141"/>
              <w:rPr>
                <w:rFonts w:eastAsia="Times New Roman" w:cs="Arial"/>
                <w:lang w:eastAsia="es-ES"/>
              </w:rPr>
            </w:pPr>
            <w:r w:rsidRPr="000B67F6">
              <w:rPr>
                <w:rFonts w:eastAsia="Times New Roman" w:cs="Arial"/>
                <w:lang w:eastAsia="es-ES"/>
              </w:rPr>
              <w:t xml:space="preserve">5). </w:t>
            </w:r>
            <w:r w:rsidR="000B67F6" w:rsidRPr="000B67F6">
              <w:rPr>
                <w:rFonts w:eastAsia="Times New Roman" w:cs="Arial"/>
                <w:lang w:eastAsia="es-ES"/>
              </w:rPr>
              <w:t>Hombres y mujeres y negocios de las zonas rurales y periurbanas</w:t>
            </w:r>
            <w:r w:rsidR="000B67F6">
              <w:rPr>
                <w:rFonts w:eastAsia="Times New Roman" w:cs="Arial"/>
                <w:lang w:eastAsia="es-ES"/>
              </w:rPr>
              <w:t xml:space="preserve"> seleccionadas tienen acceso sostenible</w:t>
            </w:r>
            <w:r w:rsidR="000B67F6" w:rsidRPr="000B67F6">
              <w:rPr>
                <w:rFonts w:eastAsia="Times New Roman" w:cs="Arial"/>
                <w:lang w:eastAsia="es-ES"/>
              </w:rPr>
              <w:t xml:space="preserve"> a calentadores </w:t>
            </w:r>
            <w:r w:rsidR="000B67F6">
              <w:rPr>
                <w:rFonts w:eastAsia="Times New Roman" w:cs="Arial"/>
                <w:lang w:eastAsia="es-ES"/>
              </w:rPr>
              <w:t xml:space="preserve">solares </w:t>
            </w:r>
            <w:r w:rsidR="000B67F6" w:rsidRPr="000B67F6">
              <w:rPr>
                <w:rFonts w:eastAsia="Times New Roman" w:cs="Arial"/>
                <w:lang w:eastAsia="es-ES"/>
              </w:rPr>
              <w:t xml:space="preserve">de agua en el </w:t>
            </w:r>
            <w:commentRangeStart w:id="21"/>
            <w:r w:rsidR="000B67F6" w:rsidRPr="000B67F6">
              <w:rPr>
                <w:rFonts w:eastAsia="Times New Roman" w:cs="Arial"/>
                <w:lang w:eastAsia="es-ES"/>
              </w:rPr>
              <w:t xml:space="preserve">marco de la estrategia </w:t>
            </w:r>
            <w:commentRangeEnd w:id="21"/>
            <w:r w:rsidR="00B9320E">
              <w:rPr>
                <w:rStyle w:val="Refdecomentario"/>
              </w:rPr>
              <w:commentReference w:id="21"/>
            </w:r>
            <w:r w:rsidRPr="000B67F6">
              <w:rPr>
                <w:rFonts w:eastAsia="Times New Roman" w:cs="Arial"/>
                <w:lang w:eastAsia="es-ES"/>
              </w:rPr>
              <w:t>RBF</w:t>
            </w:r>
            <w:r w:rsidR="000B67F6" w:rsidRPr="000B67F6">
              <w:rPr>
                <w:rFonts w:eastAsia="Times New Roman" w:cs="Arial"/>
                <w:lang w:eastAsia="es-ES"/>
              </w:rPr>
              <w:t>.</w:t>
            </w:r>
          </w:p>
          <w:p w:rsidR="000B67F6" w:rsidRDefault="000B67F6" w:rsidP="00C514A0">
            <w:pPr>
              <w:spacing w:after="0" w:line="360" w:lineRule="auto"/>
              <w:ind w:right="141"/>
              <w:rPr>
                <w:rFonts w:eastAsia="Times New Roman" w:cs="Arial"/>
                <w:lang w:eastAsia="es-ES"/>
              </w:rPr>
            </w:pPr>
          </w:p>
          <w:p w:rsidR="00A34C33" w:rsidRPr="00A34C33" w:rsidRDefault="00A34C33" w:rsidP="00C514A0">
            <w:pPr>
              <w:spacing w:after="0" w:line="360" w:lineRule="auto"/>
              <w:ind w:right="141"/>
              <w:rPr>
                <w:rFonts w:eastAsia="Times New Roman" w:cs="Arial"/>
                <w:lang w:eastAsia="es-ES"/>
              </w:rPr>
            </w:pPr>
            <w:r w:rsidRPr="00A34C33">
              <w:rPr>
                <w:rFonts w:eastAsia="Times New Roman" w:cs="Arial"/>
                <w:lang w:eastAsia="es-ES"/>
              </w:rPr>
              <w:t>Indicadores:</w:t>
            </w:r>
          </w:p>
          <w:p w:rsidR="006A2120" w:rsidRPr="00A34C33" w:rsidRDefault="005845DF" w:rsidP="00A34C33">
            <w:pPr>
              <w:numPr>
                <w:ilvl w:val="0"/>
                <w:numId w:val="36"/>
              </w:numPr>
              <w:spacing w:after="0" w:line="360" w:lineRule="auto"/>
              <w:ind w:right="141"/>
              <w:rPr>
                <w:rFonts w:eastAsia="Times New Roman" w:cs="Arial"/>
                <w:lang w:val="es-MX" w:eastAsia="es-ES"/>
              </w:rPr>
            </w:pPr>
            <w:r w:rsidRPr="00A34C33">
              <w:rPr>
                <w:rFonts w:eastAsia="Times New Roman" w:cs="Arial"/>
                <w:lang w:val="es-MX" w:eastAsia="es-ES"/>
              </w:rPr>
              <w:t>De julio 2015 a diciembre 2018,  27,000 personas se benefician con 5,400 calentadores solares de agua para hogares adquiridos con financiam</w:t>
            </w:r>
            <w:r w:rsidR="00A34C33">
              <w:rPr>
                <w:rFonts w:eastAsia="Times New Roman" w:cs="Arial"/>
                <w:lang w:val="es-MX" w:eastAsia="es-ES"/>
              </w:rPr>
              <w:t>i</w:t>
            </w:r>
            <w:r w:rsidRPr="00A34C33">
              <w:rPr>
                <w:rFonts w:eastAsia="Times New Roman" w:cs="Arial"/>
                <w:lang w:val="es-MX" w:eastAsia="es-ES"/>
              </w:rPr>
              <w:t>ento y al contado en zonas rurales y peri-urbanas del Perú.</w:t>
            </w:r>
          </w:p>
          <w:p w:rsidR="00A34C33" w:rsidRPr="00A34C33" w:rsidRDefault="00A34C33" w:rsidP="00A34C33">
            <w:pPr>
              <w:numPr>
                <w:ilvl w:val="0"/>
                <w:numId w:val="36"/>
              </w:numPr>
              <w:spacing w:after="0" w:line="360" w:lineRule="auto"/>
              <w:ind w:right="141"/>
              <w:rPr>
                <w:rFonts w:eastAsia="Times New Roman" w:cs="Arial"/>
                <w:lang w:val="es-MX" w:eastAsia="es-ES"/>
              </w:rPr>
            </w:pPr>
            <w:r w:rsidRPr="00A34C33">
              <w:rPr>
                <w:rFonts w:eastAsia="Times New Roman" w:cs="Arial"/>
                <w:lang w:val="es-MX" w:eastAsia="es-ES"/>
              </w:rPr>
              <w:t>De julio 2015 a diciembre 2018, 600 calentadores solare</w:t>
            </w:r>
            <w:r>
              <w:rPr>
                <w:rFonts w:eastAsia="Times New Roman" w:cs="Arial"/>
                <w:lang w:val="es-MX" w:eastAsia="es-ES"/>
              </w:rPr>
              <w:t>s de agua son vendidos para uso</w:t>
            </w:r>
            <w:r w:rsidRPr="00A34C33">
              <w:rPr>
                <w:rFonts w:eastAsia="Times New Roman" w:cs="Arial"/>
                <w:lang w:val="es-MX" w:eastAsia="es-ES"/>
              </w:rPr>
              <w:t xml:space="preserve"> productivo en zonas rurales y peri-urbanas del Perú.</w:t>
            </w:r>
          </w:p>
          <w:p w:rsidR="006A2120" w:rsidRPr="00A34C33" w:rsidRDefault="005845DF" w:rsidP="00A34C33">
            <w:pPr>
              <w:numPr>
                <w:ilvl w:val="0"/>
                <w:numId w:val="36"/>
              </w:numPr>
              <w:tabs>
                <w:tab w:val="num" w:pos="720"/>
              </w:tabs>
              <w:spacing w:after="0" w:line="360" w:lineRule="auto"/>
              <w:ind w:right="141"/>
              <w:rPr>
                <w:rFonts w:eastAsia="Times New Roman" w:cs="Arial"/>
                <w:lang w:val="es-MX" w:eastAsia="es-ES"/>
              </w:rPr>
            </w:pPr>
            <w:r w:rsidRPr="00A34C33">
              <w:rPr>
                <w:rFonts w:eastAsia="Times New Roman" w:cs="Arial"/>
                <w:lang w:val="es-MX" w:eastAsia="es-ES"/>
              </w:rPr>
              <w:t>De julio 2015 a diciembre 2018</w:t>
            </w:r>
            <w:r w:rsidR="00A34C33">
              <w:rPr>
                <w:rFonts w:eastAsia="Times New Roman" w:cs="Arial"/>
                <w:lang w:val="es-MX" w:eastAsia="es-ES"/>
              </w:rPr>
              <w:t>, 30 pequeñas empresas de calentadores solares de agua</w:t>
            </w:r>
            <w:r w:rsidRPr="00A34C33">
              <w:rPr>
                <w:rFonts w:eastAsia="Times New Roman" w:cs="Arial"/>
                <w:lang w:val="es-MX" w:eastAsia="es-ES"/>
              </w:rPr>
              <w:t xml:space="preserve"> participan en el proyecto   de RBF.</w:t>
            </w:r>
          </w:p>
          <w:p w:rsidR="00A34C33" w:rsidRPr="00A34C33" w:rsidRDefault="00A34C33" w:rsidP="00A34C33">
            <w:pPr>
              <w:numPr>
                <w:ilvl w:val="0"/>
                <w:numId w:val="36"/>
              </w:numPr>
              <w:spacing w:after="0" w:line="360" w:lineRule="auto"/>
              <w:ind w:right="141"/>
              <w:rPr>
                <w:rFonts w:eastAsia="Times New Roman" w:cs="Arial"/>
                <w:lang w:val="es-MX" w:eastAsia="es-ES"/>
              </w:rPr>
            </w:pPr>
            <w:r w:rsidRPr="00A34C33">
              <w:rPr>
                <w:rFonts w:eastAsia="Times New Roman" w:cs="Arial"/>
                <w:lang w:val="es-MX" w:eastAsia="es-ES"/>
              </w:rPr>
              <w:t>De julio 2015 a diciembre 2018, al m</w:t>
            </w:r>
            <w:r>
              <w:rPr>
                <w:rFonts w:eastAsia="Times New Roman" w:cs="Arial"/>
                <w:lang w:val="es-MX" w:eastAsia="es-ES"/>
              </w:rPr>
              <w:t>enos el 95% del total de los calentadores solares de agua</w:t>
            </w:r>
            <w:r w:rsidRPr="00A34C33">
              <w:rPr>
                <w:rFonts w:eastAsia="Times New Roman" w:cs="Arial"/>
                <w:lang w:val="es-MX" w:eastAsia="es-ES"/>
              </w:rPr>
              <w:t xml:space="preserve"> vendidos con el incentivo RBF funcionan  correctamente. </w:t>
            </w:r>
          </w:p>
          <w:p w:rsidR="006A2120" w:rsidRPr="00A34C33" w:rsidRDefault="005845DF" w:rsidP="00A34C33">
            <w:pPr>
              <w:numPr>
                <w:ilvl w:val="0"/>
                <w:numId w:val="36"/>
              </w:numPr>
              <w:tabs>
                <w:tab w:val="num" w:pos="720"/>
              </w:tabs>
              <w:spacing w:after="0" w:line="360" w:lineRule="auto"/>
              <w:ind w:right="141"/>
              <w:rPr>
                <w:rFonts w:eastAsia="Times New Roman" w:cs="Arial"/>
                <w:lang w:val="es-MX" w:eastAsia="es-ES"/>
              </w:rPr>
            </w:pPr>
            <w:r w:rsidRPr="00A34C33">
              <w:rPr>
                <w:rFonts w:eastAsia="Times New Roman" w:cs="Arial"/>
                <w:lang w:val="es-MX" w:eastAsia="es-ES"/>
              </w:rPr>
              <w:t xml:space="preserve">De julio 2015 a diciembre 2018, 10 </w:t>
            </w:r>
            <w:proofErr w:type="spellStart"/>
            <w:r w:rsidRPr="00A34C33">
              <w:rPr>
                <w:rFonts w:eastAsia="Times New Roman" w:cs="Arial"/>
                <w:lang w:val="es-MX" w:eastAsia="es-ES"/>
              </w:rPr>
              <w:t>IMF’s</w:t>
            </w:r>
            <w:proofErr w:type="spellEnd"/>
            <w:r w:rsidRPr="00A34C33">
              <w:rPr>
                <w:rFonts w:eastAsia="Times New Roman" w:cs="Arial"/>
                <w:lang w:val="es-MX" w:eastAsia="es-ES"/>
              </w:rPr>
              <w:t xml:space="preserve"> colocan al menos 1,500 cré</w:t>
            </w:r>
            <w:r w:rsidR="00A34C33">
              <w:rPr>
                <w:rFonts w:eastAsia="Times New Roman" w:cs="Arial"/>
                <w:lang w:val="es-MX" w:eastAsia="es-ES"/>
              </w:rPr>
              <w:t xml:space="preserve">ditos para la </w:t>
            </w:r>
            <w:r w:rsidR="00A34C33">
              <w:rPr>
                <w:rFonts w:eastAsia="Times New Roman" w:cs="Arial"/>
                <w:lang w:val="es-MX" w:eastAsia="es-ES"/>
              </w:rPr>
              <w:lastRenderedPageBreak/>
              <w:t>adquisición de calentadores solares de agua</w:t>
            </w:r>
            <w:r w:rsidRPr="00A34C33">
              <w:rPr>
                <w:rFonts w:eastAsia="Times New Roman" w:cs="Arial"/>
                <w:lang w:val="es-MX" w:eastAsia="es-ES"/>
              </w:rPr>
              <w:t>.</w:t>
            </w:r>
          </w:p>
          <w:p w:rsidR="00A34C33" w:rsidRPr="00A34C33" w:rsidRDefault="00A34C33" w:rsidP="00A34C33">
            <w:pPr>
              <w:numPr>
                <w:ilvl w:val="0"/>
                <w:numId w:val="36"/>
              </w:numPr>
              <w:spacing w:after="0" w:line="360" w:lineRule="auto"/>
              <w:ind w:right="141"/>
              <w:rPr>
                <w:rFonts w:eastAsia="Times New Roman" w:cs="Arial"/>
                <w:lang w:val="es-MX" w:eastAsia="es-ES"/>
              </w:rPr>
            </w:pPr>
            <w:r w:rsidRPr="00A34C33">
              <w:rPr>
                <w:rFonts w:eastAsia="Times New Roman" w:cs="Arial"/>
                <w:lang w:val="es-MX" w:eastAsia="es-ES"/>
              </w:rPr>
              <w:t>De julio 2015 a diciembre 2018, incentivos otorgados</w:t>
            </w:r>
            <w:r>
              <w:rPr>
                <w:rFonts w:eastAsia="Times New Roman" w:cs="Arial"/>
                <w:lang w:val="es-MX" w:eastAsia="es-ES"/>
              </w:rPr>
              <w:t xml:space="preserve"> a las  empresas</w:t>
            </w:r>
            <w:r w:rsidRPr="00A34C33">
              <w:rPr>
                <w:rFonts w:eastAsia="Times New Roman" w:cs="Arial"/>
                <w:lang w:val="es-MX" w:eastAsia="es-ES"/>
              </w:rPr>
              <w:t xml:space="preserve"> e IMF para un </w:t>
            </w:r>
            <w:r>
              <w:rPr>
                <w:rFonts w:eastAsia="Times New Roman" w:cs="Arial"/>
                <w:lang w:val="es-MX" w:eastAsia="es-ES"/>
              </w:rPr>
              <w:t>total de 3,000 calentadores solares de agua</w:t>
            </w:r>
            <w:r w:rsidRPr="00A34C33">
              <w:rPr>
                <w:rFonts w:eastAsia="Times New Roman" w:cs="Arial"/>
                <w:lang w:val="es-MX" w:eastAsia="es-ES"/>
              </w:rPr>
              <w:t xml:space="preserve">  para  ventas en las zonas rurales.</w:t>
            </w:r>
          </w:p>
          <w:p w:rsidR="00A34C33" w:rsidRPr="00A34C33" w:rsidRDefault="00A34C33" w:rsidP="00A34C33">
            <w:pPr>
              <w:spacing w:after="0" w:line="360" w:lineRule="auto"/>
              <w:ind w:left="720" w:right="141"/>
              <w:rPr>
                <w:rFonts w:eastAsia="Times New Roman" w:cs="Arial"/>
                <w:lang w:val="es-MX" w:eastAsia="es-ES"/>
              </w:rPr>
            </w:pPr>
          </w:p>
          <w:p w:rsidR="00A34C33" w:rsidRPr="00A34C33" w:rsidRDefault="00A34C33" w:rsidP="00C514A0">
            <w:pPr>
              <w:spacing w:after="0" w:line="360" w:lineRule="auto"/>
              <w:ind w:right="141"/>
              <w:rPr>
                <w:rFonts w:eastAsia="Times New Roman" w:cs="Arial"/>
                <w:highlight w:val="cyan"/>
                <w:lang w:val="es-MX" w:eastAsia="es-ES"/>
              </w:rPr>
            </w:pPr>
          </w:p>
          <w:p w:rsidR="00C514A0" w:rsidRPr="003E6D2B" w:rsidRDefault="00C514A0" w:rsidP="003E6D2B">
            <w:pPr>
              <w:tabs>
                <w:tab w:val="left" w:pos="1134"/>
              </w:tabs>
              <w:spacing w:after="0" w:line="360" w:lineRule="auto"/>
              <w:ind w:right="148"/>
              <w:rPr>
                <w:rFonts w:eastAsia="Times New Roman" w:cs="Arial"/>
                <w:lang w:eastAsia="es-ES"/>
              </w:rPr>
            </w:pPr>
            <w:r w:rsidRPr="003E6D2B">
              <w:rPr>
                <w:rFonts w:eastAsia="Times New Roman" w:cs="Arial"/>
                <w:lang w:eastAsia="es-ES"/>
              </w:rPr>
              <w:t xml:space="preserve">* El Proyecto tendrá en cuenta el compromiso de </w:t>
            </w:r>
            <w:commentRangeStart w:id="22"/>
            <w:r w:rsidRPr="003E6D2B">
              <w:rPr>
                <w:rFonts w:eastAsia="Times New Roman" w:cs="Arial"/>
                <w:lang w:eastAsia="es-ES"/>
              </w:rPr>
              <w:t xml:space="preserve">aportar a los </w:t>
            </w:r>
            <w:r w:rsidR="00E050DE">
              <w:rPr>
                <w:rFonts w:eastAsia="Times New Roman" w:cs="Arial"/>
                <w:lang w:eastAsia="es-ES"/>
              </w:rPr>
              <w:t>indicadores a nivel global</w:t>
            </w:r>
            <w:commentRangeEnd w:id="22"/>
            <w:r w:rsidR="004C35E4">
              <w:rPr>
                <w:rStyle w:val="Refdecomentario"/>
              </w:rPr>
              <w:commentReference w:id="22"/>
            </w:r>
            <w:r w:rsidR="00E050DE">
              <w:rPr>
                <w:rFonts w:eastAsia="Times New Roman" w:cs="Arial"/>
                <w:lang w:eastAsia="es-ES"/>
              </w:rPr>
              <w:t xml:space="preserve">, así como a los </w:t>
            </w:r>
            <w:r w:rsidRPr="003E6D2B">
              <w:rPr>
                <w:rFonts w:eastAsia="Times New Roman" w:cs="Arial"/>
                <w:lang w:eastAsia="es-ES"/>
              </w:rPr>
              <w:t>objetivos y estrategias del Programa, a  las Metas del Milenio en Perú en lo pertinente con los temas tratados, el cumplimiento de los criterios DAC-OECD y a los indicadores de la política pe</w:t>
            </w:r>
            <w:r w:rsidR="003E6D2B">
              <w:rPr>
                <w:rFonts w:eastAsia="Times New Roman" w:cs="Arial"/>
                <w:lang w:eastAsia="es-ES"/>
              </w:rPr>
              <w:t>ruana en los temas trabajados.</w:t>
            </w:r>
          </w:p>
        </w:tc>
      </w:tr>
    </w:tbl>
    <w:p w:rsidR="00C514A0" w:rsidRDefault="00C514A0" w:rsidP="00C514A0">
      <w:pPr>
        <w:rPr>
          <w:lang w:val="es-MX"/>
        </w:rPr>
      </w:pPr>
    </w:p>
    <w:p w:rsidR="00694517" w:rsidRDefault="00694517" w:rsidP="00980165">
      <w:pPr>
        <w:pStyle w:val="Ttulo1"/>
        <w:rPr>
          <w:ins w:id="23" w:author="Ana Isabel Moreno" w:date="2015-04-27T16:34:00Z"/>
          <w:lang w:val="es-MX"/>
        </w:rPr>
      </w:pPr>
      <w:r w:rsidRPr="00B237EB">
        <w:rPr>
          <w:lang w:val="es-MX"/>
        </w:rPr>
        <w:t xml:space="preserve">El sistema de cooperación </w:t>
      </w:r>
    </w:p>
    <w:p w:rsidR="00E01267" w:rsidRPr="00E01267" w:rsidRDefault="00E01267" w:rsidP="00E01267">
      <w:pPr>
        <w:rPr>
          <w:lang w:val="es-MX"/>
        </w:rPr>
      </w:pPr>
    </w:p>
    <w:p w:rsidR="00384E26" w:rsidRPr="00B237EB" w:rsidRDefault="00073E15" w:rsidP="00B237EB">
      <w:pPr>
        <w:spacing w:line="360" w:lineRule="auto"/>
        <w:rPr>
          <w:rFonts w:cs="Arial"/>
          <w:lang w:val="es-MX"/>
        </w:rPr>
      </w:pPr>
      <w:r w:rsidRPr="00B237EB">
        <w:rPr>
          <w:rFonts w:cs="Arial"/>
          <w:lang w:val="es-MX"/>
        </w:rPr>
        <w:t>*</w:t>
      </w:r>
      <w:r w:rsidR="004558BA" w:rsidRPr="00B237EB">
        <w:rPr>
          <w:rFonts w:cs="Arial"/>
          <w:lang w:val="es-MX"/>
        </w:rPr>
        <w:t>Un proyecto o programa de cooperación exige que se conozcan y analicen los distintos actores que</w:t>
      </w:r>
      <w:r w:rsidR="002C5D1F" w:rsidRPr="00B237EB">
        <w:rPr>
          <w:rFonts w:cs="Arial"/>
          <w:lang w:val="es-MX"/>
        </w:rPr>
        <w:t xml:space="preserve"> pueden </w:t>
      </w:r>
      <w:r w:rsidR="004558BA" w:rsidRPr="00B237EB">
        <w:rPr>
          <w:rFonts w:cs="Arial"/>
          <w:lang w:val="es-MX"/>
        </w:rPr>
        <w:t>est</w:t>
      </w:r>
      <w:r w:rsidR="002C5D1F" w:rsidRPr="00B237EB">
        <w:rPr>
          <w:rFonts w:cs="Arial"/>
          <w:lang w:val="es-MX"/>
        </w:rPr>
        <w:t xml:space="preserve">ar involucrados en la planificación de las estrategias, de la conducción, de la ampliación de capacidades y de la definición de los procesos. El </w:t>
      </w:r>
      <w:r w:rsidR="00384E26" w:rsidRPr="00B237EB">
        <w:rPr>
          <w:rFonts w:cs="Arial"/>
          <w:lang w:val="es-MX"/>
        </w:rPr>
        <w:t xml:space="preserve">análisis del </w:t>
      </w:r>
      <w:r w:rsidRPr="00B237EB">
        <w:rPr>
          <w:rFonts w:cs="Arial"/>
          <w:lang w:val="es-MX"/>
        </w:rPr>
        <w:t>mandato</w:t>
      </w:r>
      <w:r w:rsidR="00384E26" w:rsidRPr="00B237EB">
        <w:rPr>
          <w:rFonts w:cs="Arial"/>
          <w:lang w:val="es-MX"/>
        </w:rPr>
        <w:t xml:space="preserve"> político (competencias legales en el sector energía), de </w:t>
      </w:r>
      <w:r w:rsidRPr="00B237EB">
        <w:rPr>
          <w:rFonts w:cs="Arial"/>
          <w:lang w:val="es-MX"/>
        </w:rPr>
        <w:t>las</w:t>
      </w:r>
      <w:r w:rsidR="00AA54C5" w:rsidRPr="00B237EB">
        <w:rPr>
          <w:rFonts w:cs="Arial"/>
          <w:lang w:val="es-MX"/>
        </w:rPr>
        <w:t xml:space="preserve"> experiencias realizadas</w:t>
      </w:r>
      <w:r w:rsidR="00384E26" w:rsidRPr="00B237EB">
        <w:rPr>
          <w:rFonts w:cs="Arial"/>
          <w:lang w:val="es-MX"/>
        </w:rPr>
        <w:t xml:space="preserve"> (fortalezas y debilidades institucionales), de</w:t>
      </w:r>
      <w:r w:rsidRPr="00B237EB">
        <w:rPr>
          <w:rFonts w:cs="Arial"/>
          <w:lang w:val="es-MX"/>
        </w:rPr>
        <w:t xml:space="preserve"> los intereses</w:t>
      </w:r>
      <w:r w:rsidR="00384E26" w:rsidRPr="00B237EB">
        <w:rPr>
          <w:rFonts w:cs="Arial"/>
          <w:lang w:val="es-MX"/>
        </w:rPr>
        <w:t xml:space="preserve"> (¿qué desean? </w:t>
      </w:r>
      <w:proofErr w:type="gramStart"/>
      <w:r w:rsidR="00384E26" w:rsidRPr="00B237EB">
        <w:rPr>
          <w:rFonts w:cs="Arial"/>
          <w:lang w:val="es-MX"/>
        </w:rPr>
        <w:t>¿</w:t>
      </w:r>
      <w:proofErr w:type="gramEnd"/>
      <w:r w:rsidR="00384E26" w:rsidRPr="00B237EB">
        <w:rPr>
          <w:rFonts w:cs="Arial"/>
          <w:lang w:val="es-MX"/>
        </w:rPr>
        <w:t xml:space="preserve">Por qué) y de la capacidad de aportes </w:t>
      </w:r>
      <w:r w:rsidR="00AA54C5" w:rsidRPr="00B237EB">
        <w:rPr>
          <w:rFonts w:cs="Arial"/>
          <w:lang w:val="es-MX"/>
        </w:rPr>
        <w:t xml:space="preserve">deben determinar los actores </w:t>
      </w:r>
      <w:r w:rsidR="00384E26" w:rsidRPr="00B237EB">
        <w:rPr>
          <w:rFonts w:cs="Arial"/>
          <w:lang w:val="es-MX"/>
        </w:rPr>
        <w:t>relacionados con el proyecto.</w:t>
      </w:r>
      <w:r w:rsidR="00384E26" w:rsidRPr="00B237EB">
        <w:rPr>
          <w:rFonts w:cs="Arial"/>
          <w:lang w:val="es-MX"/>
        </w:rPr>
        <w:br/>
        <w:t xml:space="preserve">*Se diferencia entre actores clave, primarios y secundarios. Los claves son aquellos cuyas decisiones pueden afectar significativamente el devenir y desempeño del Proyecto. Primarios son aquellos que se ven impactados de alguna forma por el Proyecto </w:t>
      </w:r>
      <w:r w:rsidR="00ED6D95" w:rsidRPr="00B237EB">
        <w:rPr>
          <w:rFonts w:cs="Arial"/>
          <w:lang w:val="es-MX"/>
        </w:rPr>
        <w:t>y Secundarios son aquellos que participan solo temporalmente en el Proyecto.</w:t>
      </w:r>
    </w:p>
    <w:p w:rsidR="00ED6D95" w:rsidRPr="00B237EB" w:rsidRDefault="00ED6D95" w:rsidP="00B237EB">
      <w:pPr>
        <w:spacing w:line="360" w:lineRule="auto"/>
        <w:rPr>
          <w:rFonts w:cs="Arial"/>
          <w:lang w:val="es-MX"/>
        </w:rPr>
      </w:pPr>
      <w:r w:rsidRPr="00B237EB">
        <w:rPr>
          <w:rFonts w:cs="Arial"/>
          <w:lang w:val="es-MX"/>
        </w:rPr>
        <w:t xml:space="preserve">* El análisis realizado se resume en la Tabla No. </w:t>
      </w:r>
      <w:proofErr w:type="spellStart"/>
      <w:r w:rsidRPr="00B237EB">
        <w:rPr>
          <w:rFonts w:cs="Arial"/>
          <w:lang w:val="es-MX"/>
        </w:rPr>
        <w:t>mmmmm</w:t>
      </w:r>
      <w:proofErr w:type="spellEnd"/>
    </w:p>
    <w:p w:rsidR="00887B61" w:rsidRPr="00B237EB" w:rsidRDefault="00887B61" w:rsidP="00887B61">
      <w:pPr>
        <w:spacing w:line="360" w:lineRule="auto"/>
        <w:rPr>
          <w:rFonts w:cs="Arial"/>
          <w:lang w:val="es-MX"/>
        </w:rPr>
      </w:pPr>
    </w:p>
    <w:p w:rsidR="00887B61" w:rsidRPr="00B237EB" w:rsidRDefault="00887B61" w:rsidP="00887B61">
      <w:pPr>
        <w:spacing w:line="360" w:lineRule="auto"/>
        <w:rPr>
          <w:rFonts w:cs="Arial"/>
          <w:i/>
          <w:lang w:val="es-MX"/>
        </w:rPr>
      </w:pPr>
      <w:commentRangeStart w:id="24"/>
      <w:r w:rsidRPr="00B237EB">
        <w:rPr>
          <w:rFonts w:cs="Arial"/>
          <w:i/>
          <w:highlight w:val="yellow"/>
          <w:lang w:val="es-MX"/>
        </w:rPr>
        <w:t>Por</w:t>
      </w:r>
      <w:commentRangeEnd w:id="24"/>
      <w:r w:rsidR="00C514A0">
        <w:rPr>
          <w:rStyle w:val="Refdecomentario"/>
        </w:rPr>
        <w:commentReference w:id="24"/>
      </w:r>
      <w:r w:rsidRPr="00B237EB">
        <w:rPr>
          <w:rFonts w:cs="Arial"/>
          <w:i/>
          <w:highlight w:val="yellow"/>
          <w:lang w:val="es-MX"/>
        </w:rPr>
        <w:t xml:space="preserve"> favor llenar la tabla</w:t>
      </w:r>
      <w:r>
        <w:rPr>
          <w:rFonts w:cs="Arial"/>
          <w:i/>
          <w:highlight w:val="yellow"/>
          <w:lang w:val="es-MX"/>
        </w:rPr>
        <w:t xml:space="preserve"> por </w:t>
      </w:r>
      <w:proofErr w:type="gramStart"/>
      <w:r>
        <w:rPr>
          <w:rFonts w:cs="Arial"/>
          <w:i/>
          <w:highlight w:val="yellow"/>
          <w:lang w:val="es-MX"/>
        </w:rPr>
        <w:t xml:space="preserve">línea </w:t>
      </w:r>
      <w:r w:rsidRPr="00B237EB">
        <w:rPr>
          <w:rFonts w:cs="Arial"/>
          <w:i/>
          <w:highlight w:val="yellow"/>
          <w:lang w:val="es-MX"/>
        </w:rPr>
        <w:t>.</w:t>
      </w:r>
      <w:proofErr w:type="gramEnd"/>
      <w:r w:rsidRPr="00B237EB">
        <w:rPr>
          <w:rFonts w:cs="Arial"/>
          <w:i/>
          <w:highlight w:val="yellow"/>
          <w:lang w:val="es-MX"/>
        </w:rPr>
        <w:t xml:space="preserve"> Pueden hacer una tabla para Actores clave, otra para secundarios y otra para primarios. Pueden incrementar otros criterios, por ejemplo: Capacidad para impulsar formación de mercados; fuentes de energía que cubre.</w:t>
      </w:r>
      <w:r w:rsidRPr="00B237EB">
        <w:rPr>
          <w:rFonts w:cs="Arial"/>
          <w:i/>
          <w:lang w:val="es-MX"/>
        </w:rPr>
        <w:t xml:space="preserve"> </w:t>
      </w:r>
    </w:p>
    <w:p w:rsidR="00ED6D95" w:rsidRDefault="00ED6D95" w:rsidP="00B237EB">
      <w:pPr>
        <w:spacing w:line="360" w:lineRule="auto"/>
        <w:rPr>
          <w:rFonts w:cs="Arial"/>
          <w:lang w:val="es-MX"/>
        </w:rPr>
      </w:pPr>
    </w:p>
    <w:p w:rsidR="001F66DD" w:rsidRPr="00B237EB" w:rsidRDefault="001F66DD" w:rsidP="001F66DD">
      <w:pPr>
        <w:spacing w:line="360" w:lineRule="auto"/>
        <w:jc w:val="center"/>
        <w:rPr>
          <w:rFonts w:cs="Arial"/>
          <w:lang w:val="es-MX"/>
        </w:rPr>
      </w:pPr>
      <w:r>
        <w:rPr>
          <w:rFonts w:cs="Arial"/>
          <w:lang w:val="es-MX"/>
        </w:rPr>
        <w:lastRenderedPageBreak/>
        <w:t>Actores Claves</w:t>
      </w:r>
    </w:p>
    <w:tbl>
      <w:tblPr>
        <w:tblStyle w:val="Tablaconcuadrcula"/>
        <w:tblW w:w="0" w:type="auto"/>
        <w:tblLook w:val="04A0" w:firstRow="1" w:lastRow="0" w:firstColumn="1" w:lastColumn="0" w:noHBand="0" w:noVBand="1"/>
      </w:tblPr>
      <w:tblGrid>
        <w:gridCol w:w="1597"/>
        <w:gridCol w:w="2197"/>
        <w:gridCol w:w="2835"/>
        <w:gridCol w:w="2425"/>
      </w:tblGrid>
      <w:tr w:rsidR="009E6600" w:rsidRPr="003D6FE6" w:rsidTr="003D6FE6">
        <w:tc>
          <w:tcPr>
            <w:tcW w:w="1597" w:type="dxa"/>
            <w:vMerge w:val="restart"/>
            <w:vAlign w:val="center"/>
          </w:tcPr>
          <w:p w:rsidR="009E6600" w:rsidRPr="003D6FE6" w:rsidRDefault="009E6600" w:rsidP="003D6FE6">
            <w:pPr>
              <w:jc w:val="center"/>
              <w:rPr>
                <w:b/>
                <w:sz w:val="18"/>
                <w:szCs w:val="18"/>
                <w:lang w:val="es-MX"/>
              </w:rPr>
            </w:pPr>
            <w:r w:rsidRPr="003D6FE6">
              <w:rPr>
                <w:b/>
                <w:sz w:val="18"/>
                <w:szCs w:val="18"/>
                <w:lang w:val="es-MX"/>
              </w:rPr>
              <w:t>Actores</w:t>
            </w:r>
          </w:p>
        </w:tc>
        <w:tc>
          <w:tcPr>
            <w:tcW w:w="7457" w:type="dxa"/>
            <w:gridSpan w:val="3"/>
            <w:vAlign w:val="center"/>
          </w:tcPr>
          <w:p w:rsidR="009E6600" w:rsidRPr="003D6FE6" w:rsidRDefault="009E6600" w:rsidP="003D6FE6">
            <w:pPr>
              <w:jc w:val="center"/>
              <w:rPr>
                <w:b/>
                <w:sz w:val="18"/>
                <w:szCs w:val="18"/>
                <w:lang w:val="es-MX"/>
              </w:rPr>
            </w:pPr>
            <w:r w:rsidRPr="003D6FE6">
              <w:rPr>
                <w:b/>
                <w:sz w:val="18"/>
                <w:szCs w:val="18"/>
                <w:lang w:val="es-MX"/>
              </w:rPr>
              <w:t>Características</w:t>
            </w:r>
          </w:p>
        </w:tc>
      </w:tr>
      <w:tr w:rsidR="009E6600" w:rsidRPr="003D6FE6" w:rsidTr="003D6FE6">
        <w:tc>
          <w:tcPr>
            <w:tcW w:w="1597" w:type="dxa"/>
            <w:vMerge/>
            <w:vAlign w:val="center"/>
          </w:tcPr>
          <w:p w:rsidR="009E6600" w:rsidRPr="003D6FE6" w:rsidRDefault="009E6600" w:rsidP="003D6FE6">
            <w:pPr>
              <w:jc w:val="center"/>
              <w:rPr>
                <w:b/>
                <w:sz w:val="18"/>
                <w:szCs w:val="18"/>
                <w:lang w:val="es-MX"/>
              </w:rPr>
            </w:pPr>
          </w:p>
        </w:tc>
        <w:tc>
          <w:tcPr>
            <w:tcW w:w="2197" w:type="dxa"/>
            <w:vAlign w:val="center"/>
          </w:tcPr>
          <w:p w:rsidR="009E6600" w:rsidRPr="003D6FE6" w:rsidRDefault="009E6600" w:rsidP="003D6FE6">
            <w:pPr>
              <w:jc w:val="center"/>
              <w:rPr>
                <w:b/>
                <w:sz w:val="18"/>
                <w:szCs w:val="18"/>
                <w:lang w:val="es-MX"/>
              </w:rPr>
            </w:pPr>
            <w:r w:rsidRPr="003D6FE6">
              <w:rPr>
                <w:b/>
                <w:sz w:val="18"/>
                <w:szCs w:val="18"/>
                <w:lang w:val="es-MX"/>
              </w:rPr>
              <w:t>Mandato</w:t>
            </w:r>
          </w:p>
        </w:tc>
        <w:tc>
          <w:tcPr>
            <w:tcW w:w="2835" w:type="dxa"/>
            <w:vAlign w:val="center"/>
          </w:tcPr>
          <w:p w:rsidR="009E6600" w:rsidRPr="003D6FE6" w:rsidRDefault="009E6600" w:rsidP="003D6FE6">
            <w:pPr>
              <w:jc w:val="center"/>
              <w:rPr>
                <w:b/>
                <w:sz w:val="18"/>
                <w:szCs w:val="18"/>
                <w:lang w:val="es-MX"/>
              </w:rPr>
            </w:pPr>
            <w:r w:rsidRPr="003D6FE6">
              <w:rPr>
                <w:b/>
                <w:sz w:val="18"/>
                <w:szCs w:val="18"/>
                <w:lang w:val="es-MX"/>
              </w:rPr>
              <w:t>Interés en proyecto</w:t>
            </w:r>
          </w:p>
        </w:tc>
        <w:tc>
          <w:tcPr>
            <w:tcW w:w="2425" w:type="dxa"/>
            <w:vAlign w:val="center"/>
          </w:tcPr>
          <w:p w:rsidR="009E6600" w:rsidRPr="003D6FE6" w:rsidRDefault="009E6600" w:rsidP="003D6FE6">
            <w:pPr>
              <w:jc w:val="center"/>
              <w:rPr>
                <w:b/>
                <w:sz w:val="18"/>
                <w:szCs w:val="18"/>
                <w:lang w:val="es-MX"/>
              </w:rPr>
            </w:pPr>
            <w:r w:rsidRPr="003D6FE6">
              <w:rPr>
                <w:b/>
                <w:sz w:val="18"/>
                <w:szCs w:val="18"/>
                <w:lang w:val="es-MX"/>
              </w:rPr>
              <w:t>Influencia política en áreas de trabajo</w:t>
            </w:r>
          </w:p>
        </w:tc>
      </w:tr>
      <w:tr w:rsidR="003D6FE6" w:rsidRPr="003D6FE6" w:rsidTr="001F66DD">
        <w:tc>
          <w:tcPr>
            <w:tcW w:w="1597" w:type="dxa"/>
            <w:vAlign w:val="center"/>
          </w:tcPr>
          <w:p w:rsidR="003D6FE6" w:rsidRPr="003D6FE6" w:rsidRDefault="003D6FE6" w:rsidP="003D6FE6">
            <w:pPr>
              <w:rPr>
                <w:rFonts w:ascii="Calibri" w:hAnsi="Calibri"/>
                <w:sz w:val="18"/>
                <w:szCs w:val="18"/>
              </w:rPr>
            </w:pPr>
            <w:r w:rsidRPr="003D6FE6">
              <w:rPr>
                <w:rFonts w:ascii="Calibri" w:hAnsi="Calibri"/>
                <w:sz w:val="18"/>
                <w:szCs w:val="18"/>
              </w:rPr>
              <w:t>FISE</w:t>
            </w:r>
          </w:p>
        </w:tc>
        <w:tc>
          <w:tcPr>
            <w:tcW w:w="2197" w:type="dxa"/>
            <w:vAlign w:val="center"/>
          </w:tcPr>
          <w:p w:rsidR="003D6FE6" w:rsidRPr="003D6FE6" w:rsidRDefault="00EF04AC" w:rsidP="003D6FE6">
            <w:pPr>
              <w:rPr>
                <w:rFonts w:ascii="Arial" w:hAnsi="Arial"/>
                <w:sz w:val="18"/>
                <w:szCs w:val="18"/>
              </w:rPr>
            </w:pPr>
            <w:r w:rsidRPr="00EF04AC">
              <w:rPr>
                <w:rFonts w:ascii="Calibri" w:hAnsi="Calibri"/>
                <w:color w:val="000000" w:themeColor="text1"/>
                <w:kern w:val="24"/>
                <w:sz w:val="18"/>
                <w:szCs w:val="18"/>
              </w:rPr>
              <w:t>El Fondo de Inclusión Social Energético (FISE) se crea con la Ley N° 29852 en abril del 2012, con el propósito de llevar energía menos contaminante a poblaciones más vulnerables en todo el país</w:t>
            </w:r>
          </w:p>
        </w:tc>
        <w:tc>
          <w:tcPr>
            <w:tcW w:w="2835" w:type="dxa"/>
            <w:vAlign w:val="center"/>
          </w:tcPr>
          <w:p w:rsidR="003D6FE6" w:rsidRPr="003D6FE6" w:rsidRDefault="003D6FE6" w:rsidP="003D6FE6">
            <w:pPr>
              <w:rPr>
                <w:rFonts w:ascii="Calibri" w:hAnsi="Calibri"/>
                <w:color w:val="000000" w:themeColor="text1"/>
                <w:kern w:val="24"/>
                <w:sz w:val="18"/>
                <w:szCs w:val="18"/>
              </w:rPr>
            </w:pPr>
            <w:r w:rsidRPr="003D6FE6">
              <w:rPr>
                <w:rFonts w:ascii="Calibri" w:hAnsi="Calibri"/>
                <w:color w:val="000000" w:themeColor="text1"/>
                <w:kern w:val="24"/>
                <w:sz w:val="18"/>
                <w:szCs w:val="18"/>
              </w:rPr>
              <w:t>Contar con la asistencia técnica en estrategias de adopción de cocinas limpias.</w:t>
            </w:r>
          </w:p>
        </w:tc>
        <w:tc>
          <w:tcPr>
            <w:tcW w:w="2425" w:type="dxa"/>
            <w:vAlign w:val="center"/>
          </w:tcPr>
          <w:p w:rsidR="003D6FE6" w:rsidRPr="003D6FE6" w:rsidRDefault="003D6FE6" w:rsidP="003D6FE6">
            <w:pPr>
              <w:rPr>
                <w:rFonts w:ascii="Calibri" w:hAnsi="Calibri"/>
                <w:color w:val="000000" w:themeColor="text1"/>
                <w:kern w:val="24"/>
                <w:sz w:val="18"/>
                <w:szCs w:val="18"/>
              </w:rPr>
            </w:pPr>
            <w:r w:rsidRPr="003D6FE6">
              <w:rPr>
                <w:rFonts w:ascii="Calibri" w:hAnsi="Calibri"/>
                <w:color w:val="000000" w:themeColor="text1"/>
                <w:kern w:val="24"/>
                <w:sz w:val="18"/>
                <w:szCs w:val="18"/>
              </w:rPr>
              <w:t>Asegurar la sostenibilidad del uso de GLP</w:t>
            </w:r>
          </w:p>
        </w:tc>
      </w:tr>
      <w:tr w:rsidR="00FD1D81" w:rsidRPr="003D6FE6" w:rsidTr="001F66DD">
        <w:tc>
          <w:tcPr>
            <w:tcW w:w="1597" w:type="dxa"/>
            <w:vAlign w:val="center"/>
          </w:tcPr>
          <w:p w:rsidR="00FD1D81" w:rsidRPr="003D6FE6" w:rsidRDefault="00FD1D81" w:rsidP="003D6FE6">
            <w:pPr>
              <w:rPr>
                <w:rFonts w:ascii="Calibri" w:hAnsi="Calibri"/>
                <w:sz w:val="18"/>
                <w:szCs w:val="18"/>
              </w:rPr>
            </w:pPr>
            <w:r w:rsidRPr="003D6FE6">
              <w:rPr>
                <w:rFonts w:ascii="Calibri" w:hAnsi="Calibri"/>
                <w:sz w:val="18"/>
                <w:szCs w:val="18"/>
              </w:rPr>
              <w:t>SENCICO</w:t>
            </w:r>
          </w:p>
        </w:tc>
        <w:tc>
          <w:tcPr>
            <w:tcW w:w="2197" w:type="dxa"/>
            <w:vAlign w:val="center"/>
          </w:tcPr>
          <w:p w:rsidR="00FD1D81" w:rsidRPr="003D6FE6" w:rsidRDefault="00EF04AC" w:rsidP="00EF04AC">
            <w:pPr>
              <w:rPr>
                <w:rFonts w:ascii="Arial" w:hAnsi="Arial"/>
                <w:sz w:val="18"/>
                <w:szCs w:val="18"/>
              </w:rPr>
            </w:pPr>
            <w:r w:rsidRPr="00EF04AC">
              <w:rPr>
                <w:rFonts w:ascii="Calibri" w:hAnsi="Calibri"/>
                <w:color w:val="000000" w:themeColor="text1"/>
                <w:kern w:val="24"/>
                <w:sz w:val="18"/>
                <w:szCs w:val="18"/>
              </w:rPr>
              <w:t xml:space="preserve">Decreto Supremo N°015-2009-VIVIENDA, </w:t>
            </w:r>
            <w:r>
              <w:rPr>
                <w:rFonts w:ascii="Calibri" w:hAnsi="Calibri"/>
                <w:color w:val="000000" w:themeColor="text1"/>
                <w:kern w:val="24"/>
                <w:sz w:val="18"/>
                <w:szCs w:val="18"/>
              </w:rPr>
              <w:t xml:space="preserve">designa al </w:t>
            </w:r>
            <w:r w:rsidRPr="00EF04AC">
              <w:rPr>
                <w:rFonts w:ascii="Calibri" w:hAnsi="Calibri"/>
                <w:color w:val="000000" w:themeColor="text1"/>
                <w:kern w:val="24"/>
                <w:sz w:val="18"/>
                <w:szCs w:val="18"/>
              </w:rPr>
              <w:t xml:space="preserve">- SENCICO como responsable de la evaluación y certificación </w:t>
            </w:r>
            <w:r>
              <w:rPr>
                <w:rFonts w:ascii="Calibri" w:hAnsi="Calibri"/>
                <w:color w:val="000000" w:themeColor="text1"/>
                <w:kern w:val="24"/>
                <w:sz w:val="18"/>
                <w:szCs w:val="18"/>
              </w:rPr>
              <w:t>de CM</w:t>
            </w:r>
          </w:p>
        </w:tc>
        <w:tc>
          <w:tcPr>
            <w:tcW w:w="2835" w:type="dxa"/>
            <w:vAlign w:val="center"/>
          </w:tcPr>
          <w:p w:rsidR="00FD1D81" w:rsidRPr="003D6FE6" w:rsidRDefault="00FD1D81" w:rsidP="003D6FE6">
            <w:pPr>
              <w:rPr>
                <w:rFonts w:ascii="Arial" w:hAnsi="Arial"/>
                <w:sz w:val="18"/>
                <w:szCs w:val="18"/>
              </w:rPr>
            </w:pPr>
            <w:r w:rsidRPr="003D6FE6">
              <w:rPr>
                <w:rFonts w:ascii="Calibri" w:hAnsi="Calibri"/>
                <w:color w:val="000000" w:themeColor="text1"/>
                <w:kern w:val="24"/>
                <w:sz w:val="18"/>
                <w:szCs w:val="18"/>
              </w:rPr>
              <w:t>Brindar servicios de certificación de cocinas mejoradas y supervisión de campo</w:t>
            </w:r>
          </w:p>
        </w:tc>
        <w:tc>
          <w:tcPr>
            <w:tcW w:w="2425" w:type="dxa"/>
            <w:vAlign w:val="center"/>
          </w:tcPr>
          <w:p w:rsidR="00FD1D81" w:rsidRPr="003D6FE6" w:rsidRDefault="00FD1D81" w:rsidP="003D6FE6">
            <w:pPr>
              <w:rPr>
                <w:rFonts w:ascii="Arial" w:hAnsi="Arial"/>
                <w:sz w:val="18"/>
                <w:szCs w:val="18"/>
              </w:rPr>
            </w:pPr>
            <w:r w:rsidRPr="003D6FE6">
              <w:rPr>
                <w:rFonts w:ascii="Calibri" w:hAnsi="Calibri"/>
                <w:color w:val="000000" w:themeColor="text1"/>
                <w:kern w:val="24"/>
                <w:sz w:val="18"/>
                <w:szCs w:val="18"/>
              </w:rPr>
              <w:t xml:space="preserve">Asegurar la calidad de las tecnologías y funcionamiento en el campo.  </w:t>
            </w:r>
          </w:p>
        </w:tc>
      </w:tr>
      <w:tr w:rsidR="00FD1D81" w:rsidRPr="003D6FE6" w:rsidTr="001F66DD">
        <w:tc>
          <w:tcPr>
            <w:tcW w:w="1597" w:type="dxa"/>
            <w:vAlign w:val="center"/>
          </w:tcPr>
          <w:p w:rsidR="00FD1D81" w:rsidRPr="003D6FE6" w:rsidRDefault="00FD1D81" w:rsidP="003D6FE6">
            <w:pPr>
              <w:rPr>
                <w:rFonts w:ascii="Calibri" w:hAnsi="Calibri"/>
                <w:sz w:val="18"/>
                <w:szCs w:val="18"/>
              </w:rPr>
            </w:pPr>
            <w:proofErr w:type="spellStart"/>
            <w:r w:rsidRPr="003D6FE6">
              <w:rPr>
                <w:rFonts w:ascii="Calibri" w:hAnsi="Calibri"/>
                <w:sz w:val="18"/>
                <w:szCs w:val="18"/>
              </w:rPr>
              <w:t>Haku</w:t>
            </w:r>
            <w:proofErr w:type="spellEnd"/>
            <w:r w:rsidRPr="003D6FE6">
              <w:rPr>
                <w:rFonts w:ascii="Calibri" w:hAnsi="Calibri"/>
                <w:sz w:val="18"/>
                <w:szCs w:val="18"/>
              </w:rPr>
              <w:t xml:space="preserve"> </w:t>
            </w:r>
            <w:proofErr w:type="spellStart"/>
            <w:r w:rsidRPr="003D6FE6">
              <w:rPr>
                <w:rFonts w:ascii="Calibri" w:hAnsi="Calibri"/>
                <w:sz w:val="18"/>
                <w:szCs w:val="18"/>
              </w:rPr>
              <w:t>wiñay</w:t>
            </w:r>
            <w:proofErr w:type="spellEnd"/>
          </w:p>
          <w:p w:rsidR="00FD1D81" w:rsidRPr="003D6FE6" w:rsidRDefault="00FD1D81" w:rsidP="003D6FE6">
            <w:pPr>
              <w:rPr>
                <w:sz w:val="18"/>
                <w:szCs w:val="18"/>
                <w:lang w:val="es-MX"/>
              </w:rPr>
            </w:pPr>
            <w:r w:rsidRPr="003D6FE6">
              <w:rPr>
                <w:rFonts w:ascii="Calibri" w:hAnsi="Calibri"/>
                <w:sz w:val="18"/>
                <w:szCs w:val="18"/>
              </w:rPr>
              <w:t>(FONCODES)</w:t>
            </w:r>
          </w:p>
        </w:tc>
        <w:tc>
          <w:tcPr>
            <w:tcW w:w="2197" w:type="dxa"/>
            <w:vAlign w:val="center"/>
          </w:tcPr>
          <w:p w:rsidR="00FD1D81" w:rsidRPr="003D6FE6" w:rsidRDefault="00EF04AC" w:rsidP="003D6FE6">
            <w:pPr>
              <w:rPr>
                <w:rFonts w:ascii="Calibri" w:hAnsi="Calibri"/>
                <w:sz w:val="18"/>
                <w:szCs w:val="18"/>
              </w:rPr>
            </w:pPr>
            <w:r w:rsidRPr="00EF04AC">
              <w:rPr>
                <w:rFonts w:ascii="Calibri" w:hAnsi="Calibri"/>
                <w:color w:val="000000" w:themeColor="text1"/>
                <w:kern w:val="24"/>
                <w:sz w:val="18"/>
                <w:szCs w:val="18"/>
              </w:rPr>
              <w:t>Tiene como objetivo el desarrollo de capacidades productivas y de emprendimientos rurales en hogares rurales de extrema pobreza que contribuyan a la generación y diversificación de los ingresos; así como a la mejora del acceso a la seguridad alimentaria.</w:t>
            </w:r>
          </w:p>
        </w:tc>
        <w:tc>
          <w:tcPr>
            <w:tcW w:w="283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Contar con la asesoría en la instalación de cocinas mejoradas desde el componente de vivienda saludable</w:t>
            </w:r>
          </w:p>
        </w:tc>
        <w:tc>
          <w:tcPr>
            <w:tcW w:w="242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Acceso a las tecnologías por parte de la población</w:t>
            </w:r>
          </w:p>
        </w:tc>
      </w:tr>
      <w:tr w:rsidR="00FD1D81" w:rsidRPr="003D6FE6" w:rsidTr="001F66DD">
        <w:tc>
          <w:tcPr>
            <w:tcW w:w="1597" w:type="dxa"/>
            <w:vAlign w:val="center"/>
          </w:tcPr>
          <w:p w:rsidR="00FD1D81" w:rsidRPr="003D6FE6" w:rsidRDefault="00FD1D81" w:rsidP="003D6FE6">
            <w:pPr>
              <w:rPr>
                <w:rFonts w:ascii="Calibri" w:hAnsi="Calibri"/>
                <w:sz w:val="18"/>
                <w:szCs w:val="18"/>
              </w:rPr>
            </w:pPr>
            <w:proofErr w:type="spellStart"/>
            <w:r w:rsidRPr="003D6FE6">
              <w:rPr>
                <w:rFonts w:ascii="Calibri" w:hAnsi="Calibri"/>
                <w:sz w:val="18"/>
                <w:szCs w:val="18"/>
              </w:rPr>
              <w:t>Qali</w:t>
            </w:r>
            <w:proofErr w:type="spellEnd"/>
            <w:r w:rsidRPr="003D6FE6">
              <w:rPr>
                <w:rFonts w:ascii="Calibri" w:hAnsi="Calibri"/>
                <w:sz w:val="18"/>
                <w:szCs w:val="18"/>
              </w:rPr>
              <w:t xml:space="preserve"> </w:t>
            </w:r>
            <w:proofErr w:type="spellStart"/>
            <w:r w:rsidRPr="003D6FE6">
              <w:rPr>
                <w:rFonts w:ascii="Calibri" w:hAnsi="Calibri"/>
                <w:sz w:val="18"/>
                <w:szCs w:val="18"/>
              </w:rPr>
              <w:t>warma</w:t>
            </w:r>
            <w:proofErr w:type="spellEnd"/>
          </w:p>
          <w:p w:rsidR="00FD1D81" w:rsidRPr="003D6FE6" w:rsidRDefault="00FD1D81" w:rsidP="003D6FE6">
            <w:pPr>
              <w:rPr>
                <w:sz w:val="18"/>
                <w:szCs w:val="18"/>
                <w:lang w:val="es-MX"/>
              </w:rPr>
            </w:pPr>
            <w:r w:rsidRPr="003D6FE6">
              <w:rPr>
                <w:rFonts w:ascii="Calibri" w:hAnsi="Calibri"/>
                <w:sz w:val="18"/>
                <w:szCs w:val="18"/>
              </w:rPr>
              <w:t>(MIDIS)</w:t>
            </w:r>
          </w:p>
        </w:tc>
        <w:tc>
          <w:tcPr>
            <w:tcW w:w="2197" w:type="dxa"/>
            <w:vAlign w:val="center"/>
          </w:tcPr>
          <w:p w:rsidR="00FD1D81" w:rsidRPr="00EF04AC" w:rsidRDefault="00EF04AC" w:rsidP="00EF04AC">
            <w:pPr>
              <w:shd w:val="clear" w:color="auto" w:fill="FFFFFF"/>
              <w:jc w:val="both"/>
              <w:rPr>
                <w:rFonts w:ascii="Calibri" w:hAnsi="Calibri"/>
                <w:color w:val="000000" w:themeColor="text1"/>
                <w:kern w:val="24"/>
                <w:sz w:val="18"/>
                <w:szCs w:val="18"/>
              </w:rPr>
            </w:pPr>
            <w:r w:rsidRPr="00EF04AC">
              <w:rPr>
                <w:rFonts w:ascii="Calibri" w:hAnsi="Calibri"/>
                <w:color w:val="000000" w:themeColor="text1"/>
                <w:kern w:val="24"/>
                <w:sz w:val="18"/>
                <w:szCs w:val="18"/>
              </w:rPr>
              <w:t>Garantizar el servicio alimentario durante todos los días del año escolar a los usuarios del Programa de acuerdo a sus características y las zonas donde viven.</w:t>
            </w:r>
          </w:p>
        </w:tc>
        <w:tc>
          <w:tcPr>
            <w:tcW w:w="283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Contar con la asistencia técnica en la masificación de cocinas mejoradas institucionales</w:t>
            </w:r>
          </w:p>
        </w:tc>
        <w:tc>
          <w:tcPr>
            <w:tcW w:w="242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Acceso a tecnologías para IIEE</w:t>
            </w:r>
          </w:p>
        </w:tc>
      </w:tr>
      <w:tr w:rsidR="00FD1D81" w:rsidRPr="003D6FE6" w:rsidTr="001F66DD">
        <w:tc>
          <w:tcPr>
            <w:tcW w:w="1597" w:type="dxa"/>
            <w:vAlign w:val="center"/>
          </w:tcPr>
          <w:p w:rsidR="00FD1D81" w:rsidRPr="003D6FE6" w:rsidRDefault="00FD1D81" w:rsidP="003D6FE6">
            <w:pPr>
              <w:rPr>
                <w:sz w:val="18"/>
                <w:szCs w:val="18"/>
                <w:lang w:val="es-MX"/>
              </w:rPr>
            </w:pPr>
            <w:r w:rsidRPr="003D6FE6">
              <w:rPr>
                <w:rFonts w:ascii="Calibri" w:hAnsi="Calibri"/>
                <w:sz w:val="18"/>
                <w:szCs w:val="18"/>
              </w:rPr>
              <w:t>Promoción de la salud (MINSA)</w:t>
            </w:r>
          </w:p>
        </w:tc>
        <w:tc>
          <w:tcPr>
            <w:tcW w:w="2197" w:type="dxa"/>
            <w:vAlign w:val="center"/>
          </w:tcPr>
          <w:p w:rsidR="00FD1D81" w:rsidRPr="00EF04AC" w:rsidRDefault="00D06CA6" w:rsidP="00EF04AC">
            <w:pPr>
              <w:rPr>
                <w:rFonts w:ascii="Calibri" w:hAnsi="Calibri"/>
                <w:color w:val="000000" w:themeColor="text1"/>
                <w:kern w:val="24"/>
                <w:sz w:val="18"/>
                <w:szCs w:val="18"/>
              </w:rPr>
            </w:pPr>
            <w:r>
              <w:rPr>
                <w:rFonts w:ascii="Calibri" w:hAnsi="Calibri"/>
                <w:color w:val="000000" w:themeColor="text1"/>
                <w:kern w:val="24"/>
                <w:sz w:val="18"/>
                <w:szCs w:val="18"/>
              </w:rPr>
              <w:t>Promover en las familias, escuela y comunidad hábitos y practicas saludables</w:t>
            </w:r>
          </w:p>
        </w:tc>
        <w:tc>
          <w:tcPr>
            <w:tcW w:w="283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 xml:space="preserve">Reforzar prácticas que promuevan la salud en las familias  </w:t>
            </w:r>
          </w:p>
        </w:tc>
        <w:tc>
          <w:tcPr>
            <w:tcW w:w="242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Refuerzo de prácticas de buen uso y mantenimiento de las cocinas que ayudan a preservar sus beneficios sociales</w:t>
            </w:r>
          </w:p>
        </w:tc>
      </w:tr>
      <w:tr w:rsidR="00FD1D81" w:rsidRPr="003D6FE6" w:rsidTr="001F66DD">
        <w:tc>
          <w:tcPr>
            <w:tcW w:w="1597" w:type="dxa"/>
            <w:vAlign w:val="center"/>
          </w:tcPr>
          <w:p w:rsidR="00FD1D81" w:rsidRPr="003D6FE6" w:rsidRDefault="00FD1D81" w:rsidP="003D6FE6">
            <w:pPr>
              <w:rPr>
                <w:rFonts w:ascii="Calibri" w:hAnsi="Calibri"/>
                <w:sz w:val="18"/>
                <w:szCs w:val="18"/>
              </w:rPr>
            </w:pPr>
            <w:r w:rsidRPr="003D6FE6">
              <w:rPr>
                <w:rFonts w:ascii="Calibri" w:hAnsi="Calibri"/>
                <w:sz w:val="18"/>
                <w:szCs w:val="18"/>
              </w:rPr>
              <w:t>Dirección de Primaria</w:t>
            </w:r>
          </w:p>
          <w:p w:rsidR="00FD1D81" w:rsidRPr="003D6FE6" w:rsidRDefault="00FD1D81" w:rsidP="003D6FE6">
            <w:pPr>
              <w:rPr>
                <w:sz w:val="18"/>
                <w:szCs w:val="18"/>
                <w:lang w:val="es-MX"/>
              </w:rPr>
            </w:pPr>
            <w:r w:rsidRPr="003D6FE6">
              <w:rPr>
                <w:rFonts w:ascii="Calibri" w:hAnsi="Calibri"/>
                <w:sz w:val="18"/>
                <w:szCs w:val="18"/>
              </w:rPr>
              <w:t>(MINEDU)</w:t>
            </w:r>
          </w:p>
        </w:tc>
        <w:tc>
          <w:tcPr>
            <w:tcW w:w="2197" w:type="dxa"/>
            <w:vAlign w:val="center"/>
          </w:tcPr>
          <w:p w:rsidR="00FD1D81" w:rsidRPr="003D6FE6" w:rsidRDefault="00D06CA6" w:rsidP="003D6FE6">
            <w:pPr>
              <w:rPr>
                <w:rFonts w:ascii="Calibri" w:hAnsi="Calibri"/>
                <w:sz w:val="18"/>
                <w:szCs w:val="18"/>
              </w:rPr>
            </w:pPr>
            <w:r>
              <w:rPr>
                <w:rFonts w:ascii="Calibri" w:hAnsi="Calibri"/>
                <w:sz w:val="18"/>
                <w:szCs w:val="18"/>
              </w:rPr>
              <w:t>Implementar proyectos educativos relacionados con el medio ambiente y la eficiencia energética</w:t>
            </w:r>
          </w:p>
        </w:tc>
        <w:tc>
          <w:tcPr>
            <w:tcW w:w="283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Contar con materiales que aporten a ciencias con un enfoque de indagación</w:t>
            </w:r>
          </w:p>
        </w:tc>
        <w:tc>
          <w:tcPr>
            <w:tcW w:w="2425" w:type="dxa"/>
            <w:vAlign w:val="center"/>
          </w:tcPr>
          <w:p w:rsidR="00FD1D81" w:rsidRPr="003D6FE6" w:rsidRDefault="00FD1D81" w:rsidP="003D6FE6">
            <w:pPr>
              <w:rPr>
                <w:rFonts w:ascii="Calibri" w:hAnsi="Calibri"/>
                <w:sz w:val="18"/>
                <w:szCs w:val="18"/>
              </w:rPr>
            </w:pPr>
            <w:r w:rsidRPr="003D6FE6">
              <w:rPr>
                <w:rFonts w:ascii="Calibri" w:hAnsi="Calibri"/>
                <w:sz w:val="18"/>
                <w:szCs w:val="18"/>
              </w:rPr>
              <w:t xml:space="preserve">Promoción de mensajes de buen uso de la energía y el cuidado del ambiente en las familias por efecto de los </w:t>
            </w:r>
            <w:proofErr w:type="spellStart"/>
            <w:r w:rsidRPr="003D6FE6">
              <w:rPr>
                <w:rFonts w:ascii="Calibri" w:hAnsi="Calibri"/>
                <w:sz w:val="18"/>
                <w:szCs w:val="18"/>
              </w:rPr>
              <w:t>niñ@s</w:t>
            </w:r>
            <w:proofErr w:type="spellEnd"/>
          </w:p>
        </w:tc>
      </w:tr>
    </w:tbl>
    <w:p w:rsidR="001F66DD" w:rsidRDefault="001F66DD" w:rsidP="00B237EB">
      <w:pPr>
        <w:spacing w:line="360" w:lineRule="auto"/>
        <w:rPr>
          <w:rFonts w:cs="Arial"/>
          <w:lang w:val="es-MX"/>
        </w:rPr>
      </w:pPr>
    </w:p>
    <w:p w:rsidR="003102CF" w:rsidRDefault="003102CF" w:rsidP="00B237EB">
      <w:pPr>
        <w:spacing w:line="360" w:lineRule="auto"/>
        <w:rPr>
          <w:rFonts w:cs="Arial"/>
          <w:lang w:val="es-MX"/>
        </w:rPr>
      </w:pPr>
    </w:p>
    <w:p w:rsidR="003102CF" w:rsidRDefault="003102CF" w:rsidP="00B237EB">
      <w:pPr>
        <w:spacing w:line="360" w:lineRule="auto"/>
        <w:rPr>
          <w:rFonts w:cs="Arial"/>
          <w:lang w:val="es-MX"/>
        </w:rPr>
      </w:pPr>
    </w:p>
    <w:p w:rsidR="003102CF" w:rsidRDefault="003102CF" w:rsidP="00B237EB">
      <w:pPr>
        <w:spacing w:line="360" w:lineRule="auto"/>
        <w:rPr>
          <w:rFonts w:cs="Arial"/>
          <w:lang w:val="es-MX"/>
        </w:rPr>
      </w:pPr>
    </w:p>
    <w:p w:rsidR="003102CF" w:rsidRDefault="003102CF" w:rsidP="00B237EB">
      <w:pPr>
        <w:spacing w:line="360" w:lineRule="auto"/>
        <w:rPr>
          <w:rFonts w:cs="Arial"/>
          <w:lang w:val="es-MX"/>
        </w:rPr>
      </w:pPr>
    </w:p>
    <w:p w:rsidR="001F66DD" w:rsidRDefault="001F66DD" w:rsidP="001F66DD">
      <w:pPr>
        <w:spacing w:line="360" w:lineRule="auto"/>
        <w:jc w:val="center"/>
        <w:rPr>
          <w:rFonts w:cs="Arial"/>
          <w:lang w:val="es-MX"/>
        </w:rPr>
      </w:pPr>
      <w:r>
        <w:rPr>
          <w:rFonts w:cs="Arial"/>
          <w:lang w:val="es-MX"/>
        </w:rPr>
        <w:t>Actores primarios</w:t>
      </w:r>
    </w:p>
    <w:tbl>
      <w:tblPr>
        <w:tblStyle w:val="Tablaconcuadrcula"/>
        <w:tblW w:w="0" w:type="auto"/>
        <w:tblLook w:val="04A0" w:firstRow="1" w:lastRow="0" w:firstColumn="1" w:lastColumn="0" w:noHBand="0" w:noVBand="1"/>
      </w:tblPr>
      <w:tblGrid>
        <w:gridCol w:w="1597"/>
        <w:gridCol w:w="2197"/>
        <w:gridCol w:w="2835"/>
        <w:gridCol w:w="2425"/>
      </w:tblGrid>
      <w:tr w:rsidR="001F66DD" w:rsidRPr="003D6FE6" w:rsidTr="003D6FE6">
        <w:tc>
          <w:tcPr>
            <w:tcW w:w="1597" w:type="dxa"/>
            <w:vMerge w:val="restart"/>
            <w:vAlign w:val="center"/>
          </w:tcPr>
          <w:p w:rsidR="001F66DD" w:rsidRPr="003D6FE6" w:rsidRDefault="001F66DD" w:rsidP="003D6FE6">
            <w:pPr>
              <w:jc w:val="center"/>
              <w:rPr>
                <w:b/>
                <w:sz w:val="18"/>
                <w:szCs w:val="18"/>
                <w:lang w:val="es-MX"/>
              </w:rPr>
            </w:pPr>
            <w:r w:rsidRPr="003D6FE6">
              <w:rPr>
                <w:b/>
                <w:sz w:val="18"/>
                <w:szCs w:val="18"/>
                <w:lang w:val="es-MX"/>
              </w:rPr>
              <w:t>Actores</w:t>
            </w:r>
          </w:p>
        </w:tc>
        <w:tc>
          <w:tcPr>
            <w:tcW w:w="7457" w:type="dxa"/>
            <w:gridSpan w:val="3"/>
            <w:vAlign w:val="center"/>
          </w:tcPr>
          <w:p w:rsidR="001F66DD" w:rsidRPr="003D6FE6" w:rsidRDefault="001F66DD" w:rsidP="003D6FE6">
            <w:pPr>
              <w:jc w:val="center"/>
              <w:rPr>
                <w:b/>
                <w:sz w:val="18"/>
                <w:szCs w:val="18"/>
                <w:lang w:val="es-MX"/>
              </w:rPr>
            </w:pPr>
            <w:r w:rsidRPr="003D6FE6">
              <w:rPr>
                <w:b/>
                <w:sz w:val="18"/>
                <w:szCs w:val="18"/>
                <w:lang w:val="es-MX"/>
              </w:rPr>
              <w:t>Características</w:t>
            </w:r>
          </w:p>
        </w:tc>
      </w:tr>
      <w:tr w:rsidR="001F66DD" w:rsidRPr="003D6FE6" w:rsidTr="003D6FE6">
        <w:trPr>
          <w:trHeight w:val="319"/>
        </w:trPr>
        <w:tc>
          <w:tcPr>
            <w:tcW w:w="1597" w:type="dxa"/>
            <w:vMerge/>
            <w:vAlign w:val="center"/>
          </w:tcPr>
          <w:p w:rsidR="001F66DD" w:rsidRPr="003D6FE6" w:rsidRDefault="001F66DD" w:rsidP="003D6FE6">
            <w:pPr>
              <w:jc w:val="center"/>
              <w:rPr>
                <w:b/>
                <w:sz w:val="18"/>
                <w:szCs w:val="18"/>
                <w:lang w:val="es-MX"/>
              </w:rPr>
            </w:pPr>
          </w:p>
        </w:tc>
        <w:tc>
          <w:tcPr>
            <w:tcW w:w="2197" w:type="dxa"/>
            <w:vAlign w:val="center"/>
          </w:tcPr>
          <w:p w:rsidR="001F66DD" w:rsidRPr="003D6FE6" w:rsidRDefault="001F66DD" w:rsidP="003D6FE6">
            <w:pPr>
              <w:jc w:val="center"/>
              <w:rPr>
                <w:b/>
                <w:sz w:val="18"/>
                <w:szCs w:val="18"/>
                <w:lang w:val="es-MX"/>
              </w:rPr>
            </w:pPr>
            <w:r w:rsidRPr="003D6FE6">
              <w:rPr>
                <w:b/>
                <w:sz w:val="18"/>
                <w:szCs w:val="18"/>
                <w:lang w:val="es-MX"/>
              </w:rPr>
              <w:t>Mandato</w:t>
            </w:r>
          </w:p>
        </w:tc>
        <w:tc>
          <w:tcPr>
            <w:tcW w:w="2835" w:type="dxa"/>
            <w:vAlign w:val="center"/>
          </w:tcPr>
          <w:p w:rsidR="001F66DD" w:rsidRPr="003D6FE6" w:rsidRDefault="001F66DD" w:rsidP="003D6FE6">
            <w:pPr>
              <w:jc w:val="center"/>
              <w:rPr>
                <w:b/>
                <w:sz w:val="18"/>
                <w:szCs w:val="18"/>
                <w:lang w:val="es-MX"/>
              </w:rPr>
            </w:pPr>
            <w:r w:rsidRPr="003D6FE6">
              <w:rPr>
                <w:b/>
                <w:sz w:val="18"/>
                <w:szCs w:val="18"/>
                <w:lang w:val="es-MX"/>
              </w:rPr>
              <w:t>Interés en proyecto</w:t>
            </w:r>
          </w:p>
        </w:tc>
        <w:tc>
          <w:tcPr>
            <w:tcW w:w="2425" w:type="dxa"/>
            <w:vAlign w:val="center"/>
          </w:tcPr>
          <w:p w:rsidR="001F66DD" w:rsidRPr="003D6FE6" w:rsidRDefault="001F66DD" w:rsidP="003D6FE6">
            <w:pPr>
              <w:jc w:val="center"/>
              <w:rPr>
                <w:b/>
                <w:sz w:val="18"/>
                <w:szCs w:val="18"/>
                <w:lang w:val="es-MX"/>
              </w:rPr>
            </w:pPr>
            <w:r w:rsidRPr="003D6FE6">
              <w:rPr>
                <w:b/>
                <w:sz w:val="18"/>
                <w:szCs w:val="18"/>
                <w:lang w:val="es-MX"/>
              </w:rPr>
              <w:t>Influencia política en áreas de trabajo</w:t>
            </w:r>
          </w:p>
        </w:tc>
      </w:tr>
      <w:tr w:rsidR="001F66DD" w:rsidRPr="003D6FE6" w:rsidTr="001F66DD">
        <w:tc>
          <w:tcPr>
            <w:tcW w:w="1597"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lang w:val="es-ES_tradnl"/>
              </w:rPr>
              <w:t>Gobiernos regionales y locales</w:t>
            </w:r>
          </w:p>
        </w:tc>
        <w:tc>
          <w:tcPr>
            <w:tcW w:w="2197" w:type="dxa"/>
            <w:vAlign w:val="center"/>
          </w:tcPr>
          <w:p w:rsidR="001F66DD" w:rsidRPr="003D6FE6" w:rsidRDefault="00D06CA6" w:rsidP="003D6FE6">
            <w:pPr>
              <w:rPr>
                <w:rFonts w:ascii="Arial" w:hAnsi="Arial"/>
                <w:sz w:val="18"/>
                <w:szCs w:val="18"/>
              </w:rPr>
            </w:pPr>
            <w:r w:rsidRPr="00D06CA6">
              <w:rPr>
                <w:rFonts w:ascii="Calibri" w:hAnsi="Calibri"/>
                <w:color w:val="000000" w:themeColor="text1"/>
                <w:kern w:val="24"/>
                <w:sz w:val="18"/>
                <w:szCs w:val="18"/>
              </w:rPr>
              <w:t>Aprobar los planes ambientales en su jurisdicción, así como controlar la preservación del medio ambiente;</w:t>
            </w:r>
          </w:p>
        </w:tc>
        <w:tc>
          <w:tcPr>
            <w:tcW w:w="283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 xml:space="preserve">Implementar proyectos de cocinas mejoradas a través de actividades o  PIM </w:t>
            </w:r>
          </w:p>
        </w:tc>
        <w:tc>
          <w:tcPr>
            <w:tcW w:w="242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tecnologías por parte de la población</w:t>
            </w:r>
          </w:p>
        </w:tc>
      </w:tr>
      <w:tr w:rsidR="001F66DD" w:rsidRPr="003D6FE6" w:rsidTr="001F66DD">
        <w:tc>
          <w:tcPr>
            <w:tcW w:w="1597"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lang w:val="es-ES_tradnl"/>
              </w:rPr>
              <w:t xml:space="preserve">Unidad Territorial </w:t>
            </w:r>
            <w:proofErr w:type="spellStart"/>
            <w:r w:rsidRPr="003D6FE6">
              <w:rPr>
                <w:rFonts w:ascii="Calibri" w:hAnsi="Calibri"/>
                <w:color w:val="000000" w:themeColor="text1"/>
                <w:kern w:val="24"/>
                <w:sz w:val="18"/>
                <w:szCs w:val="18"/>
                <w:lang w:val="es-ES_tradnl"/>
              </w:rPr>
              <w:t>Foncodes</w:t>
            </w:r>
            <w:proofErr w:type="spellEnd"/>
          </w:p>
        </w:tc>
        <w:tc>
          <w:tcPr>
            <w:tcW w:w="2197" w:type="dxa"/>
            <w:vAlign w:val="center"/>
          </w:tcPr>
          <w:p w:rsidR="001F66DD" w:rsidRPr="00D06CA6" w:rsidRDefault="00D06CA6" w:rsidP="003D6FE6">
            <w:pPr>
              <w:rPr>
                <w:rFonts w:ascii="Calibri" w:hAnsi="Calibri"/>
                <w:color w:val="000000" w:themeColor="text1"/>
                <w:kern w:val="24"/>
                <w:sz w:val="18"/>
                <w:szCs w:val="18"/>
              </w:rPr>
            </w:pPr>
            <w:r w:rsidRPr="00D06CA6">
              <w:rPr>
                <w:rFonts w:ascii="Calibri" w:hAnsi="Calibri"/>
                <w:color w:val="000000" w:themeColor="text1"/>
                <w:kern w:val="24"/>
                <w:sz w:val="18"/>
                <w:szCs w:val="18"/>
              </w:rPr>
              <w:t xml:space="preserve">Implementar los programas de </w:t>
            </w:r>
            <w:proofErr w:type="spellStart"/>
            <w:r w:rsidRPr="00D06CA6">
              <w:rPr>
                <w:rFonts w:ascii="Calibri" w:hAnsi="Calibri"/>
                <w:color w:val="000000" w:themeColor="text1"/>
                <w:kern w:val="24"/>
                <w:sz w:val="18"/>
                <w:szCs w:val="18"/>
              </w:rPr>
              <w:t>Foncodes</w:t>
            </w:r>
            <w:proofErr w:type="spellEnd"/>
          </w:p>
        </w:tc>
        <w:tc>
          <w:tcPr>
            <w:tcW w:w="283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Implementar cocinas mejorada a través de núcleos ejecutores</w:t>
            </w:r>
          </w:p>
        </w:tc>
        <w:tc>
          <w:tcPr>
            <w:tcW w:w="242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Acceso a las tecnologías por parte de la población</w:t>
            </w:r>
          </w:p>
        </w:tc>
      </w:tr>
      <w:tr w:rsidR="001F66DD" w:rsidRPr="003D6FE6" w:rsidTr="001F66DD">
        <w:tc>
          <w:tcPr>
            <w:tcW w:w="1597" w:type="dxa"/>
            <w:vAlign w:val="center"/>
          </w:tcPr>
          <w:p w:rsidR="001F66DD" w:rsidRPr="003D6FE6" w:rsidRDefault="001F66DD" w:rsidP="003D6FE6">
            <w:pPr>
              <w:rPr>
                <w:rFonts w:ascii="Calibri" w:hAnsi="Calibri"/>
                <w:color w:val="000000" w:themeColor="text1"/>
                <w:kern w:val="24"/>
                <w:sz w:val="18"/>
                <w:szCs w:val="18"/>
                <w:lang w:val="es-ES_tradnl"/>
              </w:rPr>
            </w:pPr>
            <w:r w:rsidRPr="003D6FE6">
              <w:rPr>
                <w:rFonts w:ascii="Calibri" w:hAnsi="Calibri"/>
                <w:color w:val="000000" w:themeColor="text1"/>
                <w:kern w:val="24"/>
                <w:sz w:val="18"/>
                <w:szCs w:val="18"/>
                <w:lang w:val="es-ES_tradnl"/>
              </w:rPr>
              <w:t xml:space="preserve">Gerencias zonales </w:t>
            </w:r>
            <w:proofErr w:type="spellStart"/>
            <w:r w:rsidRPr="003D6FE6">
              <w:rPr>
                <w:rFonts w:ascii="Calibri" w:hAnsi="Calibri"/>
                <w:color w:val="000000" w:themeColor="text1"/>
                <w:kern w:val="24"/>
                <w:sz w:val="18"/>
                <w:szCs w:val="18"/>
                <w:lang w:val="es-ES_tradnl"/>
              </w:rPr>
              <w:t>Sencico</w:t>
            </w:r>
            <w:proofErr w:type="spellEnd"/>
          </w:p>
        </w:tc>
        <w:tc>
          <w:tcPr>
            <w:tcW w:w="2197" w:type="dxa"/>
            <w:vAlign w:val="center"/>
          </w:tcPr>
          <w:p w:rsidR="001F66DD" w:rsidRPr="003D6FE6" w:rsidRDefault="00D06CA6" w:rsidP="003D6FE6">
            <w:pPr>
              <w:rPr>
                <w:rFonts w:ascii="Arial" w:hAnsi="Arial"/>
                <w:sz w:val="18"/>
                <w:szCs w:val="18"/>
              </w:rPr>
            </w:pPr>
            <w:r w:rsidRPr="00D06CA6">
              <w:rPr>
                <w:rFonts w:ascii="Calibri" w:hAnsi="Calibri"/>
                <w:color w:val="000000" w:themeColor="text1"/>
                <w:kern w:val="24"/>
                <w:sz w:val="18"/>
                <w:szCs w:val="18"/>
              </w:rPr>
              <w:t xml:space="preserve">Implementar los programas y actividades del </w:t>
            </w:r>
            <w:proofErr w:type="spellStart"/>
            <w:r w:rsidRPr="00D06CA6">
              <w:rPr>
                <w:rFonts w:ascii="Calibri" w:hAnsi="Calibri"/>
                <w:color w:val="000000" w:themeColor="text1"/>
                <w:kern w:val="24"/>
                <w:sz w:val="18"/>
                <w:szCs w:val="18"/>
              </w:rPr>
              <w:t>Sencico</w:t>
            </w:r>
            <w:proofErr w:type="spellEnd"/>
          </w:p>
        </w:tc>
        <w:tc>
          <w:tcPr>
            <w:tcW w:w="283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Implementar supervisiones de campo y capacitación de instaladores</w:t>
            </w:r>
          </w:p>
        </w:tc>
        <w:tc>
          <w:tcPr>
            <w:tcW w:w="242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 xml:space="preserve">Asegurar la calidad de las tecnologías y funcionamiento en el campo.  </w:t>
            </w:r>
          </w:p>
        </w:tc>
      </w:tr>
      <w:tr w:rsidR="001F66DD" w:rsidRPr="003D6FE6" w:rsidTr="001F66DD">
        <w:tc>
          <w:tcPr>
            <w:tcW w:w="1597" w:type="dxa"/>
            <w:vAlign w:val="center"/>
          </w:tcPr>
          <w:p w:rsidR="001F66DD" w:rsidRPr="003D6FE6" w:rsidRDefault="001F66DD" w:rsidP="003D6FE6">
            <w:pPr>
              <w:rPr>
                <w:rFonts w:ascii="Calibri" w:hAnsi="Calibri"/>
                <w:color w:val="000000" w:themeColor="text1"/>
                <w:kern w:val="24"/>
                <w:sz w:val="18"/>
                <w:szCs w:val="18"/>
                <w:lang w:val="es-ES_tradnl"/>
              </w:rPr>
            </w:pPr>
            <w:r w:rsidRPr="003D6FE6">
              <w:rPr>
                <w:rFonts w:ascii="Calibri" w:hAnsi="Calibri"/>
                <w:color w:val="000000" w:themeColor="text1"/>
                <w:kern w:val="24"/>
                <w:sz w:val="18"/>
                <w:szCs w:val="18"/>
                <w:lang w:val="es-ES_tradnl"/>
              </w:rPr>
              <w:t>Establecimientos de salud/ Dirección regional de salud</w:t>
            </w:r>
          </w:p>
        </w:tc>
        <w:tc>
          <w:tcPr>
            <w:tcW w:w="2197" w:type="dxa"/>
            <w:vAlign w:val="center"/>
          </w:tcPr>
          <w:p w:rsidR="001F66DD" w:rsidRPr="003D6FE6" w:rsidRDefault="00D06CA6" w:rsidP="003D6FE6">
            <w:pPr>
              <w:rPr>
                <w:rFonts w:ascii="Arial" w:hAnsi="Arial"/>
                <w:sz w:val="18"/>
                <w:szCs w:val="18"/>
              </w:rPr>
            </w:pPr>
            <w:r w:rsidRPr="00D06CA6">
              <w:rPr>
                <w:rFonts w:ascii="Calibri" w:hAnsi="Calibri"/>
                <w:color w:val="000000" w:themeColor="text1"/>
                <w:kern w:val="24"/>
                <w:sz w:val="18"/>
                <w:szCs w:val="18"/>
              </w:rPr>
              <w:t>Implementar programas de salud</w:t>
            </w:r>
          </w:p>
        </w:tc>
        <w:tc>
          <w:tcPr>
            <w:tcW w:w="283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 xml:space="preserve">Implementar actividades de promoción de la salud </w:t>
            </w:r>
          </w:p>
        </w:tc>
        <w:tc>
          <w:tcPr>
            <w:tcW w:w="242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Refuerzo a prácticas de buen uso, mantenimiento de las cocinas para la adopción de la cocina</w:t>
            </w:r>
          </w:p>
        </w:tc>
      </w:tr>
      <w:tr w:rsidR="001F66DD" w:rsidRPr="003D6FE6" w:rsidTr="001F66DD">
        <w:tc>
          <w:tcPr>
            <w:tcW w:w="1597" w:type="dxa"/>
            <w:vAlign w:val="center"/>
          </w:tcPr>
          <w:p w:rsidR="001F66DD" w:rsidRPr="003D6FE6" w:rsidRDefault="001F66DD" w:rsidP="003D6FE6">
            <w:pPr>
              <w:rPr>
                <w:rFonts w:ascii="Calibri" w:hAnsi="Calibri"/>
                <w:color w:val="000000" w:themeColor="text1"/>
                <w:kern w:val="24"/>
                <w:sz w:val="18"/>
                <w:szCs w:val="18"/>
                <w:lang w:val="es-ES_tradnl"/>
              </w:rPr>
            </w:pPr>
            <w:r w:rsidRPr="003D6FE6">
              <w:rPr>
                <w:rFonts w:ascii="Calibri" w:hAnsi="Calibri"/>
                <w:color w:val="000000" w:themeColor="text1"/>
                <w:kern w:val="24"/>
                <w:sz w:val="18"/>
                <w:szCs w:val="18"/>
                <w:lang w:val="es-ES_tradnl"/>
              </w:rPr>
              <w:t>UGEL/ Dirección regional de educación</w:t>
            </w:r>
          </w:p>
        </w:tc>
        <w:tc>
          <w:tcPr>
            <w:tcW w:w="2197" w:type="dxa"/>
            <w:vAlign w:val="center"/>
          </w:tcPr>
          <w:p w:rsidR="001F66DD" w:rsidRPr="00D06CA6" w:rsidRDefault="00D06CA6" w:rsidP="003D6FE6">
            <w:pPr>
              <w:rPr>
                <w:rFonts w:ascii="Calibri" w:hAnsi="Calibri"/>
                <w:color w:val="000000" w:themeColor="text1"/>
                <w:kern w:val="24"/>
                <w:sz w:val="18"/>
                <w:szCs w:val="18"/>
              </w:rPr>
            </w:pPr>
            <w:r w:rsidRPr="00D06CA6">
              <w:rPr>
                <w:rFonts w:ascii="Calibri" w:hAnsi="Calibri"/>
                <w:color w:val="000000" w:themeColor="text1"/>
                <w:kern w:val="24"/>
                <w:sz w:val="18"/>
                <w:szCs w:val="18"/>
              </w:rPr>
              <w:t>Promover la adecuación y diversificación de los Programas Curriculares Básicos de los diferentes niveles y modalidades educativas a nivel de centro educativo y de aula.</w:t>
            </w:r>
          </w:p>
        </w:tc>
        <w:tc>
          <w:tcPr>
            <w:tcW w:w="283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Implementar proyectos educativos de medio ambiente</w:t>
            </w:r>
          </w:p>
        </w:tc>
        <w:tc>
          <w:tcPr>
            <w:tcW w:w="2425" w:type="dxa"/>
            <w:vAlign w:val="center"/>
          </w:tcPr>
          <w:p w:rsidR="001F66DD" w:rsidRPr="003D6FE6" w:rsidRDefault="001F66DD" w:rsidP="003D6FE6">
            <w:pPr>
              <w:rPr>
                <w:rFonts w:ascii="Arial" w:hAnsi="Arial"/>
                <w:sz w:val="18"/>
                <w:szCs w:val="18"/>
              </w:rPr>
            </w:pPr>
            <w:r w:rsidRPr="003D6FE6">
              <w:rPr>
                <w:rFonts w:ascii="Calibri" w:hAnsi="Calibri"/>
                <w:color w:val="000000" w:themeColor="text1"/>
                <w:kern w:val="24"/>
                <w:sz w:val="18"/>
                <w:szCs w:val="18"/>
              </w:rPr>
              <w:t xml:space="preserve">Promoción de prácticas saludables en las familias por efecto de mensajes de los </w:t>
            </w:r>
            <w:proofErr w:type="spellStart"/>
            <w:r w:rsidRPr="003D6FE6">
              <w:rPr>
                <w:rFonts w:ascii="Calibri" w:hAnsi="Calibri"/>
                <w:color w:val="000000" w:themeColor="text1"/>
                <w:kern w:val="24"/>
                <w:sz w:val="18"/>
                <w:szCs w:val="18"/>
              </w:rPr>
              <w:t>niñ@s</w:t>
            </w:r>
            <w:proofErr w:type="spellEnd"/>
          </w:p>
        </w:tc>
      </w:tr>
    </w:tbl>
    <w:p w:rsidR="001F66DD" w:rsidRPr="001F66DD" w:rsidRDefault="001F66DD" w:rsidP="00B237EB">
      <w:pPr>
        <w:spacing w:line="360" w:lineRule="auto"/>
        <w:rPr>
          <w:rFonts w:cs="Arial"/>
        </w:rPr>
      </w:pPr>
    </w:p>
    <w:p w:rsidR="009E6600" w:rsidRDefault="009E6600" w:rsidP="00B237EB">
      <w:pPr>
        <w:spacing w:line="360" w:lineRule="auto"/>
        <w:rPr>
          <w:rFonts w:cs="Arial"/>
          <w:lang w:val="es-MX"/>
        </w:rPr>
      </w:pPr>
    </w:p>
    <w:tbl>
      <w:tblPr>
        <w:tblStyle w:val="Tablaconcuadrcula"/>
        <w:tblW w:w="0" w:type="auto"/>
        <w:tblLook w:val="04A0" w:firstRow="1" w:lastRow="0" w:firstColumn="1" w:lastColumn="0" w:noHBand="0" w:noVBand="1"/>
      </w:tblPr>
      <w:tblGrid>
        <w:gridCol w:w="1480"/>
        <w:gridCol w:w="4015"/>
        <w:gridCol w:w="1843"/>
        <w:gridCol w:w="1716"/>
      </w:tblGrid>
      <w:tr w:rsidR="009E6600" w:rsidRPr="003D6FE6" w:rsidTr="003D6FE6">
        <w:tc>
          <w:tcPr>
            <w:tcW w:w="1480" w:type="dxa"/>
            <w:vMerge w:val="restart"/>
            <w:vAlign w:val="center"/>
          </w:tcPr>
          <w:p w:rsidR="009E6600" w:rsidRPr="003D6FE6" w:rsidRDefault="009E6600" w:rsidP="003D6FE6">
            <w:pPr>
              <w:jc w:val="center"/>
              <w:rPr>
                <w:rFonts w:ascii="Calibri" w:hAnsi="Calibri"/>
                <w:b/>
                <w:sz w:val="18"/>
                <w:szCs w:val="18"/>
                <w:lang w:val="es-MX"/>
              </w:rPr>
            </w:pPr>
          </w:p>
          <w:p w:rsidR="009E6600" w:rsidRPr="003D6FE6" w:rsidRDefault="009E6600" w:rsidP="003D6FE6">
            <w:pPr>
              <w:jc w:val="center"/>
              <w:rPr>
                <w:rFonts w:ascii="Calibri" w:hAnsi="Calibri"/>
                <w:b/>
                <w:sz w:val="18"/>
                <w:szCs w:val="18"/>
                <w:lang w:val="es-MX"/>
              </w:rPr>
            </w:pPr>
            <w:r w:rsidRPr="003D6FE6">
              <w:rPr>
                <w:rFonts w:ascii="Calibri" w:hAnsi="Calibri"/>
                <w:b/>
                <w:sz w:val="18"/>
                <w:szCs w:val="18"/>
                <w:lang w:val="es-MX"/>
              </w:rPr>
              <w:t>Actores</w:t>
            </w:r>
          </w:p>
        </w:tc>
        <w:tc>
          <w:tcPr>
            <w:tcW w:w="7574" w:type="dxa"/>
            <w:gridSpan w:val="3"/>
            <w:vAlign w:val="center"/>
          </w:tcPr>
          <w:p w:rsidR="009E6600" w:rsidRPr="003D6FE6" w:rsidRDefault="009E6600" w:rsidP="003D6FE6">
            <w:pPr>
              <w:jc w:val="center"/>
              <w:rPr>
                <w:rFonts w:ascii="Calibri" w:hAnsi="Calibri"/>
                <w:b/>
                <w:sz w:val="18"/>
                <w:szCs w:val="18"/>
                <w:lang w:val="es-MX"/>
              </w:rPr>
            </w:pPr>
            <w:r w:rsidRPr="003D6FE6">
              <w:rPr>
                <w:rFonts w:ascii="Calibri" w:hAnsi="Calibri"/>
                <w:b/>
                <w:sz w:val="18"/>
                <w:szCs w:val="18"/>
                <w:lang w:val="es-MX"/>
              </w:rPr>
              <w:t>Características</w:t>
            </w:r>
          </w:p>
        </w:tc>
      </w:tr>
      <w:tr w:rsidR="003D6FE6" w:rsidRPr="003D6FE6" w:rsidTr="00654905">
        <w:tc>
          <w:tcPr>
            <w:tcW w:w="1480" w:type="dxa"/>
            <w:vMerge/>
            <w:vAlign w:val="center"/>
          </w:tcPr>
          <w:p w:rsidR="003D6FE6" w:rsidRPr="003D6FE6" w:rsidRDefault="003D6FE6" w:rsidP="003D6FE6">
            <w:pPr>
              <w:jc w:val="center"/>
              <w:rPr>
                <w:rFonts w:ascii="Calibri" w:hAnsi="Calibri"/>
                <w:b/>
                <w:sz w:val="18"/>
                <w:szCs w:val="18"/>
                <w:lang w:val="es-MX"/>
              </w:rPr>
            </w:pPr>
          </w:p>
        </w:tc>
        <w:tc>
          <w:tcPr>
            <w:tcW w:w="4015" w:type="dxa"/>
            <w:vMerge w:val="restart"/>
            <w:vAlign w:val="center"/>
          </w:tcPr>
          <w:p w:rsidR="003D6FE6" w:rsidRPr="003D6FE6" w:rsidRDefault="003D6FE6" w:rsidP="003D6FE6">
            <w:pPr>
              <w:jc w:val="center"/>
              <w:rPr>
                <w:rFonts w:ascii="Calibri" w:hAnsi="Calibri"/>
                <w:b/>
                <w:sz w:val="18"/>
                <w:szCs w:val="18"/>
                <w:lang w:val="es-MX"/>
              </w:rPr>
            </w:pPr>
            <w:r w:rsidRPr="003D6FE6">
              <w:rPr>
                <w:rFonts w:ascii="Calibri" w:hAnsi="Calibri"/>
                <w:b/>
                <w:sz w:val="18"/>
                <w:szCs w:val="18"/>
                <w:lang w:val="es-MX"/>
              </w:rPr>
              <w:t>Fortalezas</w:t>
            </w:r>
            <w:r>
              <w:rPr>
                <w:rFonts w:ascii="Calibri" w:hAnsi="Calibri"/>
                <w:b/>
                <w:sz w:val="18"/>
                <w:szCs w:val="18"/>
                <w:lang w:val="es-MX"/>
              </w:rPr>
              <w:t xml:space="preserve"> (F)</w:t>
            </w:r>
            <w:r w:rsidRPr="003D6FE6">
              <w:rPr>
                <w:rFonts w:ascii="Calibri" w:hAnsi="Calibri"/>
                <w:b/>
                <w:sz w:val="18"/>
                <w:szCs w:val="18"/>
                <w:lang w:val="es-MX"/>
              </w:rPr>
              <w:t>/Debilidades</w:t>
            </w:r>
            <w:r>
              <w:rPr>
                <w:rFonts w:ascii="Calibri" w:hAnsi="Calibri"/>
                <w:b/>
                <w:sz w:val="18"/>
                <w:szCs w:val="18"/>
                <w:lang w:val="es-MX"/>
              </w:rPr>
              <w:t xml:space="preserve"> (D)</w:t>
            </w:r>
          </w:p>
        </w:tc>
        <w:tc>
          <w:tcPr>
            <w:tcW w:w="3559" w:type="dxa"/>
            <w:gridSpan w:val="2"/>
            <w:vAlign w:val="center"/>
          </w:tcPr>
          <w:p w:rsidR="003D6FE6" w:rsidRPr="003D6FE6" w:rsidRDefault="003D6FE6" w:rsidP="003D6FE6">
            <w:pPr>
              <w:jc w:val="center"/>
              <w:rPr>
                <w:rFonts w:ascii="Calibri" w:hAnsi="Calibri"/>
                <w:b/>
                <w:sz w:val="18"/>
                <w:szCs w:val="18"/>
                <w:lang w:val="es-MX"/>
              </w:rPr>
            </w:pPr>
            <w:r w:rsidRPr="003D6FE6">
              <w:rPr>
                <w:rFonts w:ascii="Calibri" w:hAnsi="Calibri"/>
                <w:b/>
                <w:sz w:val="18"/>
                <w:szCs w:val="18"/>
                <w:lang w:val="es-MX"/>
              </w:rPr>
              <w:t>Posibilidad de aportes</w:t>
            </w:r>
          </w:p>
        </w:tc>
      </w:tr>
      <w:tr w:rsidR="003D6FE6" w:rsidRPr="003D6FE6" w:rsidTr="00654905">
        <w:tc>
          <w:tcPr>
            <w:tcW w:w="1480" w:type="dxa"/>
            <w:vMerge/>
            <w:vAlign w:val="center"/>
          </w:tcPr>
          <w:p w:rsidR="003D6FE6" w:rsidRPr="003D6FE6" w:rsidRDefault="003D6FE6" w:rsidP="003D6FE6">
            <w:pPr>
              <w:jc w:val="center"/>
              <w:rPr>
                <w:rFonts w:ascii="Calibri" w:hAnsi="Calibri"/>
                <w:b/>
                <w:sz w:val="18"/>
                <w:szCs w:val="18"/>
                <w:lang w:val="es-MX"/>
              </w:rPr>
            </w:pPr>
          </w:p>
        </w:tc>
        <w:tc>
          <w:tcPr>
            <w:tcW w:w="4015" w:type="dxa"/>
            <w:vMerge/>
            <w:vAlign w:val="center"/>
          </w:tcPr>
          <w:p w:rsidR="003D6FE6" w:rsidRPr="003D6FE6" w:rsidRDefault="003D6FE6" w:rsidP="003D6FE6">
            <w:pPr>
              <w:jc w:val="center"/>
              <w:rPr>
                <w:rFonts w:ascii="Calibri" w:hAnsi="Calibri"/>
                <w:b/>
                <w:sz w:val="18"/>
                <w:szCs w:val="18"/>
                <w:lang w:val="es-MX"/>
              </w:rPr>
            </w:pPr>
          </w:p>
        </w:tc>
        <w:tc>
          <w:tcPr>
            <w:tcW w:w="1843" w:type="dxa"/>
            <w:vAlign w:val="center"/>
          </w:tcPr>
          <w:p w:rsidR="003D6FE6" w:rsidRPr="003D6FE6" w:rsidRDefault="003D6FE6" w:rsidP="003D6FE6">
            <w:pPr>
              <w:jc w:val="center"/>
              <w:rPr>
                <w:rFonts w:ascii="Calibri" w:hAnsi="Calibri"/>
                <w:b/>
                <w:sz w:val="18"/>
                <w:szCs w:val="18"/>
                <w:lang w:val="es-MX"/>
              </w:rPr>
            </w:pPr>
            <w:proofErr w:type="spellStart"/>
            <w:r w:rsidRPr="003D6FE6">
              <w:rPr>
                <w:rFonts w:ascii="Calibri" w:hAnsi="Calibri"/>
                <w:b/>
                <w:sz w:val="18"/>
                <w:szCs w:val="18"/>
                <w:lang w:val="es-MX"/>
              </w:rPr>
              <w:t>Scaling</w:t>
            </w:r>
            <w:proofErr w:type="spellEnd"/>
            <w:r w:rsidRPr="003D6FE6">
              <w:rPr>
                <w:rFonts w:ascii="Calibri" w:hAnsi="Calibri"/>
                <w:b/>
                <w:sz w:val="18"/>
                <w:szCs w:val="18"/>
                <w:lang w:val="es-MX"/>
              </w:rPr>
              <w:t>-up</w:t>
            </w:r>
          </w:p>
        </w:tc>
        <w:tc>
          <w:tcPr>
            <w:tcW w:w="1716" w:type="dxa"/>
            <w:vAlign w:val="center"/>
          </w:tcPr>
          <w:p w:rsidR="003D6FE6" w:rsidRPr="003D6FE6" w:rsidRDefault="003D6FE6" w:rsidP="003D6FE6">
            <w:pPr>
              <w:jc w:val="center"/>
              <w:rPr>
                <w:rFonts w:ascii="Calibri" w:hAnsi="Calibri"/>
                <w:b/>
                <w:sz w:val="18"/>
                <w:szCs w:val="18"/>
                <w:lang w:val="es-MX"/>
              </w:rPr>
            </w:pPr>
            <w:r w:rsidRPr="003D6FE6">
              <w:rPr>
                <w:rFonts w:ascii="Calibri" w:hAnsi="Calibri"/>
                <w:b/>
                <w:sz w:val="18"/>
                <w:szCs w:val="18"/>
                <w:lang w:val="es-MX"/>
              </w:rPr>
              <w:t>sostenibilidad</w:t>
            </w:r>
          </w:p>
        </w:tc>
      </w:tr>
      <w:tr w:rsidR="003D6FE6" w:rsidRPr="003D6FE6" w:rsidTr="00654905">
        <w:tc>
          <w:tcPr>
            <w:tcW w:w="1480" w:type="dxa"/>
            <w:vAlign w:val="center"/>
          </w:tcPr>
          <w:p w:rsidR="003D6FE6" w:rsidRPr="003D6FE6" w:rsidRDefault="003D6FE6" w:rsidP="003D6FE6">
            <w:pPr>
              <w:rPr>
                <w:rFonts w:ascii="Calibri" w:hAnsi="Calibri"/>
                <w:sz w:val="18"/>
                <w:szCs w:val="18"/>
              </w:rPr>
            </w:pPr>
            <w:r w:rsidRPr="003D6FE6">
              <w:rPr>
                <w:rFonts w:ascii="Calibri" w:hAnsi="Calibri"/>
                <w:sz w:val="18"/>
                <w:szCs w:val="18"/>
              </w:rPr>
              <w:t>FISE</w:t>
            </w:r>
          </w:p>
        </w:tc>
        <w:tc>
          <w:tcPr>
            <w:tcW w:w="4015" w:type="dxa"/>
            <w:vAlign w:val="center"/>
          </w:tcPr>
          <w:p w:rsidR="003D6FE6" w:rsidRDefault="003D6FE6" w:rsidP="00654905">
            <w:pPr>
              <w:rPr>
                <w:rFonts w:ascii="Calibri" w:hAnsi="Calibri"/>
                <w:sz w:val="18"/>
                <w:szCs w:val="18"/>
                <w:lang w:val="es-MX"/>
              </w:rPr>
            </w:pPr>
            <w:r>
              <w:rPr>
                <w:rFonts w:ascii="Calibri" w:hAnsi="Calibri"/>
                <w:sz w:val="18"/>
                <w:szCs w:val="18"/>
                <w:lang w:val="es-MX"/>
              </w:rPr>
              <w:t>F. Mandato en la masificación de GLP</w:t>
            </w:r>
          </w:p>
          <w:p w:rsidR="003D6FE6" w:rsidRDefault="003D6FE6" w:rsidP="00654905">
            <w:pPr>
              <w:rPr>
                <w:rFonts w:ascii="Calibri" w:hAnsi="Calibri"/>
                <w:sz w:val="18"/>
                <w:szCs w:val="18"/>
                <w:lang w:val="es-MX"/>
              </w:rPr>
            </w:pPr>
            <w:r>
              <w:rPr>
                <w:rFonts w:ascii="Calibri" w:hAnsi="Calibri"/>
                <w:sz w:val="18"/>
                <w:szCs w:val="18"/>
                <w:lang w:val="es-MX"/>
              </w:rPr>
              <w:t>F. cuenta con presupuesto para la masificación de GLP</w:t>
            </w:r>
          </w:p>
          <w:p w:rsidR="003D6FE6" w:rsidRDefault="003D6FE6" w:rsidP="00654905">
            <w:pPr>
              <w:rPr>
                <w:rFonts w:ascii="Calibri" w:hAnsi="Calibri"/>
                <w:sz w:val="18"/>
                <w:szCs w:val="18"/>
                <w:lang w:val="es-MX"/>
              </w:rPr>
            </w:pPr>
            <w:r>
              <w:rPr>
                <w:rFonts w:ascii="Calibri" w:hAnsi="Calibri"/>
                <w:sz w:val="18"/>
                <w:szCs w:val="18"/>
                <w:lang w:val="es-MX"/>
              </w:rPr>
              <w:t>D. No cuentan con experiencia en intervenciones para la adopción de cocinas a GLP</w:t>
            </w:r>
          </w:p>
          <w:p w:rsidR="003D6FE6" w:rsidRDefault="003D6FE6" w:rsidP="00654905">
            <w:pPr>
              <w:rPr>
                <w:rFonts w:ascii="Calibri" w:hAnsi="Calibri"/>
                <w:sz w:val="18"/>
                <w:szCs w:val="18"/>
                <w:lang w:val="es-MX"/>
              </w:rPr>
            </w:pPr>
            <w:r>
              <w:rPr>
                <w:rFonts w:ascii="Calibri" w:hAnsi="Calibri"/>
                <w:sz w:val="18"/>
                <w:szCs w:val="18"/>
                <w:lang w:val="es-MX"/>
              </w:rPr>
              <w:t>D. No tienen capacidad de gasto</w:t>
            </w:r>
          </w:p>
          <w:p w:rsidR="003D6FE6" w:rsidRPr="003D6FE6" w:rsidRDefault="003D6FE6" w:rsidP="00654905">
            <w:pPr>
              <w:rPr>
                <w:rFonts w:ascii="Calibri" w:hAnsi="Calibri"/>
                <w:sz w:val="18"/>
                <w:szCs w:val="18"/>
                <w:lang w:val="es-MX"/>
              </w:rPr>
            </w:pPr>
            <w:r>
              <w:rPr>
                <w:rFonts w:ascii="Calibri" w:hAnsi="Calibri"/>
                <w:sz w:val="18"/>
                <w:szCs w:val="18"/>
                <w:lang w:val="es-MX"/>
              </w:rPr>
              <w:t>D. Poco personal capacitado en estrategias de sostenibilidad</w:t>
            </w:r>
          </w:p>
        </w:tc>
        <w:tc>
          <w:tcPr>
            <w:tcW w:w="1843" w:type="dxa"/>
            <w:vAlign w:val="center"/>
          </w:tcPr>
          <w:p w:rsidR="003D6FE6" w:rsidRPr="003D6FE6" w:rsidRDefault="00081124" w:rsidP="00654905">
            <w:pPr>
              <w:rPr>
                <w:rFonts w:ascii="Calibri" w:hAnsi="Calibri"/>
                <w:sz w:val="18"/>
                <w:szCs w:val="18"/>
                <w:lang w:val="es-MX"/>
              </w:rPr>
            </w:pPr>
            <w:r>
              <w:rPr>
                <w:rFonts w:ascii="Calibri" w:hAnsi="Calibri"/>
                <w:sz w:val="18"/>
                <w:szCs w:val="18"/>
                <w:lang w:val="es-MX"/>
              </w:rPr>
              <w:t>Alta posibilidad pues van a entregar 300 mil cocinas a GLP para el periodo 2015 - 2016</w:t>
            </w:r>
          </w:p>
        </w:tc>
        <w:tc>
          <w:tcPr>
            <w:tcW w:w="1716" w:type="dxa"/>
            <w:vAlign w:val="center"/>
          </w:tcPr>
          <w:p w:rsidR="003D6FE6" w:rsidRPr="003D6FE6" w:rsidRDefault="00081124" w:rsidP="00654905">
            <w:pPr>
              <w:rPr>
                <w:rFonts w:ascii="Calibri" w:hAnsi="Calibri"/>
                <w:sz w:val="18"/>
                <w:szCs w:val="18"/>
                <w:lang w:val="es-MX"/>
              </w:rPr>
            </w:pPr>
            <w:r>
              <w:rPr>
                <w:rFonts w:ascii="Calibri" w:hAnsi="Calibri"/>
                <w:sz w:val="18"/>
                <w:szCs w:val="18"/>
                <w:lang w:val="es-MX"/>
              </w:rPr>
              <w:t>No cuentan con estrategias de adopción de cocinas a GLP</w:t>
            </w:r>
          </w:p>
        </w:tc>
      </w:tr>
      <w:tr w:rsidR="003D6FE6" w:rsidRPr="003D6FE6" w:rsidTr="00654905">
        <w:tc>
          <w:tcPr>
            <w:tcW w:w="1480" w:type="dxa"/>
            <w:vAlign w:val="center"/>
          </w:tcPr>
          <w:p w:rsidR="003D6FE6" w:rsidRPr="003D6FE6" w:rsidRDefault="003D6FE6" w:rsidP="003D6FE6">
            <w:pPr>
              <w:rPr>
                <w:rFonts w:ascii="Calibri" w:hAnsi="Calibri"/>
                <w:sz w:val="18"/>
                <w:szCs w:val="18"/>
              </w:rPr>
            </w:pPr>
            <w:r w:rsidRPr="003D6FE6">
              <w:rPr>
                <w:rFonts w:ascii="Calibri" w:hAnsi="Calibri"/>
                <w:sz w:val="18"/>
                <w:szCs w:val="18"/>
              </w:rPr>
              <w:t>SENCICO</w:t>
            </w:r>
          </w:p>
        </w:tc>
        <w:tc>
          <w:tcPr>
            <w:tcW w:w="4015" w:type="dxa"/>
            <w:vAlign w:val="center"/>
          </w:tcPr>
          <w:p w:rsidR="003D6FE6" w:rsidRDefault="00081124" w:rsidP="00654905">
            <w:pPr>
              <w:rPr>
                <w:rFonts w:ascii="Calibri" w:hAnsi="Calibri"/>
                <w:sz w:val="18"/>
                <w:szCs w:val="18"/>
                <w:lang w:val="es-MX"/>
              </w:rPr>
            </w:pPr>
            <w:r>
              <w:rPr>
                <w:rFonts w:ascii="Calibri" w:hAnsi="Calibri"/>
                <w:sz w:val="18"/>
                <w:szCs w:val="18"/>
                <w:lang w:val="es-MX"/>
              </w:rPr>
              <w:t>F. cuentan con laboratorio de certificación de cocinas mejoradas</w:t>
            </w:r>
          </w:p>
          <w:p w:rsidR="00081124" w:rsidRDefault="00081124" w:rsidP="00654905">
            <w:pPr>
              <w:rPr>
                <w:rFonts w:ascii="Calibri" w:hAnsi="Calibri"/>
                <w:sz w:val="18"/>
                <w:szCs w:val="18"/>
                <w:lang w:val="es-MX"/>
              </w:rPr>
            </w:pPr>
            <w:r>
              <w:rPr>
                <w:rFonts w:ascii="Calibri" w:hAnsi="Calibri"/>
                <w:sz w:val="18"/>
                <w:szCs w:val="18"/>
                <w:lang w:val="es-MX"/>
              </w:rPr>
              <w:t>F. Tienen el curso de cocinas mejoradas en la malla curricular.</w:t>
            </w:r>
          </w:p>
          <w:p w:rsidR="00081124" w:rsidRDefault="00081124" w:rsidP="00654905">
            <w:pPr>
              <w:rPr>
                <w:rFonts w:ascii="Calibri" w:hAnsi="Calibri"/>
                <w:sz w:val="18"/>
                <w:szCs w:val="18"/>
                <w:lang w:val="es-MX"/>
              </w:rPr>
            </w:pPr>
            <w:r>
              <w:rPr>
                <w:rFonts w:ascii="Calibri" w:hAnsi="Calibri"/>
                <w:sz w:val="18"/>
                <w:szCs w:val="18"/>
                <w:lang w:val="es-MX"/>
              </w:rPr>
              <w:t>F. Están brindando servicios a otras instituciones en capacitación y evaluación de campo.</w:t>
            </w:r>
          </w:p>
          <w:p w:rsidR="00081124" w:rsidRPr="003D6FE6" w:rsidRDefault="00081124" w:rsidP="00654905">
            <w:pPr>
              <w:rPr>
                <w:rFonts w:ascii="Calibri" w:hAnsi="Calibri"/>
                <w:sz w:val="18"/>
                <w:szCs w:val="18"/>
                <w:lang w:val="es-MX"/>
              </w:rPr>
            </w:pPr>
            <w:r>
              <w:rPr>
                <w:rFonts w:ascii="Calibri" w:hAnsi="Calibri"/>
                <w:sz w:val="18"/>
                <w:szCs w:val="18"/>
                <w:lang w:val="es-MX"/>
              </w:rPr>
              <w:t>D. Personal poco motivado.</w:t>
            </w:r>
          </w:p>
        </w:tc>
        <w:tc>
          <w:tcPr>
            <w:tcW w:w="1843" w:type="dxa"/>
            <w:vAlign w:val="center"/>
          </w:tcPr>
          <w:p w:rsidR="003D6FE6" w:rsidRPr="003D6FE6" w:rsidRDefault="003D6FE6" w:rsidP="00654905">
            <w:pPr>
              <w:rPr>
                <w:rFonts w:ascii="Calibri" w:hAnsi="Calibri"/>
                <w:sz w:val="18"/>
                <w:szCs w:val="18"/>
                <w:lang w:val="es-MX"/>
              </w:rPr>
            </w:pPr>
          </w:p>
        </w:tc>
        <w:tc>
          <w:tcPr>
            <w:tcW w:w="1716" w:type="dxa"/>
            <w:vAlign w:val="center"/>
          </w:tcPr>
          <w:p w:rsidR="003D6FE6" w:rsidRPr="003D6FE6" w:rsidRDefault="00081124" w:rsidP="00654905">
            <w:pPr>
              <w:rPr>
                <w:rFonts w:ascii="Calibri" w:hAnsi="Calibri"/>
                <w:sz w:val="18"/>
                <w:szCs w:val="18"/>
                <w:lang w:val="es-MX"/>
              </w:rPr>
            </w:pPr>
            <w:r>
              <w:rPr>
                <w:rFonts w:ascii="Calibri" w:hAnsi="Calibri"/>
                <w:sz w:val="18"/>
                <w:szCs w:val="18"/>
                <w:lang w:val="es-MX"/>
              </w:rPr>
              <w:t>Realizar estudios de campo y supervisión que brinden información sobre la calidad de las cocinas construidas</w:t>
            </w:r>
          </w:p>
        </w:tc>
      </w:tr>
      <w:tr w:rsidR="003D6FE6" w:rsidRPr="003D6FE6" w:rsidTr="00654905">
        <w:tc>
          <w:tcPr>
            <w:tcW w:w="1480" w:type="dxa"/>
            <w:vAlign w:val="center"/>
          </w:tcPr>
          <w:p w:rsidR="003D6FE6" w:rsidRPr="003D6FE6" w:rsidRDefault="003D6FE6" w:rsidP="003D6FE6">
            <w:pPr>
              <w:rPr>
                <w:rFonts w:ascii="Calibri" w:hAnsi="Calibri"/>
                <w:sz w:val="18"/>
                <w:szCs w:val="18"/>
                <w:lang w:val="es-MX"/>
              </w:rPr>
            </w:pPr>
            <w:r>
              <w:rPr>
                <w:rFonts w:ascii="Calibri" w:hAnsi="Calibri"/>
                <w:sz w:val="18"/>
                <w:szCs w:val="18"/>
              </w:rPr>
              <w:t>FONCODES</w:t>
            </w:r>
          </w:p>
        </w:tc>
        <w:tc>
          <w:tcPr>
            <w:tcW w:w="4015" w:type="dxa"/>
            <w:vAlign w:val="center"/>
          </w:tcPr>
          <w:p w:rsidR="003D6FE6" w:rsidRDefault="00081124" w:rsidP="00654905">
            <w:pPr>
              <w:rPr>
                <w:rFonts w:ascii="Calibri" w:hAnsi="Calibri"/>
                <w:sz w:val="18"/>
                <w:szCs w:val="18"/>
                <w:lang w:val="es-MX"/>
              </w:rPr>
            </w:pPr>
            <w:r>
              <w:rPr>
                <w:rFonts w:ascii="Calibri" w:hAnsi="Calibri"/>
                <w:sz w:val="18"/>
                <w:szCs w:val="18"/>
                <w:lang w:val="es-MX"/>
              </w:rPr>
              <w:t>F. Mandato en la masificación de cocinas mejoradas en la gerencia de infraestructura</w:t>
            </w:r>
          </w:p>
          <w:p w:rsidR="00081124" w:rsidRDefault="00081124" w:rsidP="00654905">
            <w:pPr>
              <w:rPr>
                <w:rFonts w:ascii="Calibri" w:hAnsi="Calibri"/>
                <w:sz w:val="18"/>
                <w:szCs w:val="18"/>
                <w:lang w:val="es-MX"/>
              </w:rPr>
            </w:pPr>
            <w:r>
              <w:rPr>
                <w:rFonts w:ascii="Calibri" w:hAnsi="Calibri"/>
                <w:sz w:val="18"/>
                <w:szCs w:val="18"/>
                <w:lang w:val="es-MX"/>
              </w:rPr>
              <w:t xml:space="preserve">F. instalación de cocinas mejoras en el marco del programa </w:t>
            </w:r>
            <w:proofErr w:type="spellStart"/>
            <w:r>
              <w:rPr>
                <w:rFonts w:ascii="Calibri" w:hAnsi="Calibri"/>
                <w:sz w:val="18"/>
                <w:szCs w:val="18"/>
                <w:lang w:val="es-MX"/>
              </w:rPr>
              <w:t>Haku</w:t>
            </w:r>
            <w:proofErr w:type="spellEnd"/>
            <w:r>
              <w:rPr>
                <w:rFonts w:ascii="Calibri" w:hAnsi="Calibri"/>
                <w:sz w:val="18"/>
                <w:szCs w:val="18"/>
                <w:lang w:val="es-MX"/>
              </w:rPr>
              <w:t xml:space="preserve"> </w:t>
            </w:r>
            <w:proofErr w:type="spellStart"/>
            <w:r>
              <w:rPr>
                <w:rFonts w:ascii="Calibri" w:hAnsi="Calibri"/>
                <w:sz w:val="18"/>
                <w:szCs w:val="18"/>
                <w:lang w:val="es-MX"/>
              </w:rPr>
              <w:t>w</w:t>
            </w:r>
            <w:r w:rsidR="00654905">
              <w:rPr>
                <w:rFonts w:ascii="Calibri" w:hAnsi="Calibri"/>
                <w:sz w:val="18"/>
                <w:szCs w:val="18"/>
                <w:lang w:val="es-MX"/>
              </w:rPr>
              <w:t>u</w:t>
            </w:r>
            <w:r>
              <w:rPr>
                <w:rFonts w:ascii="Calibri" w:hAnsi="Calibri"/>
                <w:sz w:val="18"/>
                <w:szCs w:val="18"/>
                <w:lang w:val="es-MX"/>
              </w:rPr>
              <w:t>iñay</w:t>
            </w:r>
            <w:proofErr w:type="spellEnd"/>
            <w:r>
              <w:rPr>
                <w:rFonts w:ascii="Calibri" w:hAnsi="Calibri"/>
                <w:sz w:val="18"/>
                <w:szCs w:val="18"/>
                <w:lang w:val="es-MX"/>
              </w:rPr>
              <w:t>.</w:t>
            </w:r>
          </w:p>
          <w:p w:rsidR="00081124" w:rsidRPr="003D6FE6" w:rsidRDefault="00081124" w:rsidP="00654905">
            <w:pPr>
              <w:rPr>
                <w:rFonts w:ascii="Calibri" w:hAnsi="Calibri"/>
                <w:sz w:val="18"/>
                <w:szCs w:val="18"/>
                <w:lang w:val="es-MX"/>
              </w:rPr>
            </w:pPr>
            <w:r>
              <w:rPr>
                <w:rFonts w:ascii="Calibri" w:hAnsi="Calibri"/>
                <w:sz w:val="18"/>
                <w:szCs w:val="18"/>
                <w:lang w:val="es-MX"/>
              </w:rPr>
              <w:t xml:space="preserve">D. La gerencia de infraestructura no cuenta con </w:t>
            </w:r>
            <w:r>
              <w:rPr>
                <w:rFonts w:ascii="Calibri" w:hAnsi="Calibri"/>
                <w:sz w:val="18"/>
                <w:szCs w:val="18"/>
                <w:lang w:val="es-MX"/>
              </w:rPr>
              <w:lastRenderedPageBreak/>
              <w:t xml:space="preserve">estrategias de masificación. </w:t>
            </w:r>
          </w:p>
        </w:tc>
        <w:tc>
          <w:tcPr>
            <w:tcW w:w="1843" w:type="dxa"/>
            <w:vAlign w:val="center"/>
          </w:tcPr>
          <w:p w:rsidR="003D6FE6" w:rsidRPr="003D6FE6" w:rsidRDefault="00081124" w:rsidP="00654905">
            <w:pPr>
              <w:rPr>
                <w:rFonts w:ascii="Calibri" w:hAnsi="Calibri"/>
                <w:sz w:val="18"/>
                <w:szCs w:val="18"/>
                <w:lang w:val="es-MX"/>
              </w:rPr>
            </w:pPr>
            <w:r>
              <w:rPr>
                <w:rFonts w:ascii="Calibri" w:hAnsi="Calibri"/>
                <w:sz w:val="18"/>
                <w:szCs w:val="18"/>
                <w:lang w:val="es-MX"/>
              </w:rPr>
              <w:lastRenderedPageBreak/>
              <w:t xml:space="preserve">Alta posibilidad pues van a </w:t>
            </w:r>
            <w:r w:rsidR="00654905">
              <w:rPr>
                <w:rFonts w:ascii="Calibri" w:hAnsi="Calibri"/>
                <w:sz w:val="18"/>
                <w:szCs w:val="18"/>
                <w:lang w:val="es-MX"/>
              </w:rPr>
              <w:t xml:space="preserve">construir 50 mil cocinas con la gerencia de infraestructura y 40 </w:t>
            </w:r>
            <w:r w:rsidR="00654905">
              <w:rPr>
                <w:rFonts w:ascii="Calibri" w:hAnsi="Calibri"/>
                <w:sz w:val="18"/>
                <w:szCs w:val="18"/>
                <w:lang w:val="es-MX"/>
              </w:rPr>
              <w:lastRenderedPageBreak/>
              <w:t xml:space="preserve">mil en el marco del programa </w:t>
            </w:r>
            <w:proofErr w:type="spellStart"/>
            <w:r w:rsidR="00654905">
              <w:rPr>
                <w:rFonts w:ascii="Calibri" w:hAnsi="Calibri"/>
                <w:sz w:val="18"/>
                <w:szCs w:val="18"/>
                <w:lang w:val="es-MX"/>
              </w:rPr>
              <w:t>Haku</w:t>
            </w:r>
            <w:proofErr w:type="spellEnd"/>
            <w:r w:rsidR="00654905">
              <w:rPr>
                <w:rFonts w:ascii="Calibri" w:hAnsi="Calibri"/>
                <w:sz w:val="18"/>
                <w:szCs w:val="18"/>
                <w:lang w:val="es-MX"/>
              </w:rPr>
              <w:t xml:space="preserve"> </w:t>
            </w:r>
            <w:proofErr w:type="spellStart"/>
            <w:r w:rsidR="00654905">
              <w:rPr>
                <w:rFonts w:ascii="Calibri" w:hAnsi="Calibri"/>
                <w:sz w:val="18"/>
                <w:szCs w:val="18"/>
                <w:lang w:val="es-MX"/>
              </w:rPr>
              <w:t>wuiñay</w:t>
            </w:r>
            <w:proofErr w:type="spellEnd"/>
            <w:r w:rsidR="00654905">
              <w:rPr>
                <w:rFonts w:ascii="Calibri" w:hAnsi="Calibri"/>
                <w:sz w:val="18"/>
                <w:szCs w:val="18"/>
                <w:lang w:val="es-MX"/>
              </w:rPr>
              <w:t>.</w:t>
            </w:r>
          </w:p>
        </w:tc>
        <w:tc>
          <w:tcPr>
            <w:tcW w:w="1716" w:type="dxa"/>
            <w:vAlign w:val="center"/>
          </w:tcPr>
          <w:p w:rsidR="003D6FE6" w:rsidRDefault="00654905" w:rsidP="00654905">
            <w:pPr>
              <w:rPr>
                <w:rFonts w:ascii="Calibri" w:hAnsi="Calibri"/>
                <w:sz w:val="18"/>
                <w:szCs w:val="18"/>
                <w:lang w:val="es-MX"/>
              </w:rPr>
            </w:pPr>
            <w:r>
              <w:rPr>
                <w:rFonts w:ascii="Calibri" w:hAnsi="Calibri"/>
                <w:sz w:val="18"/>
                <w:szCs w:val="18"/>
                <w:lang w:val="es-MX"/>
              </w:rPr>
              <w:lastRenderedPageBreak/>
              <w:t xml:space="preserve">Alta, en el caso del programa </w:t>
            </w:r>
            <w:proofErr w:type="spellStart"/>
            <w:r>
              <w:rPr>
                <w:rFonts w:ascii="Calibri" w:hAnsi="Calibri"/>
                <w:sz w:val="18"/>
                <w:szCs w:val="18"/>
                <w:lang w:val="es-MX"/>
              </w:rPr>
              <w:t>Haku</w:t>
            </w:r>
            <w:proofErr w:type="spellEnd"/>
            <w:r>
              <w:rPr>
                <w:rFonts w:ascii="Calibri" w:hAnsi="Calibri"/>
                <w:sz w:val="18"/>
                <w:szCs w:val="18"/>
                <w:lang w:val="es-MX"/>
              </w:rPr>
              <w:t xml:space="preserve"> </w:t>
            </w:r>
            <w:proofErr w:type="spellStart"/>
            <w:r>
              <w:rPr>
                <w:rFonts w:ascii="Calibri" w:hAnsi="Calibri"/>
                <w:sz w:val="18"/>
                <w:szCs w:val="18"/>
                <w:lang w:val="es-MX"/>
              </w:rPr>
              <w:t>Wuinay</w:t>
            </w:r>
            <w:proofErr w:type="spellEnd"/>
            <w:r>
              <w:rPr>
                <w:rFonts w:ascii="Calibri" w:hAnsi="Calibri"/>
                <w:sz w:val="18"/>
                <w:szCs w:val="18"/>
                <w:lang w:val="es-MX"/>
              </w:rPr>
              <w:t>.</w:t>
            </w:r>
          </w:p>
          <w:p w:rsidR="00654905" w:rsidRPr="003D6FE6" w:rsidRDefault="00654905" w:rsidP="00654905">
            <w:pPr>
              <w:rPr>
                <w:rFonts w:ascii="Calibri" w:hAnsi="Calibri"/>
                <w:sz w:val="18"/>
                <w:szCs w:val="18"/>
                <w:lang w:val="es-MX"/>
              </w:rPr>
            </w:pPr>
            <w:r>
              <w:rPr>
                <w:rFonts w:ascii="Calibri" w:hAnsi="Calibri"/>
                <w:sz w:val="18"/>
                <w:szCs w:val="18"/>
                <w:lang w:val="es-MX"/>
              </w:rPr>
              <w:t xml:space="preserve">Por definirse en el marco de la </w:t>
            </w:r>
            <w:r>
              <w:rPr>
                <w:rFonts w:ascii="Calibri" w:hAnsi="Calibri"/>
                <w:sz w:val="18"/>
                <w:szCs w:val="18"/>
                <w:lang w:val="es-MX"/>
              </w:rPr>
              <w:lastRenderedPageBreak/>
              <w:t xml:space="preserve">gerencia de infraestructura </w:t>
            </w:r>
          </w:p>
        </w:tc>
      </w:tr>
      <w:tr w:rsidR="003D6FE6" w:rsidRPr="003D6FE6" w:rsidTr="00654905">
        <w:tc>
          <w:tcPr>
            <w:tcW w:w="1480" w:type="dxa"/>
            <w:vAlign w:val="center"/>
          </w:tcPr>
          <w:p w:rsidR="003D6FE6" w:rsidRPr="003D6FE6" w:rsidRDefault="003D6FE6" w:rsidP="003D6FE6">
            <w:pPr>
              <w:rPr>
                <w:rFonts w:ascii="Calibri" w:hAnsi="Calibri"/>
                <w:sz w:val="18"/>
                <w:szCs w:val="18"/>
              </w:rPr>
            </w:pPr>
            <w:proofErr w:type="spellStart"/>
            <w:r w:rsidRPr="003D6FE6">
              <w:rPr>
                <w:rFonts w:ascii="Calibri" w:hAnsi="Calibri"/>
                <w:sz w:val="18"/>
                <w:szCs w:val="18"/>
              </w:rPr>
              <w:lastRenderedPageBreak/>
              <w:t>Qali</w:t>
            </w:r>
            <w:proofErr w:type="spellEnd"/>
            <w:r w:rsidRPr="003D6FE6">
              <w:rPr>
                <w:rFonts w:ascii="Calibri" w:hAnsi="Calibri"/>
                <w:sz w:val="18"/>
                <w:szCs w:val="18"/>
              </w:rPr>
              <w:t xml:space="preserve"> </w:t>
            </w:r>
            <w:proofErr w:type="spellStart"/>
            <w:r w:rsidRPr="003D6FE6">
              <w:rPr>
                <w:rFonts w:ascii="Calibri" w:hAnsi="Calibri"/>
                <w:sz w:val="18"/>
                <w:szCs w:val="18"/>
              </w:rPr>
              <w:t>warma</w:t>
            </w:r>
            <w:proofErr w:type="spellEnd"/>
          </w:p>
          <w:p w:rsidR="003D6FE6" w:rsidRPr="003D6FE6" w:rsidRDefault="003D6FE6" w:rsidP="003D6FE6">
            <w:pPr>
              <w:rPr>
                <w:rFonts w:ascii="Calibri" w:hAnsi="Calibri"/>
                <w:sz w:val="18"/>
                <w:szCs w:val="18"/>
                <w:lang w:val="es-MX"/>
              </w:rPr>
            </w:pPr>
            <w:r w:rsidRPr="003D6FE6">
              <w:rPr>
                <w:rFonts w:ascii="Calibri" w:hAnsi="Calibri"/>
                <w:sz w:val="18"/>
                <w:szCs w:val="18"/>
              </w:rPr>
              <w:t>(MIDIS)</w:t>
            </w:r>
          </w:p>
        </w:tc>
        <w:tc>
          <w:tcPr>
            <w:tcW w:w="4015" w:type="dxa"/>
            <w:vAlign w:val="center"/>
          </w:tcPr>
          <w:p w:rsidR="00654905" w:rsidRDefault="00654905" w:rsidP="00654905">
            <w:pPr>
              <w:rPr>
                <w:rFonts w:ascii="Calibri" w:hAnsi="Calibri"/>
                <w:sz w:val="18"/>
                <w:szCs w:val="18"/>
                <w:lang w:val="es-MX"/>
              </w:rPr>
            </w:pPr>
            <w:r>
              <w:rPr>
                <w:rFonts w:ascii="Calibri" w:hAnsi="Calibri"/>
                <w:sz w:val="18"/>
                <w:szCs w:val="18"/>
                <w:lang w:val="es-MX"/>
              </w:rPr>
              <w:t>F. Mandato en la masificación de cocinas mejoradas en IIEE.</w:t>
            </w:r>
          </w:p>
          <w:p w:rsidR="003D6FE6" w:rsidRPr="003D6FE6" w:rsidRDefault="00654905" w:rsidP="00654905">
            <w:pPr>
              <w:rPr>
                <w:rFonts w:ascii="Calibri" w:hAnsi="Calibri"/>
                <w:sz w:val="18"/>
                <w:szCs w:val="18"/>
                <w:lang w:val="es-MX"/>
              </w:rPr>
            </w:pPr>
            <w:r>
              <w:rPr>
                <w:rFonts w:ascii="Calibri" w:hAnsi="Calibri"/>
                <w:sz w:val="18"/>
                <w:szCs w:val="18"/>
                <w:lang w:val="es-MX"/>
              </w:rPr>
              <w:t>D. no cuentan con personal capacitado para la masificación de la cocinas institucionales</w:t>
            </w:r>
          </w:p>
        </w:tc>
        <w:tc>
          <w:tcPr>
            <w:tcW w:w="1843" w:type="dxa"/>
            <w:vAlign w:val="center"/>
          </w:tcPr>
          <w:p w:rsidR="003D6FE6" w:rsidRPr="003D6FE6" w:rsidRDefault="00654905" w:rsidP="00654905">
            <w:pPr>
              <w:rPr>
                <w:rFonts w:ascii="Calibri" w:hAnsi="Calibri"/>
                <w:sz w:val="18"/>
                <w:szCs w:val="18"/>
                <w:lang w:val="es-MX"/>
              </w:rPr>
            </w:pPr>
            <w:r>
              <w:rPr>
                <w:rFonts w:ascii="Calibri" w:hAnsi="Calibri"/>
                <w:sz w:val="18"/>
                <w:szCs w:val="18"/>
                <w:lang w:val="es-MX"/>
              </w:rPr>
              <w:t>Alta posibilidad pues van a construir 15 mil para IIEE</w:t>
            </w:r>
          </w:p>
        </w:tc>
        <w:tc>
          <w:tcPr>
            <w:tcW w:w="1716" w:type="dxa"/>
            <w:vAlign w:val="center"/>
          </w:tcPr>
          <w:p w:rsidR="003D6FE6" w:rsidRPr="003D6FE6" w:rsidRDefault="00654905" w:rsidP="00654905">
            <w:pPr>
              <w:rPr>
                <w:rFonts w:ascii="Calibri" w:hAnsi="Calibri"/>
                <w:sz w:val="18"/>
                <w:szCs w:val="18"/>
                <w:lang w:val="es-MX"/>
              </w:rPr>
            </w:pPr>
            <w:r>
              <w:rPr>
                <w:rFonts w:ascii="Calibri" w:hAnsi="Calibri"/>
                <w:sz w:val="18"/>
                <w:szCs w:val="18"/>
                <w:lang w:val="es-MX"/>
              </w:rPr>
              <w:t>Alta, si se realiza un programa de capacitación continua en uso y mantenimiento</w:t>
            </w:r>
          </w:p>
        </w:tc>
      </w:tr>
      <w:tr w:rsidR="00654905" w:rsidRPr="003D6FE6" w:rsidTr="00654905">
        <w:tc>
          <w:tcPr>
            <w:tcW w:w="1480" w:type="dxa"/>
            <w:vAlign w:val="center"/>
          </w:tcPr>
          <w:p w:rsidR="00654905" w:rsidRPr="003D6FE6" w:rsidRDefault="00654905" w:rsidP="003D6FE6">
            <w:pPr>
              <w:rPr>
                <w:rFonts w:ascii="Calibri" w:hAnsi="Calibri"/>
                <w:sz w:val="18"/>
                <w:szCs w:val="18"/>
                <w:lang w:val="es-MX"/>
              </w:rPr>
            </w:pPr>
            <w:r w:rsidRPr="003D6FE6">
              <w:rPr>
                <w:rFonts w:ascii="Calibri" w:hAnsi="Calibri"/>
                <w:sz w:val="18"/>
                <w:szCs w:val="18"/>
              </w:rPr>
              <w:t>Promoción de la salud (MINSA)</w:t>
            </w:r>
          </w:p>
        </w:tc>
        <w:tc>
          <w:tcPr>
            <w:tcW w:w="4015" w:type="dxa"/>
            <w:vAlign w:val="center"/>
          </w:tcPr>
          <w:p w:rsidR="00654905" w:rsidRDefault="00654905" w:rsidP="00654905">
            <w:pPr>
              <w:rPr>
                <w:rFonts w:ascii="Calibri" w:hAnsi="Calibri"/>
                <w:sz w:val="18"/>
                <w:szCs w:val="18"/>
                <w:lang w:val="es-MX"/>
              </w:rPr>
            </w:pPr>
            <w:r>
              <w:rPr>
                <w:rFonts w:ascii="Calibri" w:hAnsi="Calibri"/>
                <w:sz w:val="18"/>
                <w:szCs w:val="18"/>
                <w:lang w:val="es-MX"/>
              </w:rPr>
              <w:t>F. Mandato en implementar el programa vivienda saludable</w:t>
            </w:r>
          </w:p>
          <w:p w:rsidR="00654905" w:rsidRPr="003D6FE6" w:rsidRDefault="00654905" w:rsidP="00654905">
            <w:pPr>
              <w:rPr>
                <w:rFonts w:ascii="Calibri" w:hAnsi="Calibri"/>
                <w:sz w:val="18"/>
                <w:szCs w:val="18"/>
                <w:lang w:val="es-MX"/>
              </w:rPr>
            </w:pPr>
            <w:r>
              <w:rPr>
                <w:rFonts w:ascii="Calibri" w:hAnsi="Calibri"/>
                <w:sz w:val="18"/>
                <w:szCs w:val="18"/>
                <w:lang w:val="es-MX"/>
              </w:rPr>
              <w:t>D. Cambios constantes de directores</w:t>
            </w:r>
          </w:p>
        </w:tc>
        <w:tc>
          <w:tcPr>
            <w:tcW w:w="1843" w:type="dxa"/>
            <w:vAlign w:val="center"/>
          </w:tcPr>
          <w:p w:rsidR="00654905" w:rsidRPr="003D6FE6" w:rsidRDefault="00654905" w:rsidP="00654905">
            <w:pPr>
              <w:rPr>
                <w:rFonts w:ascii="Calibri" w:hAnsi="Calibri"/>
                <w:sz w:val="18"/>
                <w:szCs w:val="18"/>
                <w:lang w:val="es-MX"/>
              </w:rPr>
            </w:pPr>
            <w:r>
              <w:rPr>
                <w:rFonts w:ascii="Calibri" w:hAnsi="Calibri"/>
                <w:sz w:val="18"/>
                <w:szCs w:val="18"/>
                <w:lang w:val="es-MX"/>
              </w:rPr>
              <w:t>Alta, si se aprovecha el Programa Articulado Nutricional</w:t>
            </w:r>
          </w:p>
        </w:tc>
        <w:tc>
          <w:tcPr>
            <w:tcW w:w="1716" w:type="dxa"/>
            <w:vAlign w:val="center"/>
          </w:tcPr>
          <w:p w:rsidR="00654905" w:rsidRPr="003D6FE6" w:rsidRDefault="00654905" w:rsidP="00654905">
            <w:pPr>
              <w:rPr>
                <w:rFonts w:ascii="Calibri" w:hAnsi="Calibri"/>
                <w:sz w:val="18"/>
                <w:szCs w:val="18"/>
                <w:lang w:val="es-MX"/>
              </w:rPr>
            </w:pPr>
            <w:r>
              <w:rPr>
                <w:rFonts w:ascii="Calibri" w:hAnsi="Calibri"/>
                <w:sz w:val="18"/>
                <w:szCs w:val="18"/>
                <w:lang w:val="es-MX"/>
              </w:rPr>
              <w:t>Alta, con las promotoras de salud comunitarios</w:t>
            </w:r>
          </w:p>
        </w:tc>
      </w:tr>
      <w:tr w:rsidR="00654905" w:rsidRPr="003D6FE6" w:rsidTr="00654905">
        <w:tc>
          <w:tcPr>
            <w:tcW w:w="1480" w:type="dxa"/>
            <w:vAlign w:val="center"/>
          </w:tcPr>
          <w:p w:rsidR="00654905" w:rsidRPr="003D6FE6" w:rsidRDefault="00654905" w:rsidP="003D6FE6">
            <w:pPr>
              <w:rPr>
                <w:rFonts w:ascii="Calibri" w:hAnsi="Calibri"/>
                <w:sz w:val="18"/>
                <w:szCs w:val="18"/>
              </w:rPr>
            </w:pPr>
            <w:r w:rsidRPr="003D6FE6">
              <w:rPr>
                <w:rFonts w:ascii="Calibri" w:hAnsi="Calibri"/>
                <w:sz w:val="18"/>
                <w:szCs w:val="18"/>
              </w:rPr>
              <w:t>Dirección de Primaria</w:t>
            </w:r>
          </w:p>
          <w:p w:rsidR="00654905" w:rsidRPr="003D6FE6" w:rsidRDefault="00654905" w:rsidP="003D6FE6">
            <w:pPr>
              <w:rPr>
                <w:rFonts w:ascii="Calibri" w:hAnsi="Calibri"/>
                <w:sz w:val="18"/>
                <w:szCs w:val="18"/>
                <w:lang w:val="es-MX"/>
              </w:rPr>
            </w:pPr>
            <w:r w:rsidRPr="003D6FE6">
              <w:rPr>
                <w:rFonts w:ascii="Calibri" w:hAnsi="Calibri"/>
                <w:sz w:val="18"/>
                <w:szCs w:val="18"/>
              </w:rPr>
              <w:t>(MINEDU)</w:t>
            </w:r>
          </w:p>
        </w:tc>
        <w:tc>
          <w:tcPr>
            <w:tcW w:w="4015" w:type="dxa"/>
            <w:vAlign w:val="center"/>
          </w:tcPr>
          <w:p w:rsidR="00654905" w:rsidRDefault="00654905" w:rsidP="00654905">
            <w:pPr>
              <w:rPr>
                <w:rFonts w:ascii="Calibri" w:hAnsi="Calibri"/>
                <w:sz w:val="18"/>
                <w:szCs w:val="18"/>
                <w:lang w:val="es-MX"/>
              </w:rPr>
            </w:pPr>
            <w:r>
              <w:rPr>
                <w:rFonts w:ascii="Calibri" w:hAnsi="Calibri"/>
                <w:sz w:val="18"/>
                <w:szCs w:val="18"/>
                <w:lang w:val="es-MX"/>
              </w:rPr>
              <w:t>F. Mandato en implementar proyectos educativos de medio ambiente y energía.</w:t>
            </w:r>
          </w:p>
          <w:p w:rsidR="00654905" w:rsidRPr="003D6FE6" w:rsidRDefault="00654905" w:rsidP="00654905">
            <w:pPr>
              <w:rPr>
                <w:rFonts w:ascii="Calibri" w:hAnsi="Calibri"/>
                <w:sz w:val="18"/>
                <w:szCs w:val="18"/>
                <w:lang w:val="es-MX"/>
              </w:rPr>
            </w:pPr>
            <w:r>
              <w:rPr>
                <w:rFonts w:ascii="Calibri" w:hAnsi="Calibri"/>
                <w:sz w:val="18"/>
                <w:szCs w:val="18"/>
                <w:lang w:val="es-MX"/>
              </w:rPr>
              <w:t>D. Docentes no capacitados en el tema</w:t>
            </w:r>
          </w:p>
        </w:tc>
        <w:tc>
          <w:tcPr>
            <w:tcW w:w="1843" w:type="dxa"/>
            <w:vAlign w:val="center"/>
          </w:tcPr>
          <w:p w:rsidR="00654905" w:rsidRPr="003D6FE6" w:rsidRDefault="00654905" w:rsidP="00654905">
            <w:pPr>
              <w:rPr>
                <w:rFonts w:ascii="Calibri" w:hAnsi="Calibri"/>
                <w:sz w:val="18"/>
                <w:szCs w:val="18"/>
                <w:lang w:val="es-MX"/>
              </w:rPr>
            </w:pPr>
          </w:p>
        </w:tc>
        <w:tc>
          <w:tcPr>
            <w:tcW w:w="1716" w:type="dxa"/>
            <w:vAlign w:val="center"/>
          </w:tcPr>
          <w:p w:rsidR="00654905" w:rsidRPr="003D6FE6" w:rsidRDefault="00654905" w:rsidP="00654905">
            <w:pPr>
              <w:rPr>
                <w:rFonts w:ascii="Calibri" w:hAnsi="Calibri"/>
                <w:sz w:val="18"/>
                <w:szCs w:val="18"/>
                <w:lang w:val="es-MX"/>
              </w:rPr>
            </w:pPr>
            <w:r>
              <w:rPr>
                <w:rFonts w:ascii="Calibri" w:hAnsi="Calibri"/>
                <w:sz w:val="18"/>
                <w:szCs w:val="18"/>
                <w:lang w:val="es-MX"/>
              </w:rPr>
              <w:t>Alta, a través de la institucionalización del programa Amigos y amigas de la energía</w:t>
            </w:r>
          </w:p>
        </w:tc>
      </w:tr>
    </w:tbl>
    <w:p w:rsidR="009E6600" w:rsidRDefault="009E6600" w:rsidP="00B237EB">
      <w:pPr>
        <w:spacing w:line="360" w:lineRule="auto"/>
        <w:rPr>
          <w:rFonts w:cs="Arial"/>
          <w:lang w:val="es-MX"/>
        </w:rPr>
      </w:pPr>
    </w:p>
    <w:p w:rsidR="003D6FE6" w:rsidRDefault="003D6FE6" w:rsidP="00B237EB">
      <w:pPr>
        <w:spacing w:line="360" w:lineRule="auto"/>
        <w:rPr>
          <w:rFonts w:cs="Arial"/>
          <w:lang w:val="es-MX"/>
        </w:rPr>
      </w:pPr>
    </w:p>
    <w:p w:rsidR="003D6FE6" w:rsidRDefault="003D6FE6" w:rsidP="00B237EB">
      <w:pPr>
        <w:spacing w:line="360" w:lineRule="auto"/>
        <w:rPr>
          <w:rFonts w:cs="Arial"/>
          <w:lang w:val="es-MX"/>
        </w:rPr>
      </w:pPr>
    </w:p>
    <w:p w:rsidR="003D6FE6" w:rsidRDefault="003D6FE6" w:rsidP="00B237EB">
      <w:pPr>
        <w:spacing w:line="360" w:lineRule="auto"/>
        <w:rPr>
          <w:rFonts w:cs="Arial"/>
          <w:lang w:val="es-MX"/>
        </w:rPr>
      </w:pPr>
    </w:p>
    <w:p w:rsidR="003D6FE6" w:rsidRPr="00B237EB" w:rsidRDefault="003D6FE6" w:rsidP="00B237EB">
      <w:pPr>
        <w:spacing w:line="360" w:lineRule="auto"/>
        <w:rPr>
          <w:rFonts w:cs="Arial"/>
          <w:lang w:val="es-MX"/>
        </w:rPr>
      </w:pPr>
    </w:p>
    <w:p w:rsidR="009E6600" w:rsidRPr="00B237EB" w:rsidRDefault="009E6600" w:rsidP="00B237EB">
      <w:pPr>
        <w:spacing w:line="360" w:lineRule="auto"/>
        <w:rPr>
          <w:rFonts w:cs="Arial"/>
          <w:lang w:val="es-MX"/>
        </w:rPr>
      </w:pPr>
      <w:r w:rsidRPr="00B237EB">
        <w:rPr>
          <w:rFonts w:cs="Arial"/>
          <w:lang w:val="es-MX"/>
        </w:rPr>
        <w:t>* El mapa de actores sirve para ubicar los actores, clasificarlos y mostrar sus relaciones.</w:t>
      </w:r>
    </w:p>
    <w:p w:rsidR="009E6600" w:rsidRPr="00B237EB" w:rsidRDefault="00641424" w:rsidP="00B237EB">
      <w:pPr>
        <w:spacing w:line="360" w:lineRule="auto"/>
        <w:rPr>
          <w:rFonts w:cs="Arial"/>
          <w:lang w:val="es-MX"/>
        </w:rPr>
      </w:pPr>
      <w:commentRangeStart w:id="25"/>
      <w:r w:rsidRPr="00B237EB">
        <w:rPr>
          <w:rFonts w:cs="Arial"/>
          <w:highlight w:val="yellow"/>
          <w:lang w:val="es-MX"/>
        </w:rPr>
        <w:t>Por</w:t>
      </w:r>
      <w:commentRangeEnd w:id="25"/>
      <w:r w:rsidR="00E35715">
        <w:rPr>
          <w:rStyle w:val="Refdecomentario"/>
        </w:rPr>
        <w:commentReference w:id="25"/>
      </w:r>
      <w:r w:rsidRPr="00B237EB">
        <w:rPr>
          <w:rFonts w:cs="Arial"/>
          <w:highlight w:val="yellow"/>
          <w:lang w:val="es-MX"/>
        </w:rPr>
        <w:t xml:space="preserve"> favor dibujar el mapa</w:t>
      </w:r>
      <w:r w:rsidR="00887B61">
        <w:rPr>
          <w:rFonts w:cs="Arial"/>
          <w:highlight w:val="yellow"/>
          <w:lang w:val="es-MX"/>
        </w:rPr>
        <w:t xml:space="preserve"> de actores según </w:t>
      </w:r>
      <w:proofErr w:type="gramStart"/>
      <w:r w:rsidR="00887B61">
        <w:rPr>
          <w:rFonts w:cs="Arial"/>
          <w:highlight w:val="yellow"/>
          <w:lang w:val="es-MX"/>
        </w:rPr>
        <w:t xml:space="preserve">línea </w:t>
      </w:r>
      <w:r w:rsidRPr="00B237EB">
        <w:rPr>
          <w:rFonts w:cs="Arial"/>
          <w:highlight w:val="yellow"/>
          <w:lang w:val="es-MX"/>
        </w:rPr>
        <w:t>.</w:t>
      </w:r>
      <w:proofErr w:type="gramEnd"/>
      <w:r w:rsidRPr="00B237EB">
        <w:rPr>
          <w:rFonts w:cs="Arial"/>
          <w:highlight w:val="yellow"/>
          <w:lang w:val="es-MX"/>
        </w:rPr>
        <w:t xml:space="preserve"> Incluyan los principales, porque son muchos. Pueden hacer varios mapas, ejemplo utilizando los que tienen por línea de trabajo.</w:t>
      </w:r>
      <w:r w:rsidR="00AF746C" w:rsidRPr="00B237EB">
        <w:rPr>
          <w:rFonts w:cs="Arial"/>
          <w:lang w:val="es-MX"/>
        </w:rPr>
        <w:t xml:space="preserve"> </w:t>
      </w:r>
      <w:r w:rsidR="00AF746C" w:rsidRPr="00B237EB">
        <w:rPr>
          <w:rFonts w:cs="Arial"/>
          <w:highlight w:val="yellow"/>
          <w:lang w:val="es-MX"/>
        </w:rPr>
        <w:t>En el centro del mapa debe aparecer “Acceso a energías para pobres (cocción</w:t>
      </w:r>
      <w:r w:rsidR="00484421" w:rsidRPr="00B237EB">
        <w:rPr>
          <w:rFonts w:cs="Arial"/>
          <w:highlight w:val="yellow"/>
          <w:lang w:val="es-MX"/>
        </w:rPr>
        <w:t>, iluminación, usos productivos). EnDev Perú es un actor más que debe ser analizado en la tabla anterior.</w:t>
      </w:r>
      <w:r w:rsidR="00AF746C" w:rsidRPr="00B237EB">
        <w:rPr>
          <w:rFonts w:cs="Arial"/>
          <w:lang w:val="es-MX"/>
        </w:rPr>
        <w:t xml:space="preserve"> </w:t>
      </w:r>
      <w:r w:rsidR="00887B61">
        <w:rPr>
          <w:rFonts w:cs="Arial"/>
          <w:lang w:val="es-MX"/>
        </w:rPr>
        <w:t xml:space="preserve">  </w:t>
      </w:r>
      <w:r w:rsidR="00887B61" w:rsidRPr="00887B61">
        <w:rPr>
          <w:rFonts w:cs="Arial"/>
          <w:color w:val="FF0000"/>
          <w:lang w:val="es-MX"/>
        </w:rPr>
        <w:t>Ver ejemplo anexo</w:t>
      </w:r>
    </w:p>
    <w:p w:rsidR="004558BA" w:rsidRPr="00B237EB" w:rsidRDefault="002C5D1F" w:rsidP="00B237EB">
      <w:pPr>
        <w:spacing w:line="360" w:lineRule="auto"/>
        <w:rPr>
          <w:rFonts w:cs="Arial"/>
          <w:lang w:val="es-MX"/>
        </w:rPr>
      </w:pPr>
      <w:r w:rsidRPr="00B237EB">
        <w:rPr>
          <w:rFonts w:cs="Arial"/>
          <w:lang w:val="es-MX"/>
        </w:rPr>
        <w:t xml:space="preserve"> </w:t>
      </w:r>
      <w:r w:rsidR="004558BA" w:rsidRPr="00B237EB">
        <w:rPr>
          <w:rFonts w:cs="Arial"/>
          <w:lang w:val="es-MX"/>
        </w:rPr>
        <w:t xml:space="preserve"> </w:t>
      </w:r>
      <w:r w:rsidR="00641424" w:rsidRPr="00B237EB">
        <w:rPr>
          <w:rFonts w:cs="Arial"/>
          <w:lang w:val="es-MX"/>
        </w:rPr>
        <w:t xml:space="preserve">* De acuerdo al análisis son actores clave los </w:t>
      </w:r>
      <w:commentRangeStart w:id="26"/>
      <w:r w:rsidR="00641424" w:rsidRPr="00B237EB">
        <w:rPr>
          <w:rFonts w:cs="Arial"/>
          <w:lang w:val="es-MX"/>
        </w:rPr>
        <w:t>siguientes</w:t>
      </w:r>
      <w:commentRangeEnd w:id="26"/>
      <w:r w:rsidR="00E35715">
        <w:rPr>
          <w:rStyle w:val="Refdecomentario"/>
        </w:rPr>
        <w:commentReference w:id="26"/>
      </w:r>
      <w:r w:rsidR="00641424" w:rsidRPr="00B237EB">
        <w:rPr>
          <w:rFonts w:cs="Arial"/>
          <w:lang w:val="es-MX"/>
        </w:rPr>
        <w:t xml:space="preserve">: </w:t>
      </w:r>
    </w:p>
    <w:p w:rsidR="004558BA" w:rsidRPr="00B237EB" w:rsidRDefault="004558BA" w:rsidP="00B237EB">
      <w:pPr>
        <w:pStyle w:val="Prrafodelista"/>
        <w:spacing w:line="360" w:lineRule="auto"/>
        <w:ind w:left="360"/>
        <w:rPr>
          <w:rFonts w:cs="Arial"/>
          <w:lang w:val="es-MX"/>
        </w:rPr>
      </w:pPr>
    </w:p>
    <w:p w:rsidR="000A265A" w:rsidRPr="00B237EB" w:rsidRDefault="000A265A" w:rsidP="00B237EB">
      <w:pPr>
        <w:pStyle w:val="Prrafodelista"/>
        <w:spacing w:line="360" w:lineRule="auto"/>
        <w:ind w:left="1440"/>
        <w:rPr>
          <w:rFonts w:cs="Arial"/>
          <w:lang w:val="es-MX"/>
        </w:rPr>
      </w:pPr>
    </w:p>
    <w:p w:rsidR="00E4516E" w:rsidRPr="00B237EB" w:rsidRDefault="00E4516E" w:rsidP="00B237EB">
      <w:pPr>
        <w:spacing w:line="360" w:lineRule="auto"/>
        <w:rPr>
          <w:rFonts w:cs="Arial"/>
          <w:lang w:val="es-MX"/>
        </w:rPr>
      </w:pPr>
      <w:r w:rsidRPr="00B237EB">
        <w:rPr>
          <w:rFonts w:cs="Arial"/>
          <w:lang w:val="es-MX"/>
        </w:rPr>
        <w:br w:type="page"/>
      </w:r>
    </w:p>
    <w:p w:rsidR="00694517" w:rsidRPr="00B237EB" w:rsidRDefault="00694517" w:rsidP="00980165">
      <w:pPr>
        <w:pStyle w:val="Ttulo1"/>
        <w:rPr>
          <w:lang w:val="es-MX"/>
        </w:rPr>
      </w:pPr>
      <w:r w:rsidRPr="00B237EB">
        <w:rPr>
          <w:lang w:val="es-MX"/>
        </w:rPr>
        <w:lastRenderedPageBreak/>
        <w:t>La(s) estrategia(s) de</w:t>
      </w:r>
      <w:r w:rsidR="00B530F2" w:rsidRPr="00B237EB">
        <w:rPr>
          <w:lang w:val="es-MX"/>
        </w:rPr>
        <w:t xml:space="preserve">l sistema de cooperación de </w:t>
      </w:r>
      <w:r w:rsidRPr="00B237EB">
        <w:rPr>
          <w:lang w:val="es-MX"/>
        </w:rPr>
        <w:t>EnDev para la nueva fase.</w:t>
      </w:r>
    </w:p>
    <w:p w:rsidR="00E00538" w:rsidRPr="00B237EB" w:rsidRDefault="00E00538" w:rsidP="00B237EB">
      <w:pPr>
        <w:pStyle w:val="Prrafodelista"/>
        <w:spacing w:line="360" w:lineRule="auto"/>
        <w:ind w:left="993"/>
        <w:rPr>
          <w:rFonts w:cs="Arial"/>
          <w:lang w:val="es-MX"/>
        </w:rPr>
      </w:pPr>
    </w:p>
    <w:p w:rsidR="00EA13E1" w:rsidRPr="00B237EB" w:rsidRDefault="00EA13E1" w:rsidP="00B237EB">
      <w:pPr>
        <w:spacing w:line="360" w:lineRule="auto"/>
        <w:rPr>
          <w:rFonts w:cs="Arial"/>
          <w:lang w:val="es-MX"/>
        </w:rPr>
      </w:pPr>
      <w:r w:rsidRPr="00B237EB">
        <w:rPr>
          <w:rFonts w:cs="Arial"/>
          <w:lang w:val="es-MX"/>
        </w:rPr>
        <w:t xml:space="preserve">* De acuerdo a </w:t>
      </w:r>
      <w:proofErr w:type="spellStart"/>
      <w:r w:rsidRPr="00B237EB">
        <w:rPr>
          <w:rFonts w:cs="Arial"/>
          <w:lang w:val="es-MX"/>
        </w:rPr>
        <w:t>Capacity</w:t>
      </w:r>
      <w:proofErr w:type="spellEnd"/>
      <w:r w:rsidRPr="00B237EB">
        <w:rPr>
          <w:rFonts w:cs="Arial"/>
          <w:lang w:val="es-MX"/>
        </w:rPr>
        <w:t xml:space="preserve"> Works para elaborar </w:t>
      </w:r>
      <w:r w:rsidRPr="00B237EB">
        <w:rPr>
          <w:rFonts w:cs="Arial"/>
          <w:i/>
          <w:lang w:val="es-MX"/>
        </w:rPr>
        <w:t>la estrategia</w:t>
      </w:r>
      <w:r w:rsidRPr="00B237EB">
        <w:rPr>
          <w:rFonts w:cs="Arial"/>
          <w:lang w:val="es-MX"/>
        </w:rPr>
        <w:t xml:space="preserve"> se siguen los siguientes pasos. Análisis de la situación actual, idear opciones, seleccionar una opción, formular la estrategia e integrarla en el proceso de gestión.  </w:t>
      </w:r>
      <w:r w:rsidRPr="00B237EB">
        <w:rPr>
          <w:rFonts w:cs="Arial"/>
          <w:lang w:val="es-MX"/>
        </w:rPr>
        <w:br/>
        <w:t>Dado que el proyecto  lleva implementando sus tareas desde 200</w:t>
      </w:r>
      <w:r w:rsidR="00887B61">
        <w:rPr>
          <w:rFonts w:cs="Arial"/>
          <w:lang w:val="es-MX"/>
        </w:rPr>
        <w:t>7</w:t>
      </w:r>
      <w:r w:rsidRPr="00B237EB">
        <w:rPr>
          <w:rFonts w:cs="Arial"/>
          <w:lang w:val="es-MX"/>
        </w:rPr>
        <w:t xml:space="preserve"> no se comienza de cero. Ya se tiene un camino recorrido, mucha experiencia no solo como Proyecto, sino como Programa Global.  Estas circunstancias nos indican que la elaboración de la estrategia a estas alturas significa más una revisión de las experiencias, una actualización y una adecuación a los planteamientos del Programa Global y de las políticas del Perú, relevantes para el tema. </w:t>
      </w:r>
      <w:r w:rsidRPr="00B237EB">
        <w:rPr>
          <w:rFonts w:cs="Arial"/>
          <w:lang w:val="es-MX"/>
        </w:rPr>
        <w:br/>
        <w:t>La elaboración de la estrategia se inicia con la actualización de la problemática (¿qué hay que solucionar?</w:t>
      </w:r>
      <w:r w:rsidR="003D4ACD" w:rsidRPr="00B237EB">
        <w:rPr>
          <w:rFonts w:cs="Arial"/>
          <w:lang w:val="es-MX"/>
        </w:rPr>
        <w:t xml:space="preserve"> ¿En qué contexto?</w:t>
      </w:r>
      <w:r w:rsidRPr="00B237EB">
        <w:rPr>
          <w:rFonts w:cs="Arial"/>
          <w:lang w:val="es-MX"/>
        </w:rPr>
        <w:t xml:space="preserve">), la revisión del marco de políticas relevantes en Perú (en qué condiciones marco se deben dar la solución), la sistematización de los conceptos a nivel del Proyecto y del Programa (¿qué entendemos por acceso a energía y cómo lo enfocamos?), las prioridades establecidas (¿qué opción fue seleccionada?)  </w:t>
      </w:r>
      <w:proofErr w:type="gramStart"/>
      <w:r w:rsidRPr="00B237EB">
        <w:rPr>
          <w:rFonts w:cs="Arial"/>
          <w:lang w:val="es-MX"/>
        </w:rPr>
        <w:t>y</w:t>
      </w:r>
      <w:proofErr w:type="gramEnd"/>
      <w:r w:rsidRPr="00B237EB">
        <w:rPr>
          <w:rFonts w:cs="Arial"/>
          <w:lang w:val="es-MX"/>
        </w:rPr>
        <w:t xml:space="preserve"> luego la elaboración de la estrategia (cómo vamos a trabajar, con quienes y bajo qué lineamientos del Programa). Más adelante se establece la forma de integrarla a la gestión</w:t>
      </w:r>
      <w:proofErr w:type="gramStart"/>
      <w:r w:rsidR="003D4ACD" w:rsidRPr="00B237EB">
        <w:rPr>
          <w:rFonts w:cs="Arial"/>
          <w:lang w:val="es-MX"/>
        </w:rPr>
        <w:t>.</w:t>
      </w:r>
      <w:r w:rsidRPr="00B237EB">
        <w:rPr>
          <w:rFonts w:cs="Arial"/>
          <w:lang w:val="es-MX"/>
        </w:rPr>
        <w:t>.</w:t>
      </w:r>
      <w:proofErr w:type="gramEnd"/>
      <w:r w:rsidRPr="00B237EB">
        <w:rPr>
          <w:rFonts w:cs="Arial"/>
          <w:lang w:val="es-MX"/>
        </w:rPr>
        <w:t xml:space="preserve"> </w:t>
      </w:r>
    </w:p>
    <w:p w:rsidR="00EA13E1" w:rsidRPr="00B237EB" w:rsidRDefault="00EA13E1" w:rsidP="00B237EB">
      <w:pPr>
        <w:pStyle w:val="Prrafodelista"/>
        <w:spacing w:line="360" w:lineRule="auto"/>
        <w:ind w:left="993"/>
        <w:rPr>
          <w:rFonts w:cs="Arial"/>
          <w:lang w:val="es-MX"/>
        </w:rPr>
      </w:pPr>
    </w:p>
    <w:p w:rsidR="00E00538" w:rsidRPr="00B237EB" w:rsidRDefault="00E00538" w:rsidP="00980165">
      <w:pPr>
        <w:pStyle w:val="Ttulo2"/>
        <w:rPr>
          <w:lang w:val="es-MX"/>
        </w:rPr>
      </w:pPr>
      <w:r w:rsidRPr="00B237EB">
        <w:rPr>
          <w:lang w:val="es-MX"/>
        </w:rPr>
        <w:t>Análisis de la situación en Perú</w:t>
      </w:r>
    </w:p>
    <w:p w:rsidR="00A5656E" w:rsidRPr="00B237EB" w:rsidRDefault="00A5656E" w:rsidP="00B237EB">
      <w:pPr>
        <w:pStyle w:val="Prrafodelista"/>
        <w:spacing w:line="360" w:lineRule="auto"/>
        <w:ind w:left="2062"/>
        <w:rPr>
          <w:rFonts w:cs="Arial"/>
          <w:lang w:val="es-MX"/>
        </w:rPr>
      </w:pPr>
    </w:p>
    <w:p w:rsidR="00E00538" w:rsidRPr="00B237EB" w:rsidRDefault="00E00538" w:rsidP="00980165">
      <w:pPr>
        <w:pStyle w:val="Ttulo3"/>
        <w:rPr>
          <w:lang w:val="es-MX"/>
        </w:rPr>
      </w:pPr>
      <w:r w:rsidRPr="00B237EB">
        <w:rPr>
          <w:lang w:val="es-MX"/>
        </w:rPr>
        <w:t>Situación Problemática</w:t>
      </w:r>
    </w:p>
    <w:p w:rsidR="00EA13E1" w:rsidRPr="00B237EB" w:rsidRDefault="00EA13E1" w:rsidP="00B237EB">
      <w:pPr>
        <w:pStyle w:val="Prrafodelista"/>
        <w:spacing w:line="360" w:lineRule="auto"/>
        <w:ind w:left="0"/>
        <w:rPr>
          <w:rFonts w:cs="Arial"/>
          <w:color w:val="000000"/>
          <w:lang w:val="es-MX"/>
        </w:rPr>
      </w:pPr>
      <w:r w:rsidRPr="00B237EB">
        <w:rPr>
          <w:rFonts w:cs="Arial"/>
          <w:color w:val="000000"/>
          <w:lang w:val="es-MX"/>
        </w:rPr>
        <w:t xml:space="preserve">* Si bien en los últimos años se han realizado importantes avances en el Perú respecto al acceso a servicios públicos y, en particular, a la energía, existe todavía un déficit de acceso adecuado a la energía en importantes segmentos de la población. El Grafico nos muestra la situación problemática que aún permanece en el país y sirve de base  para orientar la formulación de estrategias, programas y proyectos que se elaboren para </w:t>
      </w:r>
      <w:r w:rsidR="0082350B" w:rsidRPr="00B237EB">
        <w:rPr>
          <w:rFonts w:cs="Arial"/>
          <w:color w:val="000000"/>
          <w:lang w:val="es-MX"/>
        </w:rPr>
        <w:t>b</w:t>
      </w:r>
      <w:r w:rsidRPr="00B237EB">
        <w:rPr>
          <w:rFonts w:cs="Arial"/>
          <w:color w:val="000000"/>
          <w:lang w:val="es-MX"/>
        </w:rPr>
        <w:t>uscar la solución a tal situación.</w:t>
      </w:r>
    </w:p>
    <w:p w:rsidR="002A19FE" w:rsidRPr="00B237EB" w:rsidRDefault="00EA13E1"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En el acceso a la energía eléctrica se han generado avances significativos, sin embargo muy diferenciado entre lo urbano y lo rural. Según el INEI, la cobertura a nivel nacional pasó de un 72.1% a 89.7% entre los años 2001 y 2011; en el segmento rural el avance fue de 27.6% a 64.2%, </w:t>
      </w:r>
      <w:r w:rsidRPr="00B237EB">
        <w:rPr>
          <w:rFonts w:asciiTheme="minorHAnsi" w:hAnsiTheme="minorHAnsi" w:cs="Arial"/>
          <w:sz w:val="22"/>
          <w:szCs w:val="22"/>
        </w:rPr>
        <w:lastRenderedPageBreak/>
        <w:t xml:space="preserve">mientras que en el segmento urbano el incremento fue de 88.1% a 98.4% en este mismo período. </w:t>
      </w:r>
      <w:r w:rsidRPr="00B237EB">
        <w:rPr>
          <w:rFonts w:asciiTheme="minorHAnsi" w:hAnsiTheme="minorHAnsi" w:cs="Arial"/>
          <w:sz w:val="22"/>
          <w:szCs w:val="22"/>
          <w:lang w:eastAsia="es-MX"/>
        </w:rPr>
        <w:t>La electrificación rural de Perú enfrenta distintos desafíos tales como la lejanía, la dispersión de las casas, bajo consumo y bajo poder adquisitivo. Esta situación hace que los proyectos de electrificación rural en general sean poco atractivos para inversiones privadas y por consecuencia requieren de una participación más activa del Estado.</w:t>
      </w:r>
      <w:r w:rsidRPr="00B237EB">
        <w:rPr>
          <w:rFonts w:asciiTheme="minorHAnsi" w:hAnsiTheme="minorHAnsi" w:cs="Arial"/>
          <w:sz w:val="22"/>
          <w:szCs w:val="22"/>
          <w:lang w:eastAsia="es-MX"/>
        </w:rPr>
        <w:br/>
      </w:r>
      <w:r w:rsidRPr="00B237EB">
        <w:rPr>
          <w:rFonts w:asciiTheme="minorHAnsi" w:hAnsiTheme="minorHAnsi" w:cs="Arial"/>
          <w:sz w:val="22"/>
          <w:szCs w:val="22"/>
          <w:lang w:eastAsia="es-MX"/>
        </w:rPr>
        <w:br/>
        <w:t>*</w:t>
      </w:r>
      <w:r w:rsidRPr="00B237EB">
        <w:rPr>
          <w:rFonts w:asciiTheme="minorHAnsi" w:hAnsiTheme="minorHAnsi" w:cs="Arial"/>
          <w:sz w:val="22"/>
          <w:szCs w:val="22"/>
        </w:rPr>
        <w:t xml:space="preserve"> Si consideramos el tipo de energía utilizada con mayor frecuencia para la cocción de alimentos por condición de pobreza, se observa que hoy el 63.5% de los hogares en condiciones de pobreza extrema utiliza leña (versus 67.2% en el 2004) y sólo el 5% utiliza GLP (versus 2% en el 2004). En el caso de los hogares en condiciones de pobreza no extrema, el 41.2% utiliza leña (versus 42.5% en el 2004) y el 33.3% utiliza GLP (versus 33.6% en el 2004) para la cocción de alimentos.</w:t>
      </w:r>
    </w:p>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Las fuentes de energía para cocinar se </w:t>
      </w:r>
      <w:proofErr w:type="gramStart"/>
      <w:r w:rsidRPr="00B237EB">
        <w:rPr>
          <w:rFonts w:asciiTheme="minorHAnsi" w:hAnsiTheme="minorHAnsi" w:cs="Arial"/>
          <w:sz w:val="22"/>
          <w:szCs w:val="22"/>
        </w:rPr>
        <w:t>diversifica</w:t>
      </w:r>
      <w:proofErr w:type="gramEnd"/>
      <w:r w:rsidRPr="00B237EB">
        <w:rPr>
          <w:rFonts w:asciiTheme="minorHAnsi" w:hAnsiTheme="minorHAnsi" w:cs="Arial"/>
          <w:sz w:val="22"/>
          <w:szCs w:val="22"/>
        </w:rPr>
        <w:t xml:space="preserve"> de la siguiente manera</w:t>
      </w:r>
      <w:r w:rsidR="0082350B" w:rsidRPr="00B237EB">
        <w:rPr>
          <w:rStyle w:val="Refdenotaalpie"/>
          <w:rFonts w:asciiTheme="minorHAnsi" w:hAnsiTheme="minorHAnsi" w:cs="Arial"/>
          <w:sz w:val="22"/>
          <w:szCs w:val="22"/>
        </w:rPr>
        <w:footnoteReference w:id="1"/>
      </w:r>
      <w:r w:rsidRPr="00B237EB">
        <w:rPr>
          <w:rFonts w:asciiTheme="minorHAnsi" w:hAnsiTheme="minorHAnsi" w:cs="Arial"/>
          <w:sz w:val="22"/>
          <w:szCs w:val="22"/>
        </w:rPr>
        <w:t xml:space="preserve">: </w:t>
      </w:r>
      <w:r w:rsidRPr="00B237EB">
        <w:rPr>
          <w:rFonts w:asciiTheme="minorHAnsi" w:hAnsiTheme="minorHAnsi" w:cs="Arial"/>
          <w:sz w:val="22"/>
          <w:szCs w:val="22"/>
        </w:rPr>
        <w:br/>
      </w:r>
    </w:p>
    <w:p w:rsidR="002A19FE" w:rsidRPr="00B237EB" w:rsidRDefault="002A19FE" w:rsidP="00B237EB">
      <w:pPr>
        <w:pStyle w:val="Default"/>
        <w:spacing w:line="360" w:lineRule="auto"/>
        <w:rPr>
          <w:rFonts w:asciiTheme="minorHAnsi" w:hAnsiTheme="minorHAnsi" w:cs="Arial"/>
          <w:b/>
          <w:sz w:val="22"/>
          <w:szCs w:val="22"/>
        </w:rPr>
      </w:pPr>
      <w:r w:rsidRPr="00B237EB">
        <w:rPr>
          <w:rFonts w:asciiTheme="minorHAnsi" w:hAnsiTheme="minorHAnsi" w:cs="Arial"/>
          <w:b/>
          <w:sz w:val="22"/>
          <w:szCs w:val="22"/>
        </w:rPr>
        <w:t xml:space="preserve">Fuente de energía    Nacional </w:t>
      </w:r>
      <w:r w:rsidRPr="00B237EB">
        <w:rPr>
          <w:rFonts w:asciiTheme="minorHAnsi" w:hAnsiTheme="minorHAnsi" w:cs="Arial"/>
          <w:b/>
          <w:sz w:val="22"/>
          <w:szCs w:val="22"/>
        </w:rPr>
        <w:tab/>
      </w:r>
      <w:r w:rsidRPr="00B237EB">
        <w:rPr>
          <w:rFonts w:asciiTheme="minorHAnsi" w:hAnsiTheme="minorHAnsi" w:cs="Arial"/>
          <w:b/>
          <w:sz w:val="22"/>
          <w:szCs w:val="22"/>
        </w:rPr>
        <w:tab/>
        <w:t xml:space="preserve">Rural </w:t>
      </w:r>
    </w:p>
    <w:tbl>
      <w:tblPr>
        <w:tblW w:w="0" w:type="auto"/>
        <w:tblBorders>
          <w:top w:val="nil"/>
          <w:left w:val="nil"/>
          <w:bottom w:val="nil"/>
          <w:right w:val="nil"/>
        </w:tblBorders>
        <w:tblLayout w:type="fixed"/>
        <w:tblLook w:val="0000" w:firstRow="0" w:lastRow="0" w:firstColumn="0" w:lastColumn="0" w:noHBand="0" w:noVBand="0"/>
      </w:tblPr>
      <w:tblGrid>
        <w:gridCol w:w="2025"/>
        <w:gridCol w:w="2025"/>
        <w:gridCol w:w="2025"/>
      </w:tblGrid>
      <w:tr w:rsidR="002A19FE" w:rsidRPr="00B237EB">
        <w:trPr>
          <w:trHeight w:val="106"/>
        </w:trPr>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Cs/>
                <w:sz w:val="22"/>
                <w:szCs w:val="22"/>
              </w:rPr>
              <w:t xml:space="preserve">Leña </w:t>
            </w:r>
          </w:p>
        </w:tc>
        <w:tc>
          <w:tcPr>
            <w:tcW w:w="2025" w:type="dxa"/>
          </w:tcPr>
          <w:p w:rsidR="002A19FE" w:rsidRPr="00B237EB" w:rsidRDefault="0082350B"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2A19FE" w:rsidRPr="00B237EB">
              <w:rPr>
                <w:rFonts w:asciiTheme="minorHAnsi" w:hAnsiTheme="minorHAnsi" w:cs="Arial"/>
                <w:sz w:val="22"/>
                <w:szCs w:val="22"/>
              </w:rPr>
              <w:t xml:space="preserve">2 036 901 </w:t>
            </w:r>
          </w:p>
        </w:tc>
        <w:tc>
          <w:tcPr>
            <w:tcW w:w="2025" w:type="dxa"/>
          </w:tcPr>
          <w:p w:rsidR="002A19FE" w:rsidRPr="00B237EB" w:rsidRDefault="0082350B"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2A19FE" w:rsidRPr="00B237EB">
              <w:rPr>
                <w:rFonts w:asciiTheme="minorHAnsi" w:hAnsiTheme="minorHAnsi" w:cs="Arial"/>
                <w:sz w:val="22"/>
                <w:szCs w:val="22"/>
              </w:rPr>
              <w:t xml:space="preserve">1 255 196 </w:t>
            </w:r>
          </w:p>
        </w:tc>
      </w:tr>
      <w:tr w:rsidR="002A19FE" w:rsidRPr="00B237EB">
        <w:trPr>
          <w:trHeight w:val="106"/>
        </w:trPr>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Cs/>
                <w:sz w:val="22"/>
                <w:szCs w:val="22"/>
              </w:rPr>
              <w:t xml:space="preserve">Bosta/ Estiércol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282 660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  235 765 </w:t>
            </w:r>
          </w:p>
        </w:tc>
      </w:tr>
      <w:tr w:rsidR="002A19FE" w:rsidRPr="00B237EB">
        <w:trPr>
          <w:trHeight w:val="106"/>
        </w:trPr>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Cs/>
                <w:sz w:val="22"/>
                <w:szCs w:val="22"/>
              </w:rPr>
              <w:t xml:space="preserve">Carbón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 170 643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  13 986 </w:t>
            </w:r>
          </w:p>
        </w:tc>
      </w:tr>
      <w:tr w:rsidR="002A19FE" w:rsidRPr="00B237EB">
        <w:trPr>
          <w:trHeight w:val="106"/>
        </w:trPr>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Cs/>
                <w:sz w:val="22"/>
                <w:szCs w:val="22"/>
              </w:rPr>
              <w:t xml:space="preserve">Kerosene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199 860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sz w:val="22"/>
                <w:szCs w:val="22"/>
              </w:rPr>
              <w:t xml:space="preserve">   </w:t>
            </w:r>
            <w:r w:rsidR="0082350B" w:rsidRPr="00B237EB">
              <w:rPr>
                <w:rFonts w:asciiTheme="minorHAnsi" w:hAnsiTheme="minorHAnsi" w:cs="Arial"/>
                <w:sz w:val="22"/>
                <w:szCs w:val="22"/>
              </w:rPr>
              <w:t xml:space="preserve"> </w:t>
            </w:r>
            <w:r w:rsidRPr="00B237EB">
              <w:rPr>
                <w:rFonts w:asciiTheme="minorHAnsi" w:hAnsiTheme="minorHAnsi" w:cs="Arial"/>
                <w:sz w:val="22"/>
                <w:szCs w:val="22"/>
              </w:rPr>
              <w:t xml:space="preserve">    6 017 </w:t>
            </w:r>
          </w:p>
        </w:tc>
      </w:tr>
      <w:tr w:rsidR="002A19FE" w:rsidRPr="00B237EB">
        <w:trPr>
          <w:trHeight w:val="114"/>
        </w:trPr>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
                <w:bCs/>
                <w:sz w:val="22"/>
                <w:szCs w:val="22"/>
              </w:rPr>
              <w:t xml:space="preserve">Total Hogares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
                <w:bCs/>
                <w:sz w:val="22"/>
                <w:szCs w:val="22"/>
              </w:rPr>
              <w:t xml:space="preserve">2 690 064 </w:t>
            </w:r>
          </w:p>
        </w:tc>
        <w:tc>
          <w:tcPr>
            <w:tcW w:w="2025" w:type="dxa"/>
          </w:tcPr>
          <w:p w:rsidR="002A19FE" w:rsidRPr="00B237EB" w:rsidRDefault="002A19FE" w:rsidP="00B237EB">
            <w:pPr>
              <w:pStyle w:val="Default"/>
              <w:spacing w:line="360" w:lineRule="auto"/>
              <w:rPr>
                <w:rFonts w:asciiTheme="minorHAnsi" w:hAnsiTheme="minorHAnsi" w:cs="Arial"/>
                <w:sz w:val="22"/>
                <w:szCs w:val="22"/>
              </w:rPr>
            </w:pPr>
            <w:r w:rsidRPr="00B237EB">
              <w:rPr>
                <w:rFonts w:asciiTheme="minorHAnsi" w:hAnsiTheme="minorHAnsi" w:cs="Arial"/>
                <w:b/>
                <w:bCs/>
                <w:sz w:val="22"/>
                <w:szCs w:val="22"/>
              </w:rPr>
              <w:t xml:space="preserve">1 510 964 </w:t>
            </w:r>
          </w:p>
        </w:tc>
      </w:tr>
    </w:tbl>
    <w:p w:rsidR="00EA13E1" w:rsidRPr="00B237EB" w:rsidRDefault="00EA13E1" w:rsidP="00B237EB">
      <w:pPr>
        <w:pStyle w:val="Prrafodelista"/>
        <w:spacing w:line="360" w:lineRule="auto"/>
        <w:ind w:left="0"/>
        <w:rPr>
          <w:rFonts w:cs="Arial"/>
        </w:rPr>
      </w:pPr>
      <w:r w:rsidRPr="00B237EB">
        <w:rPr>
          <w:rFonts w:cs="Arial"/>
        </w:rPr>
        <w:br/>
      </w:r>
      <w:r w:rsidRPr="00B237EB">
        <w:rPr>
          <w:rFonts w:cs="Arial"/>
          <w:lang w:eastAsia="es-MX"/>
        </w:rPr>
        <w:br/>
        <w:t xml:space="preserve">* </w:t>
      </w:r>
      <w:r w:rsidRPr="00B237EB">
        <w:rPr>
          <w:rFonts w:cs="Arial"/>
        </w:rPr>
        <w:t>Las fuentes de electricidad al 2014 se estiman así: gas natural 50.7%, biomasa/biogás 0.3%, solar y eólica 1.8% e hidroeléctrica 47.1%</w:t>
      </w:r>
      <w:r w:rsidRPr="00B237EB">
        <w:rPr>
          <w:rStyle w:val="Refdenotaalpie"/>
          <w:rFonts w:cs="Arial"/>
        </w:rPr>
        <w:footnoteReference w:id="2"/>
      </w:r>
      <w:r w:rsidRPr="00B237EB">
        <w:rPr>
          <w:rFonts w:cs="Arial"/>
        </w:rPr>
        <w:t>.  A pesar de que en la actualidad hay una tendencia clara de mayor atención a las fuentes renovables, aún falta mucho camino por recorrer para que las energías alternativas tengan un uso mayor.</w:t>
      </w:r>
      <w:r w:rsidRPr="00B237EB">
        <w:rPr>
          <w:rFonts w:cs="Arial"/>
        </w:rPr>
        <w:br/>
      </w:r>
      <w:r w:rsidRPr="00B237EB">
        <w:rPr>
          <w:rFonts w:cs="Arial"/>
        </w:rPr>
        <w:br/>
        <w:t xml:space="preserve">* El 30.2 % de la población peruana pobre prepara sus alimentos a fuego abierto, inhalando un “cóctel” de contaminantes. Según el Censo Nacional 2007, un total de 2 millones 36 mil 901 familias cocinan quemando biomasa como combustible; es decir, leña o bosta. La presencia de partículas contaminantes al interior de las viviendas de manera prolongada por la quema diaria de </w:t>
      </w:r>
      <w:r w:rsidRPr="00B237EB">
        <w:rPr>
          <w:rFonts w:cs="Arial"/>
        </w:rPr>
        <w:lastRenderedPageBreak/>
        <w:t>biomasa para cocinar, desencadena Infecciones Respiratorias Agudas (</w:t>
      </w:r>
      <w:proofErr w:type="spellStart"/>
      <w:r w:rsidRPr="00B237EB">
        <w:rPr>
          <w:rFonts w:cs="Arial"/>
        </w:rPr>
        <w:t>IRA’s</w:t>
      </w:r>
      <w:proofErr w:type="spellEnd"/>
      <w:r w:rsidRPr="00B237EB">
        <w:rPr>
          <w:rFonts w:cs="Arial"/>
        </w:rPr>
        <w:t>), afecta el estado nutricional de los niños, generan cataratas, ceguera, problemas en el embarazo y pueden ser fuente de cáncer</w:t>
      </w:r>
      <w:r w:rsidRPr="00B237EB">
        <w:rPr>
          <w:rStyle w:val="Refdenotaalpie"/>
          <w:rFonts w:cs="Arial"/>
        </w:rPr>
        <w:footnoteReference w:id="3"/>
      </w:r>
      <w:r w:rsidRPr="00B237EB">
        <w:rPr>
          <w:rFonts w:cs="Arial"/>
        </w:rPr>
        <w:t xml:space="preserve">. </w:t>
      </w:r>
      <w:r w:rsidRPr="00B237EB">
        <w:rPr>
          <w:rFonts w:cs="Arial"/>
        </w:rPr>
        <w:br/>
      </w:r>
      <w:r w:rsidRPr="00B237EB">
        <w:rPr>
          <w:rFonts w:cs="Arial"/>
        </w:rPr>
        <w:br/>
        <w:t xml:space="preserve">* Una familia con una cocina tradicional consume aproximadamente 10 kg de leña por día. Por cada kg de leña consumido se emite a la atmósfera 1.8 kg de CO2, lo que en un año equivale a 6.6 toneladas de CO2 emitido al ambiente. El </w:t>
      </w:r>
      <w:r w:rsidR="00887B61" w:rsidRPr="00B237EB">
        <w:rPr>
          <w:rFonts w:cs="Arial"/>
        </w:rPr>
        <w:t>continúo</w:t>
      </w:r>
      <w:r w:rsidRPr="00B237EB">
        <w:rPr>
          <w:rFonts w:cs="Arial"/>
        </w:rPr>
        <w:t xml:space="preserve"> uso de leña suma negativamente a la emisión de Gases de Efecto Invernadero (GEI), impactando el planeta y la calidad de vida de las personas que lo habitan. </w:t>
      </w:r>
      <w:proofErr w:type="spellStart"/>
      <w:r w:rsidRPr="00B237EB">
        <w:rPr>
          <w:rFonts w:cs="Arial"/>
        </w:rPr>
        <w:t>Microsol</w:t>
      </w:r>
      <w:proofErr w:type="spellEnd"/>
      <w:r w:rsidRPr="00B237EB">
        <w:rPr>
          <w:rFonts w:cs="Arial"/>
        </w:rPr>
        <w:t xml:space="preserve"> informa que en Perú se emite entre 1 y 3 toneladas de CO2 equivalente por cocina</w:t>
      </w:r>
      <w:r w:rsidRPr="00B237EB">
        <w:rPr>
          <w:rStyle w:val="Refdenotaalpie"/>
          <w:rFonts w:cs="Arial"/>
        </w:rPr>
        <w:footnoteReference w:id="4"/>
      </w:r>
      <w:r w:rsidRPr="00B237EB">
        <w:rPr>
          <w:rFonts w:cs="Arial"/>
        </w:rPr>
        <w:t>. Esto depende de la calidad de la cocina y del combustible utilizado.</w:t>
      </w:r>
      <w:r w:rsidRPr="00B237EB">
        <w:rPr>
          <w:rFonts w:cs="Arial"/>
        </w:rPr>
        <w:br/>
      </w:r>
      <w:r w:rsidRPr="00B237EB">
        <w:rPr>
          <w:rFonts w:cs="Arial"/>
        </w:rPr>
        <w:br/>
        <w:t>* A pesar de la importancia de la agricultura campesina en el Perú, esta sigue enfrentada a bajos niveles de desarrollo, baja productividad y baja rentabilidad por las dificultades de conexión al mercado, poca mecanización, escasa transformación de los productos y baja conectividad para mejorar la comunicación y el nivel de información. L</w:t>
      </w:r>
      <w:r w:rsidRPr="00B237EB">
        <w:rPr>
          <w:rFonts w:cs="Arial"/>
          <w:color w:val="222222"/>
          <w:shd w:val="clear" w:color="auto" w:fill="FFFFFF"/>
        </w:rPr>
        <w:t>a superficie agropecuaria tiende cada vez más a la fragmentación, revelando que</w:t>
      </w:r>
      <w:r w:rsidRPr="00B237EB">
        <w:rPr>
          <w:rStyle w:val="apple-converted-space"/>
          <w:rFonts w:cs="Arial"/>
          <w:color w:val="222222"/>
          <w:shd w:val="clear" w:color="auto" w:fill="FFFFFF"/>
        </w:rPr>
        <w:t> </w:t>
      </w:r>
      <w:r w:rsidRPr="00B237EB">
        <w:rPr>
          <w:rStyle w:val="Textoennegrita"/>
          <w:rFonts w:cs="Arial"/>
          <w:b w:val="0"/>
          <w:color w:val="222222"/>
          <w:bdr w:val="none" w:sz="0" w:space="0" w:color="auto" w:frame="1"/>
          <w:shd w:val="clear" w:color="auto" w:fill="FFFFFF"/>
        </w:rPr>
        <w:t>1.811.000 unidades agropecuarias</w:t>
      </w:r>
      <w:r w:rsidRPr="00B237EB">
        <w:rPr>
          <w:rStyle w:val="apple-converted-space"/>
          <w:rFonts w:cs="Arial"/>
          <w:b/>
          <w:color w:val="222222"/>
          <w:shd w:val="clear" w:color="auto" w:fill="FFFFFF"/>
        </w:rPr>
        <w:t> </w:t>
      </w:r>
      <w:r w:rsidRPr="00B237EB">
        <w:rPr>
          <w:rFonts w:cs="Arial"/>
          <w:color w:val="222222"/>
          <w:shd w:val="clear" w:color="auto" w:fill="FFFFFF"/>
        </w:rPr>
        <w:t>poseen menos de 5 hectáreas de terreno. 40% de estos trabajadores no se abastecen con su trabajo en el agro y tienen que complementar sus ingresos realizando otras actividades que los lleva a migrar estacionalmente. Las familias campesinas están dispersas y tienen hasta ahora escaso accesos a fuentes de energía.</w:t>
      </w:r>
    </w:p>
    <w:p w:rsidR="00EA13E1" w:rsidRPr="00B237EB" w:rsidRDefault="00EA13E1" w:rsidP="00B237EB">
      <w:pPr>
        <w:pStyle w:val="Prrafodelista"/>
        <w:spacing w:line="360" w:lineRule="auto"/>
        <w:ind w:left="0"/>
        <w:rPr>
          <w:rFonts w:cs="Arial"/>
        </w:rPr>
      </w:pPr>
      <w:r w:rsidRPr="00B237EB">
        <w:rPr>
          <w:rFonts w:cs="Arial"/>
          <w:color w:val="222222"/>
          <w:shd w:val="clear" w:color="auto" w:fill="FFFFFF"/>
        </w:rPr>
        <w:t>* En Perú, como en los demás países de la región se presentan muchos mercados imperfectos e incompletos. Los mercados rurales revisten está característica por las asimetrías y faltas de información, los altos costos de transacción y la falta de crédito y seguros para nuevos pequeños negocios. El mercado energético para pequeños proveedores de energía, sobre todo el de las renovables, cae dentro de esta categoría. El Estado tiene que intervenir para desarrollarlos.</w:t>
      </w:r>
    </w:p>
    <w:p w:rsidR="00EA13E1" w:rsidRPr="00B237EB" w:rsidRDefault="00EA13E1" w:rsidP="00B237EB">
      <w:pPr>
        <w:pStyle w:val="Prrafodelista"/>
        <w:spacing w:line="360" w:lineRule="auto"/>
        <w:ind w:left="0"/>
        <w:rPr>
          <w:rFonts w:cs="Arial"/>
        </w:rPr>
      </w:pPr>
      <w:r w:rsidRPr="00B237EB">
        <w:rPr>
          <w:rFonts w:cs="Arial"/>
        </w:rPr>
        <w:t xml:space="preserve">* La administración pública peruana tiene varias dificultades para lograr altos rendimientos en la ejecución de las políticas públicas: alta burocratización, centralización, alta rotación de personal, </w:t>
      </w:r>
      <w:r w:rsidRPr="00B237EB">
        <w:rPr>
          <w:rFonts w:cs="Arial"/>
        </w:rPr>
        <w:lastRenderedPageBreak/>
        <w:t>falta de coordinación y deficiente cooperación. Unido a esto está la falta de conocimiento y habilidades de los funcionarios para motivar innovación y eficiencia.</w:t>
      </w:r>
    </w:p>
    <w:p w:rsidR="00EA13E1" w:rsidRPr="00B237EB" w:rsidRDefault="00EA13E1" w:rsidP="00B237EB">
      <w:pPr>
        <w:pStyle w:val="Prrafodelista"/>
        <w:spacing w:line="360" w:lineRule="auto"/>
        <w:ind w:left="0"/>
        <w:rPr>
          <w:rFonts w:cs="Arial"/>
        </w:rPr>
      </w:pPr>
      <w:r w:rsidRPr="00B237EB">
        <w:rPr>
          <w:rFonts w:cs="Arial"/>
        </w:rPr>
        <w:t>* En el campo de los efectos se debe mencionar la persistencia de los altos niveles de pobreza y desigualdad, sobre todo en las zonas rurales alejadas, destacándose dentro de este grupo las poblaciones indígenas y al interior de las familias la situación de las mujeres y los jóvenes. A pesar de las buenas cifras de crecimiento  a nivel macroeconómico, la pobreza habría pasado de un 54.8% en el año 2001 a 31.3% en el 2010</w:t>
      </w:r>
      <w:r w:rsidRPr="00B237EB">
        <w:rPr>
          <w:rStyle w:val="Refdenotaalpie"/>
          <w:rFonts w:cs="Arial"/>
        </w:rPr>
        <w:footnoteReference w:id="5"/>
      </w:r>
      <w:r w:rsidRPr="00B237EB">
        <w:rPr>
          <w:rFonts w:cs="Arial"/>
        </w:rPr>
        <w:t>, La CEPAL indica que para 2014 ya había caído al 24%</w:t>
      </w:r>
      <w:r w:rsidRPr="00B237EB">
        <w:rPr>
          <w:rStyle w:val="Refdenotaalpie"/>
          <w:rFonts w:cs="Arial"/>
        </w:rPr>
        <w:footnoteReference w:id="6"/>
      </w:r>
      <w:r w:rsidRPr="00B237EB">
        <w:rPr>
          <w:rFonts w:cs="Arial"/>
        </w:rPr>
        <w:t xml:space="preserve">. Este crecimiento no habría reducido de manera significativa el nivel de desigualdad, se calcula que el índice de </w:t>
      </w:r>
      <w:proofErr w:type="spellStart"/>
      <w:r w:rsidRPr="00B237EB">
        <w:rPr>
          <w:rFonts w:cs="Arial"/>
        </w:rPr>
        <w:t>Gini</w:t>
      </w:r>
      <w:proofErr w:type="spellEnd"/>
      <w:r w:rsidRPr="00B237EB">
        <w:rPr>
          <w:rFonts w:cs="Arial"/>
        </w:rPr>
        <w:t xml:space="preserve"> en el sector rural es de 0.6</w:t>
      </w:r>
      <w:r w:rsidR="00F90812" w:rsidRPr="00B237EB">
        <w:rPr>
          <w:rFonts w:cs="Arial"/>
        </w:rPr>
        <w:t>, aunque en promedio ha disminuido a 0.49</w:t>
      </w:r>
      <w:r w:rsidRPr="00B237EB">
        <w:rPr>
          <w:rFonts w:cs="Arial"/>
        </w:rPr>
        <w:t>. En las zonas rurales, la pobreza alcanza hasta el  65%. La situación más extrema se da en la sierra rural, con un 73% de la población en situación de pobreza y la mayor concentración de pobres extremos (40.6%)</w:t>
      </w:r>
      <w:r w:rsidRPr="00B237EB">
        <w:rPr>
          <w:rStyle w:val="Refdenotaalpie"/>
          <w:rFonts w:cs="Arial"/>
        </w:rPr>
        <w:footnoteReference w:id="7"/>
      </w:r>
      <w:r w:rsidRPr="00B237EB">
        <w:rPr>
          <w:rFonts w:cs="Arial"/>
        </w:rPr>
        <w:t>. Además, la brecha y la severidad de la pobreza en el sector rural duplican los valores del total nacional. La población que depende en alto grado de la agricultura tradicional, escasamente diversificada, es la más pobre.</w:t>
      </w:r>
      <w:r w:rsidR="00F90812" w:rsidRPr="00B237EB">
        <w:rPr>
          <w:rFonts w:cs="Arial"/>
        </w:rPr>
        <w:t xml:space="preserve"> La desigualdad es muy alta y afecta especialmente a las mujeres y jóvenes rurales.</w:t>
      </w:r>
    </w:p>
    <w:p w:rsidR="00EA13E1" w:rsidRPr="00B237EB" w:rsidRDefault="00EA13E1" w:rsidP="00B237EB">
      <w:pPr>
        <w:pStyle w:val="Sinespaciado"/>
        <w:spacing w:line="360" w:lineRule="auto"/>
        <w:rPr>
          <w:rFonts w:eastAsia="Times New Roman" w:cs="Arial"/>
          <w:color w:val="000000"/>
          <w:lang w:val="es-MX" w:eastAsia="es-MX"/>
        </w:rPr>
      </w:pPr>
      <w:r w:rsidRPr="00B237EB">
        <w:rPr>
          <w:rFonts w:eastAsia="Times New Roman" w:cs="Arial"/>
          <w:color w:val="000000"/>
          <w:lang w:val="es-MX" w:eastAsia="es-MX"/>
        </w:rPr>
        <w:t xml:space="preserve">* Otro problemas encadenado con mucho de los anteriores es la falta de información oportuna para los grupos destinatarios y los potenciales proveedores en cuanto a las políticas y las tecnologías disponibles. </w:t>
      </w:r>
    </w:p>
    <w:p w:rsidR="00EA13E1" w:rsidRPr="00B237EB" w:rsidRDefault="00EA13E1" w:rsidP="00B237EB">
      <w:pPr>
        <w:pStyle w:val="Sinespaciado"/>
        <w:spacing w:line="360" w:lineRule="auto"/>
        <w:rPr>
          <w:rFonts w:eastAsia="Times New Roman" w:cs="Arial"/>
          <w:color w:val="000000"/>
          <w:lang w:val="es-MX" w:eastAsia="es-MX"/>
        </w:rPr>
      </w:pPr>
    </w:p>
    <w:p w:rsidR="00A43917" w:rsidRPr="00B237EB" w:rsidRDefault="00A43917" w:rsidP="00B237EB">
      <w:pPr>
        <w:pStyle w:val="Sinespaciado"/>
        <w:spacing w:line="360" w:lineRule="auto"/>
        <w:rPr>
          <w:rFonts w:eastAsia="Times New Roman" w:cs="Arial"/>
          <w:color w:val="000000"/>
          <w:lang w:val="es-MX" w:eastAsia="es-MX"/>
        </w:rPr>
      </w:pPr>
    </w:p>
    <w:p w:rsidR="00A43917" w:rsidRPr="00B237EB" w:rsidRDefault="00A43917" w:rsidP="00B237EB">
      <w:pPr>
        <w:pStyle w:val="Sinespaciado"/>
        <w:spacing w:line="360" w:lineRule="auto"/>
        <w:rPr>
          <w:rFonts w:eastAsia="Times New Roman" w:cs="Arial"/>
          <w:color w:val="000000"/>
          <w:lang w:val="es-MX" w:eastAsia="es-MX"/>
        </w:rPr>
      </w:pPr>
    </w:p>
    <w:p w:rsidR="00A43917" w:rsidRPr="00B237EB" w:rsidRDefault="00A43917" w:rsidP="00B237EB">
      <w:pPr>
        <w:pStyle w:val="Sinespaciado"/>
        <w:spacing w:line="360" w:lineRule="auto"/>
        <w:rPr>
          <w:rFonts w:eastAsia="Times New Roman" w:cs="Arial"/>
          <w:color w:val="000000"/>
          <w:lang w:val="es-MX" w:eastAsia="es-MX"/>
        </w:rPr>
      </w:pPr>
    </w:p>
    <w:p w:rsidR="004558BA" w:rsidRPr="00B237EB" w:rsidRDefault="004558BA" w:rsidP="00B237EB">
      <w:pPr>
        <w:pStyle w:val="Sinespaciado"/>
        <w:spacing w:line="360" w:lineRule="auto"/>
        <w:rPr>
          <w:rFonts w:eastAsia="Times New Roman" w:cs="Arial"/>
          <w:color w:val="000000"/>
          <w:lang w:val="es-MX" w:eastAsia="es-MX"/>
        </w:rPr>
      </w:pPr>
    </w:p>
    <w:p w:rsidR="004558BA" w:rsidRPr="00B237EB" w:rsidRDefault="004558BA" w:rsidP="00B237EB">
      <w:pPr>
        <w:pStyle w:val="Sinespaciado"/>
        <w:spacing w:line="360" w:lineRule="auto"/>
        <w:rPr>
          <w:rFonts w:eastAsia="Times New Roman" w:cs="Arial"/>
          <w:color w:val="000000"/>
          <w:lang w:val="es-MX" w:eastAsia="es-MX"/>
        </w:rPr>
      </w:pPr>
    </w:p>
    <w:p w:rsidR="004558BA" w:rsidRPr="00B237EB" w:rsidRDefault="004558BA" w:rsidP="00B237EB">
      <w:pPr>
        <w:pStyle w:val="Sinespaciado"/>
        <w:spacing w:line="360" w:lineRule="auto"/>
        <w:rPr>
          <w:rFonts w:eastAsia="Times New Roman" w:cs="Arial"/>
          <w:color w:val="000000"/>
          <w:lang w:val="es-MX" w:eastAsia="es-MX"/>
        </w:rPr>
      </w:pPr>
    </w:p>
    <w:p w:rsidR="00A43917" w:rsidRPr="00B237EB" w:rsidRDefault="00A43917" w:rsidP="00B237EB">
      <w:pPr>
        <w:pStyle w:val="Sinespaciado"/>
        <w:spacing w:line="360" w:lineRule="auto"/>
        <w:rPr>
          <w:rFonts w:eastAsia="Times New Roman" w:cs="Arial"/>
          <w:color w:val="000000"/>
          <w:lang w:val="es-MX" w:eastAsia="es-MX"/>
        </w:rPr>
      </w:pPr>
    </w:p>
    <w:p w:rsidR="00A43917" w:rsidRPr="00B237EB" w:rsidRDefault="00A43917" w:rsidP="00B237EB">
      <w:pPr>
        <w:pStyle w:val="Sinespaciado"/>
        <w:spacing w:line="360" w:lineRule="auto"/>
        <w:rPr>
          <w:rFonts w:eastAsia="Times New Roman" w:cs="Arial"/>
          <w:color w:val="000000"/>
          <w:lang w:val="es-MX" w:eastAsia="es-MX"/>
        </w:rPr>
      </w:pPr>
    </w:p>
    <w:p w:rsidR="00EA13E1" w:rsidRPr="00B237EB" w:rsidRDefault="00EA13E1" w:rsidP="00B237EB">
      <w:pPr>
        <w:pStyle w:val="Sinespaciado"/>
        <w:spacing w:line="360" w:lineRule="auto"/>
        <w:ind w:left="360"/>
        <w:rPr>
          <w:rFonts w:eastAsia="Times New Roman" w:cs="Arial"/>
          <w:color w:val="000000"/>
          <w:lang w:val="es-MX" w:eastAsia="es-MX"/>
        </w:rPr>
      </w:pPr>
    </w:p>
    <w:p w:rsidR="00EA13E1" w:rsidRPr="00B237EB" w:rsidRDefault="00EA13E1" w:rsidP="00B237EB">
      <w:pPr>
        <w:pStyle w:val="Prrafodelista"/>
        <w:spacing w:line="360" w:lineRule="auto"/>
        <w:ind w:left="360"/>
        <w:rPr>
          <w:rFonts w:cs="Arial"/>
        </w:rPr>
      </w:pPr>
      <w:r w:rsidRPr="00B237EB">
        <w:rPr>
          <w:rFonts w:cs="Arial"/>
          <w:noProof/>
          <w:lang w:val="es-MX" w:eastAsia="es-MX"/>
        </w:rPr>
        <w:lastRenderedPageBreak/>
        <mc:AlternateContent>
          <mc:Choice Requires="wps">
            <w:drawing>
              <wp:anchor distT="0" distB="0" distL="114300" distR="114300" simplePos="0" relativeHeight="251772928" behindDoc="0" locked="0" layoutInCell="1" allowOverlap="1" wp14:anchorId="7A0D20DC" wp14:editId="64B29BB8">
                <wp:simplePos x="0" y="0"/>
                <wp:positionH relativeFrom="column">
                  <wp:posOffset>1430152</wp:posOffset>
                </wp:positionH>
                <wp:positionV relativeFrom="paragraph">
                  <wp:posOffset>7174530</wp:posOffset>
                </wp:positionV>
                <wp:extent cx="1828800" cy="396815"/>
                <wp:effectExtent l="0" t="0" r="57150" b="80010"/>
                <wp:wrapNone/>
                <wp:docPr id="301" name="301 Conector recto de flecha"/>
                <wp:cNvGraphicFramePr/>
                <a:graphic xmlns:a="http://schemas.openxmlformats.org/drawingml/2006/main">
                  <a:graphicData uri="http://schemas.microsoft.com/office/word/2010/wordprocessingShape">
                    <wps:wsp>
                      <wps:cNvCnPr/>
                      <wps:spPr>
                        <a:xfrm>
                          <a:off x="0" y="0"/>
                          <a:ext cx="1828800" cy="3968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301 Conector recto de flecha" o:spid="_x0000_s1026" type="#_x0000_t32" style="position:absolute;margin-left:112.6pt;margin-top:564.9pt;width:2in;height:31.2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6784" behindDoc="0" locked="0" layoutInCell="1" allowOverlap="1" wp14:anchorId="330CCF2A" wp14:editId="0D7458A0">
                <wp:simplePos x="0" y="0"/>
                <wp:positionH relativeFrom="column">
                  <wp:posOffset>1412240</wp:posOffset>
                </wp:positionH>
                <wp:positionV relativeFrom="paragraph">
                  <wp:posOffset>7336526</wp:posOffset>
                </wp:positionV>
                <wp:extent cx="1863090" cy="361950"/>
                <wp:effectExtent l="38100" t="76200" r="22860" b="19050"/>
                <wp:wrapNone/>
                <wp:docPr id="295" name="295 Conector recto de flecha"/>
                <wp:cNvGraphicFramePr/>
                <a:graphic xmlns:a="http://schemas.openxmlformats.org/drawingml/2006/main">
                  <a:graphicData uri="http://schemas.microsoft.com/office/word/2010/wordprocessingShape">
                    <wps:wsp>
                      <wps:cNvCnPr/>
                      <wps:spPr>
                        <a:xfrm flipH="1" flipV="1">
                          <a:off x="0" y="0"/>
                          <a:ext cx="1863090" cy="3619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5 Conector recto de flecha" o:spid="_x0000_s1026" type="#_x0000_t32" style="position:absolute;margin-left:111.2pt;margin-top:577.7pt;width:146.7pt;height:28.5pt;flip:x y;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71904" behindDoc="0" locked="0" layoutInCell="1" allowOverlap="1" wp14:anchorId="4378A7D9" wp14:editId="06CC12BE">
                <wp:simplePos x="0" y="0"/>
                <wp:positionH relativeFrom="column">
                  <wp:posOffset>584763</wp:posOffset>
                </wp:positionH>
                <wp:positionV relativeFrom="paragraph">
                  <wp:posOffset>5923196</wp:posOffset>
                </wp:positionV>
                <wp:extent cx="8627" cy="820013"/>
                <wp:effectExtent l="95250" t="0" r="67945" b="56515"/>
                <wp:wrapNone/>
                <wp:docPr id="300" name="300 Conector recto de flecha"/>
                <wp:cNvGraphicFramePr/>
                <a:graphic xmlns:a="http://schemas.openxmlformats.org/drawingml/2006/main">
                  <a:graphicData uri="http://schemas.microsoft.com/office/word/2010/wordprocessingShape">
                    <wps:wsp>
                      <wps:cNvCnPr/>
                      <wps:spPr>
                        <a:xfrm flipH="1">
                          <a:off x="0" y="0"/>
                          <a:ext cx="8627" cy="820013"/>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00 Conector recto de flecha" o:spid="_x0000_s1026" type="#_x0000_t32" style="position:absolute;margin-left:46.05pt;margin-top:466.4pt;width:.7pt;height:64.55pt;flip:x;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70880" behindDoc="0" locked="0" layoutInCell="1" allowOverlap="1" wp14:anchorId="5DF7AD82" wp14:editId="01C82DB2">
                <wp:simplePos x="0" y="0"/>
                <wp:positionH relativeFrom="column">
                  <wp:posOffset>852182</wp:posOffset>
                </wp:positionH>
                <wp:positionV relativeFrom="paragraph">
                  <wp:posOffset>5923196</wp:posOffset>
                </wp:positionV>
                <wp:extent cx="2406506" cy="1501872"/>
                <wp:effectExtent l="38100" t="38100" r="32385" b="22225"/>
                <wp:wrapNone/>
                <wp:docPr id="299" name="299 Conector recto de flecha"/>
                <wp:cNvGraphicFramePr/>
                <a:graphic xmlns:a="http://schemas.openxmlformats.org/drawingml/2006/main">
                  <a:graphicData uri="http://schemas.microsoft.com/office/word/2010/wordprocessingShape">
                    <wps:wsp>
                      <wps:cNvCnPr/>
                      <wps:spPr>
                        <a:xfrm flipH="1" flipV="1">
                          <a:off x="0" y="0"/>
                          <a:ext cx="2406506" cy="150187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99 Conector recto de flecha" o:spid="_x0000_s1026" type="#_x0000_t32" style="position:absolute;margin-left:67.1pt;margin-top:466.4pt;width:189.5pt;height:118.25pt;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9856" behindDoc="0" locked="0" layoutInCell="1" allowOverlap="1" wp14:anchorId="778DB47E" wp14:editId="125233C6">
                <wp:simplePos x="0" y="0"/>
                <wp:positionH relativeFrom="column">
                  <wp:posOffset>1412899</wp:posOffset>
                </wp:positionH>
                <wp:positionV relativeFrom="paragraph">
                  <wp:posOffset>6251503</wp:posOffset>
                </wp:positionV>
                <wp:extent cx="793630" cy="768218"/>
                <wp:effectExtent l="0" t="38100" r="64135" b="32385"/>
                <wp:wrapNone/>
                <wp:docPr id="298" name="298 Conector recto de flecha"/>
                <wp:cNvGraphicFramePr/>
                <a:graphic xmlns:a="http://schemas.openxmlformats.org/drawingml/2006/main">
                  <a:graphicData uri="http://schemas.microsoft.com/office/word/2010/wordprocessingShape">
                    <wps:wsp>
                      <wps:cNvCnPr/>
                      <wps:spPr>
                        <a:xfrm flipV="1">
                          <a:off x="0" y="0"/>
                          <a:ext cx="793630" cy="768218"/>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8 Conector recto de flecha" o:spid="_x0000_s1026" type="#_x0000_t32" style="position:absolute;margin-left:111.25pt;margin-top:492.25pt;width:62.5pt;height:60.5pt;flip:y;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8832" behindDoc="0" locked="0" layoutInCell="1" allowOverlap="1" wp14:anchorId="7698EFFE" wp14:editId="643BE4E6">
                <wp:simplePos x="0" y="0"/>
                <wp:positionH relativeFrom="column">
                  <wp:posOffset>3189940</wp:posOffset>
                </wp:positionH>
                <wp:positionV relativeFrom="paragraph">
                  <wp:posOffset>6492480</wp:posOffset>
                </wp:positionV>
                <wp:extent cx="672861" cy="535400"/>
                <wp:effectExtent l="38100" t="38100" r="32385" b="17145"/>
                <wp:wrapNone/>
                <wp:docPr id="297" name="297 Conector recto de flecha"/>
                <wp:cNvGraphicFramePr/>
                <a:graphic xmlns:a="http://schemas.openxmlformats.org/drawingml/2006/main">
                  <a:graphicData uri="http://schemas.microsoft.com/office/word/2010/wordprocessingShape">
                    <wps:wsp>
                      <wps:cNvCnPr/>
                      <wps:spPr>
                        <a:xfrm flipH="1" flipV="1">
                          <a:off x="0" y="0"/>
                          <a:ext cx="672861" cy="5354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7 Conector recto de flecha" o:spid="_x0000_s1026" type="#_x0000_t32" style="position:absolute;margin-left:251.2pt;margin-top:511.2pt;width:53pt;height:42.15pt;flip:x y;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7808" behindDoc="0" locked="0" layoutInCell="1" allowOverlap="1" wp14:anchorId="68C92EAF" wp14:editId="0910D555">
                <wp:simplePos x="0" y="0"/>
                <wp:positionH relativeFrom="column">
                  <wp:posOffset>4423517</wp:posOffset>
                </wp:positionH>
                <wp:positionV relativeFrom="paragraph">
                  <wp:posOffset>5587149</wp:posOffset>
                </wp:positionV>
                <wp:extent cx="1017917" cy="1440731"/>
                <wp:effectExtent l="0" t="38100" r="48895" b="26670"/>
                <wp:wrapNone/>
                <wp:docPr id="296" name="296 Conector recto de flecha"/>
                <wp:cNvGraphicFramePr/>
                <a:graphic xmlns:a="http://schemas.openxmlformats.org/drawingml/2006/main">
                  <a:graphicData uri="http://schemas.microsoft.com/office/word/2010/wordprocessingShape">
                    <wps:wsp>
                      <wps:cNvCnPr/>
                      <wps:spPr>
                        <a:xfrm flipV="1">
                          <a:off x="0" y="0"/>
                          <a:ext cx="1017917" cy="144073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6 Conector recto de flecha" o:spid="_x0000_s1026" type="#_x0000_t32" style="position:absolute;margin-left:348.3pt;margin-top:439.95pt;width:80.15pt;height:113.45pt;flip:y;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5760" behindDoc="0" locked="0" layoutInCell="1" allowOverlap="1" wp14:anchorId="65D4C49D" wp14:editId="2E87B7B8">
                <wp:simplePos x="0" y="0"/>
                <wp:positionH relativeFrom="column">
                  <wp:posOffset>308250</wp:posOffset>
                </wp:positionH>
                <wp:positionV relativeFrom="paragraph">
                  <wp:posOffset>5922645</wp:posOffset>
                </wp:positionV>
                <wp:extent cx="0" cy="820013"/>
                <wp:effectExtent l="95250" t="38100" r="57150" b="18415"/>
                <wp:wrapNone/>
                <wp:docPr id="294" name="294 Conector recto de flecha"/>
                <wp:cNvGraphicFramePr/>
                <a:graphic xmlns:a="http://schemas.openxmlformats.org/drawingml/2006/main">
                  <a:graphicData uri="http://schemas.microsoft.com/office/word/2010/wordprocessingShape">
                    <wps:wsp>
                      <wps:cNvCnPr/>
                      <wps:spPr>
                        <a:xfrm flipV="1">
                          <a:off x="0" y="0"/>
                          <a:ext cx="0" cy="820013"/>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4 Conector recto de flecha" o:spid="_x0000_s1026" type="#_x0000_t32" style="position:absolute;margin-left:24.25pt;margin-top:466.35pt;width:0;height:64.55pt;flip:y;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39136" behindDoc="0" locked="0" layoutInCell="1" allowOverlap="1" wp14:anchorId="279FCAEA" wp14:editId="383827E8">
                <wp:simplePos x="0" y="0"/>
                <wp:positionH relativeFrom="column">
                  <wp:posOffset>3259203</wp:posOffset>
                </wp:positionH>
                <wp:positionV relativeFrom="paragraph">
                  <wp:posOffset>7027041</wp:posOffset>
                </wp:positionV>
                <wp:extent cx="1457325" cy="749935"/>
                <wp:effectExtent l="0" t="0" r="28575" b="12065"/>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749935"/>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t>Insuficiente nivel de información sobre las políticas</w:t>
                            </w:r>
                            <w:r>
                              <w:rPr>
                                <w:lang w:val="es-MX"/>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56.65pt;margin-top:553.3pt;width:114.75pt;height:59.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">
                <v:textbox>
                  <w:txbxContent>
                    <w:p w:rsidR="008637A7" w:rsidRPr="00C66034" w:rsidRDefault="008637A7" w:rsidP="00EA13E1">
                      <w:pPr>
                        <w:rPr>
                          <w:lang w:val="es-MX"/>
                        </w:rPr>
                      </w:pPr>
                      <w:r>
                        <w:t>Insuficiente nivel de información sobre las políticas</w:t>
                      </w:r>
                      <w:r>
                        <w:rPr>
                          <w:lang w:val="es-MX"/>
                        </w:rPr>
                        <w:t xml:space="preserve">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64736" behindDoc="0" locked="0" layoutInCell="1" allowOverlap="1" wp14:anchorId="5D5FD243" wp14:editId="40122C28">
                <wp:simplePos x="0" y="0"/>
                <wp:positionH relativeFrom="column">
                  <wp:posOffset>3775998</wp:posOffset>
                </wp:positionH>
                <wp:positionV relativeFrom="paragraph">
                  <wp:posOffset>4405450</wp:posOffset>
                </wp:positionV>
                <wp:extent cx="1561920" cy="603849"/>
                <wp:effectExtent l="38100" t="57150" r="19685" b="25400"/>
                <wp:wrapNone/>
                <wp:docPr id="293" name="293 Conector recto de flecha"/>
                <wp:cNvGraphicFramePr/>
                <a:graphic xmlns:a="http://schemas.openxmlformats.org/drawingml/2006/main">
                  <a:graphicData uri="http://schemas.microsoft.com/office/word/2010/wordprocessingShape">
                    <wps:wsp>
                      <wps:cNvCnPr/>
                      <wps:spPr>
                        <a:xfrm flipH="1" flipV="1">
                          <a:off x="0" y="0"/>
                          <a:ext cx="1561920" cy="60384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93 Conector recto de flecha" o:spid="_x0000_s1026" type="#_x0000_t32" style="position:absolute;margin-left:297.3pt;margin-top:346.9pt;width:123pt;height:47.55pt;flip:x 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3712" behindDoc="0" locked="0" layoutInCell="1" allowOverlap="1" wp14:anchorId="1434CFE1" wp14:editId="491799F1">
                <wp:simplePos x="0" y="0"/>
                <wp:positionH relativeFrom="column">
                  <wp:posOffset>3663853</wp:posOffset>
                </wp:positionH>
                <wp:positionV relativeFrom="paragraph">
                  <wp:posOffset>5475126</wp:posOffset>
                </wp:positionV>
                <wp:extent cx="940699" cy="612475"/>
                <wp:effectExtent l="0" t="38100" r="50165" b="35560"/>
                <wp:wrapNone/>
                <wp:docPr id="292" name="292 Conector recto de flecha"/>
                <wp:cNvGraphicFramePr/>
                <a:graphic xmlns:a="http://schemas.openxmlformats.org/drawingml/2006/main">
                  <a:graphicData uri="http://schemas.microsoft.com/office/word/2010/wordprocessingShape">
                    <wps:wsp>
                      <wps:cNvCnPr/>
                      <wps:spPr>
                        <a:xfrm flipV="1">
                          <a:off x="0" y="0"/>
                          <a:ext cx="940699" cy="6124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2 Conector recto de flecha" o:spid="_x0000_s1026" type="#_x0000_t32" style="position:absolute;margin-left:288.5pt;margin-top:431.1pt;width:74.05pt;height:48.25pt;flip:y;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0160" behindDoc="0" locked="0" layoutInCell="1" allowOverlap="1" wp14:anchorId="29799D07" wp14:editId="3989CD4A">
                <wp:simplePos x="0" y="0"/>
                <wp:positionH relativeFrom="column">
                  <wp:posOffset>2202815</wp:posOffset>
                </wp:positionH>
                <wp:positionV relativeFrom="paragraph">
                  <wp:posOffset>5743311</wp:posOffset>
                </wp:positionV>
                <wp:extent cx="1457325" cy="749935"/>
                <wp:effectExtent l="0" t="0" r="28575" b="12065"/>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749935"/>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Mercados  de energía incompletos y deficientes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73.45pt;margin-top:452.25pt;width:114.75pt;height:59.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">
                <v:textbox>
                  <w:txbxContent>
                    <w:p w:rsidR="008637A7" w:rsidRPr="00C66034" w:rsidRDefault="008637A7" w:rsidP="00EA13E1">
                      <w:pPr>
                        <w:rPr>
                          <w:lang w:val="es-MX"/>
                        </w:rPr>
                      </w:pPr>
                      <w:r>
                        <w:rPr>
                          <w:lang w:val="es-MX"/>
                        </w:rPr>
                        <w:t xml:space="preserve">Mercados  de energía incompletos y deficientes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38112" behindDoc="0" locked="0" layoutInCell="1" allowOverlap="1" wp14:anchorId="76956F1D" wp14:editId="5DD4A691">
                <wp:simplePos x="0" y="0"/>
                <wp:positionH relativeFrom="column">
                  <wp:posOffset>-48260</wp:posOffset>
                </wp:positionH>
                <wp:positionV relativeFrom="paragraph">
                  <wp:posOffset>6739890</wp:posOffset>
                </wp:positionV>
                <wp:extent cx="1457325" cy="749935"/>
                <wp:effectExtent l="0" t="0" r="28575" b="1206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749935"/>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Bajo nivel de capacidades técnicas y organizacionales.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8pt;margin-top:530.7pt;width:114.75pt;height:59.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">
                <v:textbox>
                  <w:txbxContent>
                    <w:p w:rsidR="008637A7" w:rsidRPr="00C66034" w:rsidRDefault="008637A7" w:rsidP="00EA13E1">
                      <w:pPr>
                        <w:rPr>
                          <w:lang w:val="es-MX"/>
                        </w:rPr>
                      </w:pPr>
                      <w:r>
                        <w:rPr>
                          <w:lang w:val="es-MX"/>
                        </w:rPr>
                        <w:t xml:space="preserve">Bajo nivel de capacidades técnicas y organizacionales.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61664" behindDoc="0" locked="0" layoutInCell="1" allowOverlap="1" wp14:anchorId="4206EC68" wp14:editId="1EA8228E">
                <wp:simplePos x="0" y="0"/>
                <wp:positionH relativeFrom="column">
                  <wp:posOffset>1283503</wp:posOffset>
                </wp:positionH>
                <wp:positionV relativeFrom="paragraph">
                  <wp:posOffset>5310673</wp:posOffset>
                </wp:positionV>
                <wp:extent cx="3321170" cy="216211"/>
                <wp:effectExtent l="0" t="76200" r="0" b="31750"/>
                <wp:wrapNone/>
                <wp:docPr id="290" name="290 Conector recto de flecha"/>
                <wp:cNvGraphicFramePr/>
                <a:graphic xmlns:a="http://schemas.openxmlformats.org/drawingml/2006/main">
                  <a:graphicData uri="http://schemas.microsoft.com/office/word/2010/wordprocessingShape">
                    <wps:wsp>
                      <wps:cNvCnPr/>
                      <wps:spPr>
                        <a:xfrm flipV="1">
                          <a:off x="0" y="0"/>
                          <a:ext cx="3321170" cy="21621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0 Conector recto de flecha" o:spid="_x0000_s1026" type="#_x0000_t32" style="position:absolute;margin-left:101.05pt;margin-top:418.15pt;width:261.5pt;height:17pt;flip:y;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60640" behindDoc="0" locked="0" layoutInCell="1" allowOverlap="1" wp14:anchorId="33427415" wp14:editId="176C22F2">
                <wp:simplePos x="0" y="0"/>
                <wp:positionH relativeFrom="column">
                  <wp:posOffset>4078138</wp:posOffset>
                </wp:positionH>
                <wp:positionV relativeFrom="paragraph">
                  <wp:posOffset>3068356</wp:posOffset>
                </wp:positionV>
                <wp:extent cx="604172" cy="2053087"/>
                <wp:effectExtent l="0" t="38100" r="62865" b="23495"/>
                <wp:wrapNone/>
                <wp:docPr id="289" name="289 Conector recto de flecha"/>
                <wp:cNvGraphicFramePr/>
                <a:graphic xmlns:a="http://schemas.openxmlformats.org/drawingml/2006/main">
                  <a:graphicData uri="http://schemas.microsoft.com/office/word/2010/wordprocessingShape">
                    <wps:wsp>
                      <wps:cNvCnPr/>
                      <wps:spPr>
                        <a:xfrm flipV="1">
                          <a:off x="0" y="0"/>
                          <a:ext cx="604172" cy="205308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89 Conector recto de flecha" o:spid="_x0000_s1026" type="#_x0000_t32" style="position:absolute;margin-left:321.1pt;margin-top:241.6pt;width:47.55pt;height:161.65pt;flip:y;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9616" behindDoc="0" locked="0" layoutInCell="1" allowOverlap="1" wp14:anchorId="2A85652C" wp14:editId="5A8718DB">
                <wp:simplePos x="0" y="0"/>
                <wp:positionH relativeFrom="column">
                  <wp:posOffset>1283503</wp:posOffset>
                </wp:positionH>
                <wp:positionV relativeFrom="paragraph">
                  <wp:posOffset>5121443</wp:posOffset>
                </wp:positionV>
                <wp:extent cx="2794958" cy="189781"/>
                <wp:effectExtent l="0" t="76200" r="0" b="20320"/>
                <wp:wrapNone/>
                <wp:docPr id="288" name="288 Conector recto de flecha"/>
                <wp:cNvGraphicFramePr/>
                <a:graphic xmlns:a="http://schemas.openxmlformats.org/drawingml/2006/main">
                  <a:graphicData uri="http://schemas.microsoft.com/office/word/2010/wordprocessingShape">
                    <wps:wsp>
                      <wps:cNvCnPr/>
                      <wps:spPr>
                        <a:xfrm flipV="1">
                          <a:off x="0" y="0"/>
                          <a:ext cx="2794958" cy="18978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88 Conector recto de flecha" o:spid="_x0000_s1026" type="#_x0000_t32" style="position:absolute;margin-left:101.05pt;margin-top:403.25pt;width:220.1pt;height:14.9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6544" behindDoc="0" locked="0" layoutInCell="1" allowOverlap="1" wp14:anchorId="0BD17B87" wp14:editId="7E7CA815">
                <wp:simplePos x="0" y="0"/>
                <wp:positionH relativeFrom="column">
                  <wp:posOffset>1283335</wp:posOffset>
                </wp:positionH>
                <wp:positionV relativeFrom="paragraph">
                  <wp:posOffset>5803001</wp:posOffset>
                </wp:positionV>
                <wp:extent cx="922655" cy="154940"/>
                <wp:effectExtent l="0" t="0" r="67945" b="92710"/>
                <wp:wrapNone/>
                <wp:docPr id="29" name="29 Conector recto de flecha"/>
                <wp:cNvGraphicFramePr/>
                <a:graphic xmlns:a="http://schemas.openxmlformats.org/drawingml/2006/main">
                  <a:graphicData uri="http://schemas.microsoft.com/office/word/2010/wordprocessingShape">
                    <wps:wsp>
                      <wps:cNvCnPr/>
                      <wps:spPr>
                        <a:xfrm>
                          <a:off x="0" y="0"/>
                          <a:ext cx="922655" cy="1549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9 Conector recto de flecha" o:spid="_x0000_s1026" type="#_x0000_t32" style="position:absolute;margin-left:101.05pt;margin-top:456.95pt;width:72.65pt;height:12.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37088" behindDoc="0" locked="0" layoutInCell="1" allowOverlap="1" wp14:anchorId="0F4916C2" wp14:editId="01FABDF6">
                <wp:simplePos x="0" y="0"/>
                <wp:positionH relativeFrom="column">
                  <wp:posOffset>4604385</wp:posOffset>
                </wp:positionH>
                <wp:positionV relativeFrom="paragraph">
                  <wp:posOffset>5008880</wp:posOffset>
                </wp:positionV>
                <wp:extent cx="1733550" cy="577850"/>
                <wp:effectExtent l="0" t="0" r="19050" b="12700"/>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577850"/>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Altos costos de generación y distribución de energía.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2.55pt;margin-top:394.4pt;width:136.5pt;height:4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">
                <v:textbox>
                  <w:txbxContent>
                    <w:p w:rsidR="008637A7" w:rsidRPr="00C66034" w:rsidRDefault="008637A7" w:rsidP="00EA13E1">
                      <w:pPr>
                        <w:rPr>
                          <w:lang w:val="es-MX"/>
                        </w:rPr>
                      </w:pPr>
                      <w:r>
                        <w:rPr>
                          <w:lang w:val="es-MX"/>
                        </w:rPr>
                        <w:t xml:space="preserve">Altos costos de generación y distribución de energía.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58592" behindDoc="0" locked="0" layoutInCell="1" allowOverlap="1" wp14:anchorId="0B5643A9" wp14:editId="076E7434">
                <wp:simplePos x="0" y="0"/>
                <wp:positionH relativeFrom="column">
                  <wp:posOffset>144816</wp:posOffset>
                </wp:positionH>
                <wp:positionV relativeFrom="paragraph">
                  <wp:posOffset>2791807</wp:posOffset>
                </wp:positionV>
                <wp:extent cx="17253" cy="2441779"/>
                <wp:effectExtent l="76200" t="38100" r="59055" b="15875"/>
                <wp:wrapNone/>
                <wp:docPr id="31" name="31 Conector recto de flecha"/>
                <wp:cNvGraphicFramePr/>
                <a:graphic xmlns:a="http://schemas.openxmlformats.org/drawingml/2006/main">
                  <a:graphicData uri="http://schemas.microsoft.com/office/word/2010/wordprocessingShape">
                    <wps:wsp>
                      <wps:cNvCnPr/>
                      <wps:spPr>
                        <a:xfrm flipV="1">
                          <a:off x="0" y="0"/>
                          <a:ext cx="17253" cy="244177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1 Conector recto de flecha" o:spid="_x0000_s1026" type="#_x0000_t32" style="position:absolute;margin-left:11.4pt;margin-top:219.85pt;width:1.35pt;height:192.25pt;flip:y;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7568" behindDoc="0" locked="0" layoutInCell="1" allowOverlap="1" wp14:anchorId="336CB624" wp14:editId="6C9443B1">
                <wp:simplePos x="0" y="0"/>
                <wp:positionH relativeFrom="column">
                  <wp:posOffset>-200241</wp:posOffset>
                </wp:positionH>
                <wp:positionV relativeFrom="paragraph">
                  <wp:posOffset>1489722</wp:posOffset>
                </wp:positionV>
                <wp:extent cx="60385" cy="3743864"/>
                <wp:effectExtent l="95250" t="38100" r="53975" b="28575"/>
                <wp:wrapNone/>
                <wp:docPr id="30" name="30 Conector recto de flecha"/>
                <wp:cNvGraphicFramePr/>
                <a:graphic xmlns:a="http://schemas.openxmlformats.org/drawingml/2006/main">
                  <a:graphicData uri="http://schemas.microsoft.com/office/word/2010/wordprocessingShape">
                    <wps:wsp>
                      <wps:cNvCnPr/>
                      <wps:spPr>
                        <a:xfrm flipH="1" flipV="1">
                          <a:off x="0" y="0"/>
                          <a:ext cx="60385" cy="374386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0 Conector recto de flecha" o:spid="_x0000_s1026" type="#_x0000_t32" style="position:absolute;margin-left:-15.75pt;margin-top:117.3pt;width:4.75pt;height:294.8pt;flip:x y;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2448" behindDoc="0" locked="0" layoutInCell="1" allowOverlap="1" wp14:anchorId="0EF5D497" wp14:editId="07E95EEE">
                <wp:simplePos x="0" y="0"/>
                <wp:positionH relativeFrom="column">
                  <wp:posOffset>1377649</wp:posOffset>
                </wp:positionH>
                <wp:positionV relativeFrom="paragraph">
                  <wp:posOffset>2240220</wp:posOffset>
                </wp:positionV>
                <wp:extent cx="2960131" cy="198408"/>
                <wp:effectExtent l="0" t="0" r="69215" b="106680"/>
                <wp:wrapNone/>
                <wp:docPr id="25" name="25 Conector recto de flecha"/>
                <wp:cNvGraphicFramePr/>
                <a:graphic xmlns:a="http://schemas.openxmlformats.org/drawingml/2006/main">
                  <a:graphicData uri="http://schemas.microsoft.com/office/word/2010/wordprocessingShape">
                    <wps:wsp>
                      <wps:cNvCnPr/>
                      <wps:spPr>
                        <a:xfrm>
                          <a:off x="0" y="0"/>
                          <a:ext cx="2960131" cy="198408"/>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5 Conector recto de flecha" o:spid="_x0000_s1026" type="#_x0000_t32" style="position:absolute;margin-left:108.5pt;margin-top:176.4pt;width:233.1pt;height:15.6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0400" behindDoc="0" locked="0" layoutInCell="1" allowOverlap="1" wp14:anchorId="1EEB7B2C" wp14:editId="4AE10EFD">
                <wp:simplePos x="0" y="0"/>
                <wp:positionH relativeFrom="column">
                  <wp:posOffset>1748790</wp:posOffset>
                </wp:positionH>
                <wp:positionV relativeFrom="paragraph">
                  <wp:posOffset>2611120</wp:posOffset>
                </wp:positionV>
                <wp:extent cx="2587625" cy="448310"/>
                <wp:effectExtent l="0" t="76200" r="79375" b="27940"/>
                <wp:wrapNone/>
                <wp:docPr id="22" name="22 Conector recto de flecha"/>
                <wp:cNvGraphicFramePr/>
                <a:graphic xmlns:a="http://schemas.openxmlformats.org/drawingml/2006/main">
                  <a:graphicData uri="http://schemas.microsoft.com/office/word/2010/wordprocessingShape">
                    <wps:wsp>
                      <wps:cNvCnPr/>
                      <wps:spPr>
                        <a:xfrm flipV="1">
                          <a:off x="0" y="0"/>
                          <a:ext cx="2587625" cy="44831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22 Conector recto de flecha" o:spid="_x0000_s1026" type="#_x0000_t32" style="position:absolute;margin-left:137.7pt;margin-top:205.6pt;width:203.75pt;height:35.3pt;flip:y;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51424" behindDoc="0" locked="0" layoutInCell="1" allowOverlap="1" wp14:anchorId="3708EF1B" wp14:editId="6CC9A790">
                <wp:simplePos x="0" y="0"/>
                <wp:positionH relativeFrom="column">
                  <wp:posOffset>1377650</wp:posOffset>
                </wp:positionH>
                <wp:positionV relativeFrom="paragraph">
                  <wp:posOffset>2611156</wp:posOffset>
                </wp:positionV>
                <wp:extent cx="1536245" cy="457200"/>
                <wp:effectExtent l="38100" t="57150" r="26035" b="19050"/>
                <wp:wrapNone/>
                <wp:docPr id="23" name="23 Conector recto de flecha"/>
                <wp:cNvGraphicFramePr/>
                <a:graphic xmlns:a="http://schemas.openxmlformats.org/drawingml/2006/main">
                  <a:graphicData uri="http://schemas.microsoft.com/office/word/2010/wordprocessingShape">
                    <wps:wsp>
                      <wps:cNvCnPr/>
                      <wps:spPr>
                        <a:xfrm flipH="1" flipV="1">
                          <a:off x="0" y="0"/>
                          <a:ext cx="1536245" cy="4572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3 Conector recto de flecha" o:spid="_x0000_s1026" type="#_x0000_t32" style="position:absolute;margin-left:108.5pt;margin-top:205.6pt;width:120.95pt;height:36pt;flip:x 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9376" behindDoc="0" locked="0" layoutInCell="1" allowOverlap="1" wp14:anchorId="0F2E2777" wp14:editId="78ACC649">
                <wp:simplePos x="0" y="0"/>
                <wp:positionH relativeFrom="column">
                  <wp:posOffset>1205865</wp:posOffset>
                </wp:positionH>
                <wp:positionV relativeFrom="paragraph">
                  <wp:posOffset>2791807</wp:posOffset>
                </wp:positionV>
                <wp:extent cx="8626" cy="267923"/>
                <wp:effectExtent l="76200" t="38100" r="67945" b="18415"/>
                <wp:wrapNone/>
                <wp:docPr id="21" name="21 Conector recto de flecha"/>
                <wp:cNvGraphicFramePr/>
                <a:graphic xmlns:a="http://schemas.openxmlformats.org/drawingml/2006/main">
                  <a:graphicData uri="http://schemas.microsoft.com/office/word/2010/wordprocessingShape">
                    <wps:wsp>
                      <wps:cNvCnPr/>
                      <wps:spPr>
                        <a:xfrm flipV="1">
                          <a:off x="0" y="0"/>
                          <a:ext cx="8626" cy="267923"/>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1 Conector recto de flecha" o:spid="_x0000_s1026" type="#_x0000_t32" style="position:absolute;margin-left:94.95pt;margin-top:219.85pt;width:.7pt;height:21.1pt;flip:y;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8352" behindDoc="0" locked="0" layoutInCell="1" allowOverlap="1" wp14:anchorId="173FD85B" wp14:editId="075BDC06">
                <wp:simplePos x="0" y="0"/>
                <wp:positionH relativeFrom="column">
                  <wp:posOffset>2517080</wp:posOffset>
                </wp:positionH>
                <wp:positionV relativeFrom="paragraph">
                  <wp:posOffset>1489722</wp:posOffset>
                </wp:positionV>
                <wp:extent cx="759125" cy="1578634"/>
                <wp:effectExtent l="38100" t="38100" r="22225" b="21590"/>
                <wp:wrapNone/>
                <wp:docPr id="20" name="20 Conector recto de flecha"/>
                <wp:cNvGraphicFramePr/>
                <a:graphic xmlns:a="http://schemas.openxmlformats.org/drawingml/2006/main">
                  <a:graphicData uri="http://schemas.microsoft.com/office/word/2010/wordprocessingShape">
                    <wps:wsp>
                      <wps:cNvCnPr/>
                      <wps:spPr>
                        <a:xfrm flipH="1" flipV="1">
                          <a:off x="0" y="0"/>
                          <a:ext cx="759125" cy="157863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0 Conector recto de flecha" o:spid="_x0000_s1026" type="#_x0000_t32" style="position:absolute;margin-left:198.2pt;margin-top:117.3pt;width:59.75pt;height:124.3pt;flip:x y;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1184" behindDoc="0" locked="0" layoutInCell="1" allowOverlap="1" wp14:anchorId="6A149829" wp14:editId="331E4FC3">
                <wp:simplePos x="0" y="0"/>
                <wp:positionH relativeFrom="column">
                  <wp:posOffset>669925</wp:posOffset>
                </wp:positionH>
                <wp:positionV relativeFrom="paragraph">
                  <wp:posOffset>3058795</wp:posOffset>
                </wp:positionV>
                <wp:extent cx="1267460" cy="612140"/>
                <wp:effectExtent l="0" t="0" r="27940" b="16510"/>
                <wp:wrapNone/>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612140"/>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Baja cobertura con  electricidad  y gas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52.75pt;margin-top:240.85pt;width:99.8pt;height:48.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">
                <v:textbox>
                  <w:txbxContent>
                    <w:p w:rsidR="008637A7" w:rsidRPr="00C66034" w:rsidRDefault="008637A7" w:rsidP="00EA13E1">
                      <w:pPr>
                        <w:rPr>
                          <w:lang w:val="es-MX"/>
                        </w:rPr>
                      </w:pPr>
                      <w:r>
                        <w:rPr>
                          <w:lang w:val="es-MX"/>
                        </w:rPr>
                        <w:t xml:space="preserve">Baja cobertura con  electricidad  y gas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42208" behindDoc="0" locked="0" layoutInCell="1" allowOverlap="1" wp14:anchorId="2CE6B0C6" wp14:editId="291879F7">
                <wp:simplePos x="0" y="0"/>
                <wp:positionH relativeFrom="column">
                  <wp:posOffset>480695</wp:posOffset>
                </wp:positionH>
                <wp:positionV relativeFrom="paragraph">
                  <wp:posOffset>1489710</wp:posOffset>
                </wp:positionV>
                <wp:extent cx="0" cy="612140"/>
                <wp:effectExtent l="95250" t="38100" r="57150" b="16510"/>
                <wp:wrapNone/>
                <wp:docPr id="13" name="13 Conector recto de flecha"/>
                <wp:cNvGraphicFramePr/>
                <a:graphic xmlns:a="http://schemas.openxmlformats.org/drawingml/2006/main">
                  <a:graphicData uri="http://schemas.microsoft.com/office/word/2010/wordprocessingShape">
                    <wps:wsp>
                      <wps:cNvCnPr/>
                      <wps:spPr>
                        <a:xfrm flipV="1">
                          <a:off x="0" y="0"/>
                          <a:ext cx="0" cy="6121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3 Conector recto de flecha" o:spid="_x0000_s1026" type="#_x0000_t32" style="position:absolute;margin-left:37.85pt;margin-top:117.3pt;width:0;height:48.2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31968" behindDoc="0" locked="0" layoutInCell="1" allowOverlap="1" wp14:anchorId="2B0BD0FF" wp14:editId="7F5D9F6C">
                <wp:simplePos x="0" y="0"/>
                <wp:positionH relativeFrom="column">
                  <wp:posOffset>-11430</wp:posOffset>
                </wp:positionH>
                <wp:positionV relativeFrom="paragraph">
                  <wp:posOffset>2101215</wp:posOffset>
                </wp:positionV>
                <wp:extent cx="1388110" cy="689610"/>
                <wp:effectExtent l="0" t="0" r="21590" b="1524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689610"/>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Baja rentabilidad de las explotaciones rurales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9pt;margin-top:165.45pt;width:109.3pt;height:54.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">
                <v:textbox>
                  <w:txbxContent>
                    <w:p w:rsidR="008637A7" w:rsidRPr="00C66034" w:rsidRDefault="008637A7" w:rsidP="00EA13E1">
                      <w:pPr>
                        <w:rPr>
                          <w:lang w:val="es-MX"/>
                        </w:rPr>
                      </w:pPr>
                      <w:r>
                        <w:rPr>
                          <w:lang w:val="es-MX"/>
                        </w:rPr>
                        <w:t>Baja rentabilidad de las explotaciones rurales</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46304" behindDoc="0" locked="0" layoutInCell="1" allowOverlap="1" wp14:anchorId="45B9FBCD" wp14:editId="0AFDD432">
                <wp:simplePos x="0" y="0"/>
                <wp:positionH relativeFrom="column">
                  <wp:posOffset>3862070</wp:posOffset>
                </wp:positionH>
                <wp:positionV relativeFrom="paragraph">
                  <wp:posOffset>2696845</wp:posOffset>
                </wp:positionV>
                <wp:extent cx="474980" cy="767715"/>
                <wp:effectExtent l="0" t="38100" r="58420" b="32385"/>
                <wp:wrapNone/>
                <wp:docPr id="17" name="17 Conector recto de flecha"/>
                <wp:cNvGraphicFramePr/>
                <a:graphic xmlns:a="http://schemas.openxmlformats.org/drawingml/2006/main">
                  <a:graphicData uri="http://schemas.microsoft.com/office/word/2010/wordprocessingShape">
                    <wps:wsp>
                      <wps:cNvCnPr/>
                      <wps:spPr>
                        <a:xfrm flipV="1">
                          <a:off x="0" y="0"/>
                          <a:ext cx="474980" cy="7677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7 Conector recto de flecha" o:spid="_x0000_s1026" type="#_x0000_t32" style="position:absolute;margin-left:304.1pt;margin-top:212.35pt;width:37.4pt;height:60.4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34016" behindDoc="0" locked="0" layoutInCell="1" allowOverlap="1" wp14:anchorId="46C24B25" wp14:editId="26C9A123">
                <wp:simplePos x="0" y="0"/>
                <wp:positionH relativeFrom="column">
                  <wp:posOffset>2669540</wp:posOffset>
                </wp:positionH>
                <wp:positionV relativeFrom="paragraph">
                  <wp:posOffset>3064510</wp:posOffset>
                </wp:positionV>
                <wp:extent cx="1189990" cy="749935"/>
                <wp:effectExtent l="0" t="0" r="10160" b="1206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990" cy="749935"/>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Baja utilización de energías renovables.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10.2pt;margin-top:241.3pt;width:93.7pt;height:59.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">
                <v:textbox>
                  <w:txbxContent>
                    <w:p w:rsidR="008637A7" w:rsidRPr="00C66034" w:rsidRDefault="008637A7" w:rsidP="00EA13E1">
                      <w:pPr>
                        <w:rPr>
                          <w:lang w:val="es-MX"/>
                        </w:rPr>
                      </w:pPr>
                      <w:r>
                        <w:rPr>
                          <w:lang w:val="es-MX"/>
                        </w:rPr>
                        <w:t xml:space="preserve">Baja utilización de energías renovables.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47328" behindDoc="0" locked="0" layoutInCell="1" allowOverlap="1" wp14:anchorId="20377543" wp14:editId="0A9A5200">
                <wp:simplePos x="0" y="0"/>
                <wp:positionH relativeFrom="column">
                  <wp:posOffset>4872091</wp:posOffset>
                </wp:positionH>
                <wp:positionV relativeFrom="paragraph">
                  <wp:posOffset>1489722</wp:posOffset>
                </wp:positionV>
                <wp:extent cx="465827" cy="836762"/>
                <wp:effectExtent l="0" t="38100" r="48895" b="20955"/>
                <wp:wrapNone/>
                <wp:docPr id="18" name="18 Conector recto de flecha"/>
                <wp:cNvGraphicFramePr/>
                <a:graphic xmlns:a="http://schemas.openxmlformats.org/drawingml/2006/main">
                  <a:graphicData uri="http://schemas.microsoft.com/office/word/2010/wordprocessingShape">
                    <wps:wsp>
                      <wps:cNvCnPr/>
                      <wps:spPr>
                        <a:xfrm flipV="1">
                          <a:off x="0" y="0"/>
                          <a:ext cx="465827" cy="83676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8 Conector recto de flecha" o:spid="_x0000_s1026" type="#_x0000_t32" style="position:absolute;margin-left:383.65pt;margin-top:117.3pt;width:36.7pt;height:65.9pt;flip:y;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5280" behindDoc="0" locked="0" layoutInCell="1" allowOverlap="1" wp14:anchorId="5D48887D" wp14:editId="42A90FFB">
                <wp:simplePos x="0" y="0"/>
                <wp:positionH relativeFrom="column">
                  <wp:posOffset>921193</wp:posOffset>
                </wp:positionH>
                <wp:positionV relativeFrom="paragraph">
                  <wp:posOffset>1265435</wp:posOffset>
                </wp:positionV>
                <wp:extent cx="966159" cy="0"/>
                <wp:effectExtent l="38100" t="76200" r="0" b="114300"/>
                <wp:wrapNone/>
                <wp:docPr id="16" name="16 Conector recto de flecha"/>
                <wp:cNvGraphicFramePr/>
                <a:graphic xmlns:a="http://schemas.openxmlformats.org/drawingml/2006/main">
                  <a:graphicData uri="http://schemas.microsoft.com/office/word/2010/wordprocessingShape">
                    <wps:wsp>
                      <wps:cNvCnPr/>
                      <wps:spPr>
                        <a:xfrm flipH="1">
                          <a:off x="0" y="0"/>
                          <a:ext cx="966159"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16 Conector recto de flecha" o:spid="_x0000_s1026" type="#_x0000_t32" style="position:absolute;margin-left:72.55pt;margin-top:99.65pt;width:76.1pt;height:0;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4256" behindDoc="0" locked="0" layoutInCell="1" allowOverlap="1" wp14:anchorId="6AD6F197" wp14:editId="52FF0CCA">
                <wp:simplePos x="0" y="0"/>
                <wp:positionH relativeFrom="column">
                  <wp:posOffset>851726</wp:posOffset>
                </wp:positionH>
                <wp:positionV relativeFrom="paragraph">
                  <wp:posOffset>1092907</wp:posOffset>
                </wp:positionV>
                <wp:extent cx="1035625" cy="0"/>
                <wp:effectExtent l="0" t="76200" r="12700" b="114300"/>
                <wp:wrapNone/>
                <wp:docPr id="15" name="15 Conector recto de flecha"/>
                <wp:cNvGraphicFramePr/>
                <a:graphic xmlns:a="http://schemas.openxmlformats.org/drawingml/2006/main">
                  <a:graphicData uri="http://schemas.microsoft.com/office/word/2010/wordprocessingShape">
                    <wps:wsp>
                      <wps:cNvCnPr/>
                      <wps:spPr>
                        <a:xfrm>
                          <a:off x="0" y="0"/>
                          <a:ext cx="103562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5 Conector recto de flecha" o:spid="_x0000_s1026" type="#_x0000_t32" style="position:absolute;margin-left:67.05pt;margin-top:86.05pt;width:81.55pt;height:0;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43232" behindDoc="0" locked="0" layoutInCell="1" allowOverlap="1" wp14:anchorId="1D9A809E" wp14:editId="4B450211">
                <wp:simplePos x="0" y="0"/>
                <wp:positionH relativeFrom="column">
                  <wp:posOffset>3077342</wp:posOffset>
                </wp:positionH>
                <wp:positionV relativeFrom="paragraph">
                  <wp:posOffset>1023896</wp:posOffset>
                </wp:positionV>
                <wp:extent cx="1691232" cy="8626"/>
                <wp:effectExtent l="38100" t="76200" r="0" b="106045"/>
                <wp:wrapNone/>
                <wp:docPr id="14" name="14 Conector recto de flecha"/>
                <wp:cNvGraphicFramePr/>
                <a:graphic xmlns:a="http://schemas.openxmlformats.org/drawingml/2006/main">
                  <a:graphicData uri="http://schemas.microsoft.com/office/word/2010/wordprocessingShape">
                    <wps:wsp>
                      <wps:cNvCnPr/>
                      <wps:spPr>
                        <a:xfrm flipH="1">
                          <a:off x="0" y="0"/>
                          <a:ext cx="1691232" cy="8626"/>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4 Conector recto de flecha" o:spid="_x0000_s1026" type="#_x0000_t32" style="position:absolute;margin-left:242.3pt;margin-top:80.6pt;width:133.15pt;height:.7pt;flip:x;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" strokecolor="black [3213]" strokeweight="1.5pt">
                <v:stroke endarrow="open"/>
              </v:shape>
            </w:pict>
          </mc:Fallback>
        </mc:AlternateContent>
      </w:r>
      <w:r w:rsidRPr="00B237EB">
        <w:rPr>
          <w:rFonts w:cs="Arial"/>
          <w:noProof/>
          <w:lang w:val="es-MX" w:eastAsia="es-MX"/>
        </w:rPr>
        <mc:AlternateContent>
          <mc:Choice Requires="wps">
            <w:drawing>
              <wp:anchor distT="0" distB="0" distL="114300" distR="114300" simplePos="0" relativeHeight="251736064" behindDoc="0" locked="0" layoutInCell="1" allowOverlap="1" wp14:anchorId="316D29C2" wp14:editId="43E7BA50">
                <wp:simplePos x="0" y="0"/>
                <wp:positionH relativeFrom="column">
                  <wp:posOffset>-286385</wp:posOffset>
                </wp:positionH>
                <wp:positionV relativeFrom="paragraph">
                  <wp:posOffset>5233670</wp:posOffset>
                </wp:positionV>
                <wp:extent cx="1569085" cy="689610"/>
                <wp:effectExtent l="0" t="0" r="12065" b="1524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689610"/>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 xml:space="preserve">Deficiente articulación y coordinación inter- e </w:t>
                            </w:r>
                            <w:proofErr w:type="spellStart"/>
                            <w:r>
                              <w:rPr>
                                <w:lang w:val="es-MX"/>
                              </w:rPr>
                              <w:t>intrainstitucional</w:t>
                            </w:r>
                            <w:proofErr w:type="spellEnd"/>
                            <w:r>
                              <w:rPr>
                                <w:lang w:val="es-MX"/>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2.55pt;margin-top:412.1pt;width:123.55pt;height:54.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">
                <v:textbox>
                  <w:txbxContent>
                    <w:p w:rsidR="008637A7" w:rsidRPr="00C66034" w:rsidRDefault="008637A7" w:rsidP="00EA13E1">
                      <w:pPr>
                        <w:rPr>
                          <w:lang w:val="es-MX"/>
                        </w:rPr>
                      </w:pPr>
                      <w:r>
                        <w:rPr>
                          <w:lang w:val="es-MX"/>
                        </w:rPr>
                        <w:t xml:space="preserve">Deficiente articulación y coordinación inter- e </w:t>
                      </w:r>
                      <w:proofErr w:type="spellStart"/>
                      <w:r>
                        <w:rPr>
                          <w:lang w:val="es-MX"/>
                        </w:rPr>
                        <w:t>intrainstitucional</w:t>
                      </w:r>
                      <w:proofErr w:type="spellEnd"/>
                      <w:r>
                        <w:rPr>
                          <w:lang w:val="es-MX"/>
                        </w:rPr>
                        <w:t xml:space="preserve">.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32992" behindDoc="0" locked="0" layoutInCell="1" allowOverlap="1" wp14:anchorId="2BE369CD" wp14:editId="4E5EB60A">
                <wp:simplePos x="0" y="0"/>
                <wp:positionH relativeFrom="column">
                  <wp:posOffset>4334510</wp:posOffset>
                </wp:positionH>
                <wp:positionV relativeFrom="paragraph">
                  <wp:posOffset>2313940</wp:posOffset>
                </wp:positionV>
                <wp:extent cx="1189990" cy="749935"/>
                <wp:effectExtent l="0" t="0" r="10160" b="12065"/>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990" cy="749935"/>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Alta deforestación y degradación.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41.3pt;margin-top:182.2pt;width:93.7pt;height:59.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">
                <v:textbox>
                  <w:txbxContent>
                    <w:p w:rsidR="008637A7" w:rsidRPr="00C66034" w:rsidRDefault="008637A7" w:rsidP="00EA13E1">
                      <w:pPr>
                        <w:rPr>
                          <w:lang w:val="es-MX"/>
                        </w:rPr>
                      </w:pPr>
                      <w:r>
                        <w:rPr>
                          <w:lang w:val="es-MX"/>
                        </w:rPr>
                        <w:t>Alta deforestación y degradación.</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30944" behindDoc="0" locked="0" layoutInCell="1" allowOverlap="1" wp14:anchorId="227A6BEF" wp14:editId="4D8B828B">
                <wp:simplePos x="0" y="0"/>
                <wp:positionH relativeFrom="column">
                  <wp:posOffset>4768574</wp:posOffset>
                </wp:positionH>
                <wp:positionV relativeFrom="paragraph">
                  <wp:posOffset>609828</wp:posOffset>
                </wp:positionV>
                <wp:extent cx="1190445" cy="879331"/>
                <wp:effectExtent l="0" t="0" r="10160" b="1651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445" cy="879331"/>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Generación de emisiones de gases con efecto invernadero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375.5pt;margin-top:48pt;width:93.75pt;height:69.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">
                <v:textbox>
                  <w:txbxContent>
                    <w:p w:rsidR="008637A7" w:rsidRPr="00C66034" w:rsidRDefault="008637A7" w:rsidP="00EA13E1">
                      <w:pPr>
                        <w:rPr>
                          <w:lang w:val="es-MX"/>
                        </w:rPr>
                      </w:pPr>
                      <w:r>
                        <w:rPr>
                          <w:lang w:val="es-MX"/>
                        </w:rPr>
                        <w:t>Generación de emisiones de gases con efecto invernadero</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29920" behindDoc="0" locked="0" layoutInCell="1" allowOverlap="1" wp14:anchorId="7C1BFCB6" wp14:editId="58BAD9BC">
                <wp:simplePos x="0" y="0"/>
                <wp:positionH relativeFrom="column">
                  <wp:posOffset>1884920</wp:posOffset>
                </wp:positionH>
                <wp:positionV relativeFrom="paragraph">
                  <wp:posOffset>736265</wp:posOffset>
                </wp:positionV>
                <wp:extent cx="1190445" cy="750498"/>
                <wp:effectExtent l="0" t="0" r="10160" b="1206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445" cy="750498"/>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Daños en la salud familiar por contaminación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48.4pt;margin-top:57.95pt;width:93.75pt;height:59.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">
                <v:textbox>
                  <w:txbxContent>
                    <w:p w:rsidR="008637A7" w:rsidRPr="00C66034" w:rsidRDefault="008637A7" w:rsidP="00EA13E1">
                      <w:pPr>
                        <w:rPr>
                          <w:lang w:val="es-MX"/>
                        </w:rPr>
                      </w:pPr>
                      <w:r>
                        <w:rPr>
                          <w:lang w:val="es-MX"/>
                        </w:rPr>
                        <w:t>Daños en la salud familiar por contaminación</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28896" behindDoc="0" locked="0" layoutInCell="1" allowOverlap="1" wp14:anchorId="133FF8D0" wp14:editId="1838EC2D">
                <wp:simplePos x="0" y="0"/>
                <wp:positionH relativeFrom="column">
                  <wp:posOffset>-338263</wp:posOffset>
                </wp:positionH>
                <wp:positionV relativeFrom="paragraph">
                  <wp:posOffset>739224</wp:posOffset>
                </wp:positionV>
                <wp:extent cx="1190445" cy="750498"/>
                <wp:effectExtent l="0" t="0" r="10160" b="1206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445" cy="750498"/>
                        </a:xfrm>
                        <a:prstGeom prst="rect">
                          <a:avLst/>
                        </a:prstGeom>
                        <a:solidFill>
                          <a:srgbClr val="FFFFFF"/>
                        </a:solidFill>
                        <a:ln w="9525">
                          <a:solidFill>
                            <a:srgbClr val="000000"/>
                          </a:solidFill>
                          <a:miter lim="800000"/>
                          <a:headEnd/>
                          <a:tailEnd/>
                        </a:ln>
                      </wps:spPr>
                      <wps:txbx>
                        <w:txbxContent>
                          <w:p w:rsidR="008637A7" w:rsidRPr="00C66034" w:rsidRDefault="008637A7" w:rsidP="00EA13E1">
                            <w:pPr>
                              <w:rPr>
                                <w:lang w:val="es-MX"/>
                              </w:rPr>
                            </w:pPr>
                            <w:r>
                              <w:rPr>
                                <w:lang w:val="es-MX"/>
                              </w:rPr>
                              <w:t>Altos niveles de pobreza y desigualdad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6.65pt;margin-top:58.2pt;width:93.75pt;height:59.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">
                <v:textbox>
                  <w:txbxContent>
                    <w:p w:rsidR="008637A7" w:rsidRPr="00C66034" w:rsidRDefault="008637A7" w:rsidP="00EA13E1">
                      <w:pPr>
                        <w:rPr>
                          <w:lang w:val="es-MX"/>
                        </w:rPr>
                      </w:pPr>
                      <w:r>
                        <w:rPr>
                          <w:lang w:val="es-MX"/>
                        </w:rPr>
                        <w:t>Altos niveles de pobreza y desigualdad</w:t>
                      </w:r>
                    </w:p>
                  </w:txbxContent>
                </v:textbox>
              </v:shape>
            </w:pict>
          </mc:Fallback>
        </mc:AlternateContent>
      </w:r>
      <w:r w:rsidR="007B4742" w:rsidRPr="00B237EB">
        <w:rPr>
          <w:rFonts w:cs="Arial"/>
          <w:b/>
        </w:rPr>
        <w:t>G</w:t>
      </w:r>
      <w:r w:rsidRPr="00B237EB">
        <w:rPr>
          <w:rFonts w:cs="Arial"/>
          <w:b/>
        </w:rPr>
        <w:t>ráfico No. 1 Situación problemática del acceso a energía en Perú</w:t>
      </w: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9874F5" w:rsidP="00B237EB">
      <w:pPr>
        <w:pStyle w:val="Prrafodelista"/>
        <w:spacing w:line="360" w:lineRule="auto"/>
        <w:ind w:left="360"/>
        <w:rPr>
          <w:rFonts w:cs="Arial"/>
        </w:rPr>
      </w:pPr>
      <w:r w:rsidRPr="00B237EB">
        <w:rPr>
          <w:rFonts w:cs="Arial"/>
          <w:noProof/>
          <w:lang w:val="es-MX" w:eastAsia="es-MX"/>
        </w:rPr>
        <mc:AlternateContent>
          <mc:Choice Requires="wps">
            <w:drawing>
              <wp:anchor distT="0" distB="0" distL="114300" distR="114300" simplePos="0" relativeHeight="251735040" behindDoc="0" locked="0" layoutInCell="1" allowOverlap="1" wp14:anchorId="5AC93F0E" wp14:editId="7584EB94">
                <wp:simplePos x="0" y="0"/>
                <wp:positionH relativeFrom="column">
                  <wp:posOffset>2205990</wp:posOffset>
                </wp:positionH>
                <wp:positionV relativeFrom="paragraph">
                  <wp:posOffset>216535</wp:posOffset>
                </wp:positionV>
                <wp:extent cx="1569720" cy="878840"/>
                <wp:effectExtent l="0" t="0" r="11430" b="1651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878840"/>
                        </a:xfrm>
                        <a:prstGeom prst="rect">
                          <a:avLst/>
                        </a:prstGeom>
                        <a:solidFill>
                          <a:srgbClr val="FFFFFF"/>
                        </a:solidFill>
                        <a:ln w="9525">
                          <a:solidFill>
                            <a:srgbClr val="000000"/>
                          </a:solidFill>
                          <a:miter lim="800000"/>
                          <a:headEnd/>
                          <a:tailEnd/>
                        </a:ln>
                      </wps:spPr>
                      <wps:txbx>
                        <w:txbxContent>
                          <w:p w:rsidR="008637A7" w:rsidRPr="003B7135" w:rsidRDefault="008637A7" w:rsidP="00EA13E1">
                            <w:pPr>
                              <w:rPr>
                                <w:i/>
                                <w:lang w:val="es-MX"/>
                              </w:rPr>
                            </w:pPr>
                            <w:r>
                              <w:rPr>
                                <w:i/>
                                <w:lang w:val="es-MX"/>
                              </w:rPr>
                              <w:t xml:space="preserve">Mujeres, hombres y jóvenes </w:t>
                            </w:r>
                            <w:r w:rsidRPr="003B7135">
                              <w:rPr>
                                <w:i/>
                                <w:lang w:val="es-MX"/>
                              </w:rPr>
                              <w:t xml:space="preserve">rurales pobres tienen acceso limitado a energía.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73.7pt;margin-top:17.05pt;width:123.6pt;height:69.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">
                <v:textbox>
                  <w:txbxContent>
                    <w:p w:rsidR="008637A7" w:rsidRPr="003B7135" w:rsidRDefault="008637A7" w:rsidP="00EA13E1">
                      <w:pPr>
                        <w:rPr>
                          <w:i/>
                          <w:lang w:val="es-MX"/>
                        </w:rPr>
                      </w:pPr>
                      <w:r>
                        <w:rPr>
                          <w:i/>
                          <w:lang w:val="es-MX"/>
                        </w:rPr>
                        <w:t xml:space="preserve">Mujeres, hombres y jóvenes </w:t>
                      </w:r>
                      <w:r w:rsidRPr="003B7135">
                        <w:rPr>
                          <w:i/>
                          <w:lang w:val="es-MX"/>
                        </w:rPr>
                        <w:t xml:space="preserve">rurales pobres tienen acceso limitado a energía. </w:t>
                      </w:r>
                    </w:p>
                  </w:txbxContent>
                </v:textbox>
              </v:shape>
            </w:pict>
          </mc:Fallback>
        </mc:AlternateContent>
      </w: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F83632" w:rsidP="00B237EB">
      <w:pPr>
        <w:pStyle w:val="Prrafodelista"/>
        <w:spacing w:line="360" w:lineRule="auto"/>
        <w:ind w:left="360"/>
        <w:rPr>
          <w:rFonts w:cs="Arial"/>
        </w:rPr>
      </w:pPr>
      <w:r w:rsidRPr="00B237EB">
        <w:rPr>
          <w:rFonts w:cs="Arial"/>
          <w:noProof/>
          <w:lang w:val="es-MX" w:eastAsia="es-MX"/>
        </w:rPr>
        <mc:AlternateContent>
          <mc:Choice Requires="wps">
            <w:drawing>
              <wp:anchor distT="0" distB="0" distL="114300" distR="114300" simplePos="0" relativeHeight="251754496" behindDoc="0" locked="0" layoutInCell="1" allowOverlap="1" wp14:anchorId="074E7166" wp14:editId="6761076E">
                <wp:simplePos x="0" y="0"/>
                <wp:positionH relativeFrom="column">
                  <wp:posOffset>1447165</wp:posOffset>
                </wp:positionH>
                <wp:positionV relativeFrom="paragraph">
                  <wp:posOffset>117475</wp:posOffset>
                </wp:positionV>
                <wp:extent cx="1146810" cy="465455"/>
                <wp:effectExtent l="38100" t="38100" r="15240" b="29845"/>
                <wp:wrapNone/>
                <wp:docPr id="27" name="27 Conector recto de flecha"/>
                <wp:cNvGraphicFramePr/>
                <a:graphic xmlns:a="http://schemas.openxmlformats.org/drawingml/2006/main">
                  <a:graphicData uri="http://schemas.microsoft.com/office/word/2010/wordprocessingShape">
                    <wps:wsp>
                      <wps:cNvCnPr/>
                      <wps:spPr>
                        <a:xfrm flipH="1" flipV="1">
                          <a:off x="0" y="0"/>
                          <a:ext cx="1146810" cy="46545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7 Conector recto de flecha" o:spid="_x0000_s1026" type="#_x0000_t32" style="position:absolute;margin-left:113.95pt;margin-top:9.25pt;width:90.3pt;height:36.65pt;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" strokecolor="black [3213]" strokeweight="1.5pt">
                <v:stroke endarrow="open"/>
              </v:shape>
            </w:pict>
          </mc:Fallback>
        </mc:AlternateContent>
      </w:r>
    </w:p>
    <w:p w:rsidR="00EA13E1" w:rsidRPr="00B237EB" w:rsidRDefault="00F83632" w:rsidP="00B237EB">
      <w:pPr>
        <w:pStyle w:val="Prrafodelista"/>
        <w:spacing w:line="360" w:lineRule="auto"/>
        <w:ind w:left="360"/>
        <w:rPr>
          <w:rFonts w:cs="Arial"/>
        </w:rPr>
      </w:pPr>
      <w:r w:rsidRPr="00B237EB">
        <w:rPr>
          <w:rFonts w:cs="Arial"/>
          <w:noProof/>
          <w:lang w:val="es-MX" w:eastAsia="es-MX"/>
        </w:rPr>
        <mc:AlternateContent>
          <mc:Choice Requires="wps">
            <w:drawing>
              <wp:anchor distT="0" distB="0" distL="114300" distR="114300" simplePos="0" relativeHeight="251753472" behindDoc="0" locked="0" layoutInCell="1" allowOverlap="1" wp14:anchorId="1066FBB4" wp14:editId="59D2DBB7">
                <wp:simplePos x="0" y="0"/>
                <wp:positionH relativeFrom="column">
                  <wp:posOffset>3077210</wp:posOffset>
                </wp:positionH>
                <wp:positionV relativeFrom="paragraph">
                  <wp:posOffset>67945</wp:posOffset>
                </wp:positionV>
                <wp:extent cx="0" cy="318770"/>
                <wp:effectExtent l="95250" t="38100" r="57150" b="24130"/>
                <wp:wrapNone/>
                <wp:docPr id="26" name="26 Conector recto de flecha"/>
                <wp:cNvGraphicFramePr/>
                <a:graphic xmlns:a="http://schemas.openxmlformats.org/drawingml/2006/main">
                  <a:graphicData uri="http://schemas.microsoft.com/office/word/2010/wordprocessingShape">
                    <wps:wsp>
                      <wps:cNvCnPr/>
                      <wps:spPr>
                        <a:xfrm flipV="1">
                          <a:off x="0" y="0"/>
                          <a:ext cx="0" cy="31877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26 Conector recto de flecha" o:spid="_x0000_s1026" type="#_x0000_t32" style="position:absolute;margin-left:242.3pt;margin-top:5.35pt;width:0;height:25.1pt;flip:y;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" strokecolor="black [3213]" strokeweight="1.5pt">
                <v:stroke endarrow="open"/>
              </v:shape>
            </w:pict>
          </mc:Fallback>
        </mc:AlternateContent>
      </w: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F83632" w:rsidP="00B237EB">
      <w:pPr>
        <w:pStyle w:val="Prrafodelista"/>
        <w:spacing w:line="360" w:lineRule="auto"/>
        <w:ind w:left="360"/>
        <w:rPr>
          <w:rFonts w:cs="Arial"/>
        </w:rPr>
      </w:pPr>
      <w:r w:rsidRPr="00B237EB">
        <w:rPr>
          <w:rFonts w:cs="Arial"/>
          <w:noProof/>
          <w:lang w:val="es-MX" w:eastAsia="es-MX"/>
        </w:rPr>
        <mc:AlternateContent>
          <mc:Choice Requires="wps">
            <w:drawing>
              <wp:anchor distT="0" distB="0" distL="114300" distR="114300" simplePos="0" relativeHeight="251755520" behindDoc="0" locked="0" layoutInCell="1" allowOverlap="1" wp14:anchorId="0943E595" wp14:editId="0CCB4067">
                <wp:simplePos x="0" y="0"/>
                <wp:positionH relativeFrom="column">
                  <wp:posOffset>981075</wp:posOffset>
                </wp:positionH>
                <wp:positionV relativeFrom="paragraph">
                  <wp:posOffset>77470</wp:posOffset>
                </wp:positionV>
                <wp:extent cx="1224915" cy="620395"/>
                <wp:effectExtent l="0" t="38100" r="51435" b="27305"/>
                <wp:wrapNone/>
                <wp:docPr id="28" name="28 Conector recto de flecha"/>
                <wp:cNvGraphicFramePr/>
                <a:graphic xmlns:a="http://schemas.openxmlformats.org/drawingml/2006/main">
                  <a:graphicData uri="http://schemas.microsoft.com/office/word/2010/wordprocessingShape">
                    <wps:wsp>
                      <wps:cNvCnPr/>
                      <wps:spPr>
                        <a:xfrm flipV="1">
                          <a:off x="0" y="0"/>
                          <a:ext cx="1224915" cy="62039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8 Conector recto de flecha" o:spid="_x0000_s1026" type="#_x0000_t32" style="position:absolute;margin-left:77.25pt;margin-top:6.1pt;width:96.45pt;height:48.85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" strokecolor="black [3213]" strokeweight="1.5pt">
                <v:stroke endarrow="open"/>
              </v:shape>
            </w:pict>
          </mc:Fallback>
        </mc:AlternateContent>
      </w:r>
    </w:p>
    <w:p w:rsidR="00EA13E1" w:rsidRPr="00B237EB" w:rsidRDefault="00EA13E1" w:rsidP="00B237EB">
      <w:pPr>
        <w:pStyle w:val="Prrafodelista"/>
        <w:spacing w:line="360" w:lineRule="auto"/>
        <w:ind w:left="360"/>
        <w:rPr>
          <w:rFonts w:cs="Arial"/>
        </w:rPr>
      </w:pPr>
    </w:p>
    <w:p w:rsidR="00EA13E1" w:rsidRPr="00B237EB" w:rsidRDefault="00F83632" w:rsidP="00B237EB">
      <w:pPr>
        <w:pStyle w:val="Prrafodelista"/>
        <w:spacing w:line="360" w:lineRule="auto"/>
        <w:ind w:left="360"/>
        <w:rPr>
          <w:rFonts w:cs="Arial"/>
        </w:rPr>
      </w:pPr>
      <w:r w:rsidRPr="00B237EB">
        <w:rPr>
          <w:rFonts w:cs="Arial"/>
          <w:noProof/>
          <w:lang w:val="es-MX" w:eastAsia="es-MX"/>
        </w:rPr>
        <mc:AlternateContent>
          <mc:Choice Requires="wps">
            <w:drawing>
              <wp:anchor distT="0" distB="0" distL="114300" distR="114300" simplePos="0" relativeHeight="251762688" behindDoc="0" locked="0" layoutInCell="1" allowOverlap="1" wp14:anchorId="6C725687" wp14:editId="796E7233">
                <wp:simplePos x="0" y="0"/>
                <wp:positionH relativeFrom="column">
                  <wp:posOffset>2905125</wp:posOffset>
                </wp:positionH>
                <wp:positionV relativeFrom="paragraph">
                  <wp:posOffset>90170</wp:posOffset>
                </wp:positionV>
                <wp:extent cx="0" cy="724535"/>
                <wp:effectExtent l="95250" t="38100" r="57150" b="18415"/>
                <wp:wrapNone/>
                <wp:docPr id="291" name="291 Conector recto de flecha"/>
                <wp:cNvGraphicFramePr/>
                <a:graphic xmlns:a="http://schemas.openxmlformats.org/drawingml/2006/main">
                  <a:graphicData uri="http://schemas.microsoft.com/office/word/2010/wordprocessingShape">
                    <wps:wsp>
                      <wps:cNvCnPr/>
                      <wps:spPr>
                        <a:xfrm flipV="1">
                          <a:off x="0" y="0"/>
                          <a:ext cx="0" cy="72453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291 Conector recto de flecha" o:spid="_x0000_s1026" type="#_x0000_t32" style="position:absolute;margin-left:228.75pt;margin-top:7.1pt;width:0;height:57.05pt;flip:y;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" strokecolor="black [3213]" strokeweight="1.5pt">
                <v:stroke endarrow="open"/>
              </v:shape>
            </w:pict>
          </mc:Fallback>
        </mc:AlternateContent>
      </w: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A13E1" w:rsidRPr="00B237EB" w:rsidRDefault="00EA13E1" w:rsidP="00B237EB">
      <w:pPr>
        <w:pStyle w:val="Prrafodelista"/>
        <w:spacing w:line="360" w:lineRule="auto"/>
        <w:ind w:left="360"/>
        <w:rPr>
          <w:rFonts w:cs="Arial"/>
        </w:rPr>
      </w:pPr>
    </w:p>
    <w:p w:rsidR="00E00538" w:rsidRPr="00B237EB" w:rsidRDefault="00EA13E1" w:rsidP="00980165">
      <w:pPr>
        <w:pStyle w:val="Ttulo3"/>
        <w:rPr>
          <w:lang w:val="es-MX"/>
        </w:rPr>
      </w:pPr>
      <w:r w:rsidRPr="00B237EB">
        <w:rPr>
          <w:lang w:val="es-MX"/>
        </w:rPr>
        <w:t>P</w:t>
      </w:r>
      <w:r w:rsidR="00E00538" w:rsidRPr="00B237EB">
        <w:rPr>
          <w:lang w:val="es-MX"/>
        </w:rPr>
        <w:t xml:space="preserve">olíticas </w:t>
      </w:r>
    </w:p>
    <w:p w:rsidR="007B4742" w:rsidRPr="00B237EB" w:rsidRDefault="007B4742" w:rsidP="00B237EB">
      <w:pPr>
        <w:spacing w:line="360" w:lineRule="auto"/>
        <w:rPr>
          <w:rFonts w:cs="Arial"/>
          <w:lang w:val="es-MX"/>
        </w:rPr>
      </w:pPr>
      <w:r w:rsidRPr="00B237EB">
        <w:rPr>
          <w:rFonts w:cs="Arial"/>
          <w:lang w:val="es-MX"/>
        </w:rPr>
        <w:t xml:space="preserve">En los últimos años ha habido un espíritu reformista y mayor preocupación por la solución de los problemas por acceso a energía. En la Tabla No 1 se muestra todo el marco legal vigente.  </w:t>
      </w:r>
    </w:p>
    <w:p w:rsidR="007B4742" w:rsidRPr="00B237EB" w:rsidRDefault="007B4742" w:rsidP="00B237EB">
      <w:pPr>
        <w:spacing w:line="360" w:lineRule="auto"/>
        <w:rPr>
          <w:rFonts w:cs="Arial"/>
          <w:b/>
          <w:lang w:val="es-MX"/>
        </w:rPr>
      </w:pPr>
      <w:r w:rsidRPr="00B237EB">
        <w:rPr>
          <w:rFonts w:cs="Arial"/>
          <w:b/>
          <w:lang w:val="es-MX"/>
        </w:rPr>
        <w:t>Políticas peruanas para fomentar el acceso a la energía</w:t>
      </w:r>
    </w:p>
    <w:tbl>
      <w:tblPr>
        <w:tblStyle w:val="Tablaconcuadrcula"/>
        <w:tblW w:w="9464" w:type="dxa"/>
        <w:tblLook w:val="04A0" w:firstRow="1" w:lastRow="0" w:firstColumn="1" w:lastColumn="0" w:noHBand="0" w:noVBand="1"/>
      </w:tblPr>
      <w:tblGrid>
        <w:gridCol w:w="4361"/>
        <w:gridCol w:w="4252"/>
        <w:gridCol w:w="851"/>
      </w:tblGrid>
      <w:tr w:rsidR="007B4742" w:rsidRPr="00B237EB" w:rsidTr="007718BC">
        <w:tc>
          <w:tcPr>
            <w:tcW w:w="4361" w:type="dxa"/>
          </w:tcPr>
          <w:p w:rsidR="007B4742" w:rsidRPr="00B237EB" w:rsidRDefault="007B4742" w:rsidP="00B237EB">
            <w:pPr>
              <w:spacing w:line="360" w:lineRule="auto"/>
              <w:jc w:val="center"/>
              <w:rPr>
                <w:rFonts w:cs="Arial"/>
                <w:b/>
                <w:lang w:val="es-MX"/>
              </w:rPr>
            </w:pPr>
            <w:r w:rsidRPr="00B237EB">
              <w:rPr>
                <w:rFonts w:cs="Arial"/>
                <w:b/>
                <w:lang w:val="es-MX"/>
              </w:rPr>
              <w:t>Ley /Plan</w:t>
            </w:r>
          </w:p>
        </w:tc>
        <w:tc>
          <w:tcPr>
            <w:tcW w:w="4252" w:type="dxa"/>
          </w:tcPr>
          <w:p w:rsidR="007B4742" w:rsidRPr="00B237EB" w:rsidRDefault="007B4742" w:rsidP="00B237EB">
            <w:pPr>
              <w:spacing w:line="360" w:lineRule="auto"/>
              <w:jc w:val="center"/>
              <w:rPr>
                <w:rFonts w:cs="Arial"/>
                <w:b/>
                <w:lang w:val="es-MX"/>
              </w:rPr>
            </w:pPr>
            <w:r w:rsidRPr="00B237EB">
              <w:rPr>
                <w:rFonts w:cs="Arial"/>
                <w:b/>
                <w:lang w:val="es-MX"/>
              </w:rPr>
              <w:t>Objetivos</w:t>
            </w:r>
          </w:p>
        </w:tc>
        <w:tc>
          <w:tcPr>
            <w:tcW w:w="851" w:type="dxa"/>
          </w:tcPr>
          <w:p w:rsidR="007B4742" w:rsidRPr="00B237EB" w:rsidRDefault="007B4742" w:rsidP="00B237EB">
            <w:pPr>
              <w:spacing w:line="360" w:lineRule="auto"/>
              <w:jc w:val="center"/>
              <w:rPr>
                <w:rFonts w:cs="Arial"/>
                <w:b/>
                <w:lang w:val="es-MX"/>
              </w:rPr>
            </w:pPr>
            <w:r w:rsidRPr="00B237EB">
              <w:rPr>
                <w:rFonts w:cs="Arial"/>
                <w:b/>
                <w:lang w:val="es-MX"/>
              </w:rPr>
              <w:t>Año</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t xml:space="preserve">Ley 27133, Ley de Promoción y Desarrollo de la Industria del Gas Natural y su Reglamento.  </w:t>
            </w:r>
          </w:p>
        </w:tc>
        <w:tc>
          <w:tcPr>
            <w:tcW w:w="4252" w:type="dxa"/>
          </w:tcPr>
          <w:p w:rsidR="007B4742" w:rsidRPr="00B237EB" w:rsidRDefault="007B4742" w:rsidP="00B237EB">
            <w:pPr>
              <w:spacing w:line="360" w:lineRule="auto"/>
              <w:rPr>
                <w:rFonts w:cs="Arial"/>
                <w:lang w:val="es-MX"/>
              </w:rPr>
            </w:pPr>
            <w:r w:rsidRPr="00B237EB">
              <w:rPr>
                <w:rFonts w:cs="Arial"/>
                <w:lang w:val="es-MX"/>
              </w:rPr>
              <w:t xml:space="preserve">- </w:t>
            </w:r>
            <w:r w:rsidRPr="00B237EB">
              <w:rPr>
                <w:rFonts w:cs="Arial"/>
              </w:rPr>
              <w:t xml:space="preserve">Establecer las condiciones específicas para la promoción del desarrollo de la industria del gas natural, fomentando la competencia y propiciando la diversificación de las fuentes energéticas que incrementen la confiabilidad en el suministro de energía y la competitividad del aparato productivo del país. </w:t>
            </w:r>
            <w:r w:rsidRPr="00B237EB">
              <w:rPr>
                <w:rFonts w:cs="Arial"/>
              </w:rPr>
              <w:br/>
              <w:t xml:space="preserve">- Sustituir </w:t>
            </w:r>
            <w:proofErr w:type="spellStart"/>
            <w:r w:rsidRPr="00B237EB">
              <w:rPr>
                <w:rFonts w:cs="Arial"/>
              </w:rPr>
              <w:t>diesel</w:t>
            </w:r>
            <w:proofErr w:type="spellEnd"/>
            <w:r w:rsidRPr="00B237EB">
              <w:rPr>
                <w:rFonts w:cs="Arial"/>
              </w:rPr>
              <w:t xml:space="preserve"> 2, petróleo residual, GLP y las gasolinas por gas natural. Desarrollo de la infraestructura de gas natural.</w:t>
            </w:r>
          </w:p>
        </w:tc>
        <w:tc>
          <w:tcPr>
            <w:tcW w:w="851" w:type="dxa"/>
          </w:tcPr>
          <w:p w:rsidR="007B4742" w:rsidRPr="00B237EB" w:rsidRDefault="007B4742" w:rsidP="00B237EB">
            <w:pPr>
              <w:spacing w:line="360" w:lineRule="auto"/>
              <w:rPr>
                <w:rFonts w:cs="Arial"/>
                <w:lang w:val="es-MX"/>
              </w:rPr>
            </w:pPr>
            <w:r w:rsidRPr="00B237EB">
              <w:rPr>
                <w:rFonts w:cs="Arial"/>
                <w:lang w:val="es-MX"/>
              </w:rPr>
              <w:t>1999</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lang w:val="es-MX"/>
              </w:rPr>
              <w:t xml:space="preserve">Ley 28749, Ley General de Electrificación Rural </w:t>
            </w:r>
          </w:p>
        </w:tc>
        <w:tc>
          <w:tcPr>
            <w:tcW w:w="4252" w:type="dxa"/>
          </w:tcPr>
          <w:p w:rsidR="007B4742" w:rsidRPr="00B237EB" w:rsidRDefault="007B4742" w:rsidP="00B237EB">
            <w:pPr>
              <w:spacing w:line="360" w:lineRule="auto"/>
              <w:rPr>
                <w:rFonts w:cs="Arial"/>
              </w:rPr>
            </w:pPr>
            <w:r w:rsidRPr="00B237EB">
              <w:rPr>
                <w:rFonts w:cs="Arial"/>
              </w:rPr>
              <w:t>- Establecer el marco normativo para la promoción y el desarrollo eficiente y sostenible de la electrificación de zonas rurales, localidades aisladas y de frontera del país.</w:t>
            </w:r>
            <w:r w:rsidRPr="00B237EB">
              <w:rPr>
                <w:rFonts w:cs="Arial"/>
              </w:rPr>
              <w:br/>
              <w:t>- El MINEM elabora el Plan Nacional de Electrificación Rural 2012-20121</w:t>
            </w:r>
          </w:p>
          <w:p w:rsidR="007B4742" w:rsidRPr="00B237EB" w:rsidRDefault="007B4742" w:rsidP="00B237EB">
            <w:pPr>
              <w:spacing w:line="360" w:lineRule="auto"/>
              <w:rPr>
                <w:rFonts w:cs="Arial"/>
                <w:lang w:val="es-MX"/>
              </w:rPr>
            </w:pPr>
            <w:r w:rsidRPr="00B237EB">
              <w:rPr>
                <w:rFonts w:cs="Arial"/>
              </w:rPr>
              <w:t xml:space="preserve">Crea el Fondo de Electrificación Rural.  </w:t>
            </w:r>
            <w:r w:rsidRPr="00B237EB">
              <w:rPr>
                <w:rFonts w:cs="Arial"/>
              </w:rPr>
              <w:br/>
              <w:t xml:space="preserve">- En la Ley se prevé el fomento a inversiones en módulos fotovoltaicos y centrales eólicas. </w:t>
            </w:r>
          </w:p>
        </w:tc>
        <w:tc>
          <w:tcPr>
            <w:tcW w:w="851" w:type="dxa"/>
          </w:tcPr>
          <w:p w:rsidR="007B4742" w:rsidRPr="00B237EB" w:rsidRDefault="007B4742" w:rsidP="00B237EB">
            <w:pPr>
              <w:spacing w:line="360" w:lineRule="auto"/>
              <w:rPr>
                <w:rFonts w:cs="Arial"/>
                <w:lang w:val="es-MX"/>
              </w:rPr>
            </w:pPr>
            <w:r w:rsidRPr="00B237EB">
              <w:rPr>
                <w:rFonts w:cs="Arial"/>
                <w:lang w:val="es-MX"/>
              </w:rPr>
              <w:t>2006</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t xml:space="preserve">Ley 27510, Ley que crea el Fondo de la Compensación Social Eléctrica </w:t>
            </w:r>
          </w:p>
        </w:tc>
        <w:tc>
          <w:tcPr>
            <w:tcW w:w="4252" w:type="dxa"/>
          </w:tcPr>
          <w:p w:rsidR="007B4742" w:rsidRPr="00B237EB" w:rsidRDefault="007B4742" w:rsidP="00B237EB">
            <w:pPr>
              <w:spacing w:line="360" w:lineRule="auto"/>
              <w:rPr>
                <w:rFonts w:cs="Arial"/>
                <w:lang w:val="es-MX"/>
              </w:rPr>
            </w:pPr>
            <w:r w:rsidRPr="00B237EB">
              <w:rPr>
                <w:rFonts w:cs="Arial"/>
                <w:lang w:val="es-MX"/>
              </w:rPr>
              <w:t xml:space="preserve">- </w:t>
            </w:r>
            <w:r w:rsidRPr="00B237EB">
              <w:rPr>
                <w:rFonts w:cs="Arial"/>
              </w:rPr>
              <w:t xml:space="preserve">Favorece el acceso y permanencia del servicio eléctrico a todos los usuarios residenciales del servicio público de </w:t>
            </w:r>
            <w:r w:rsidRPr="00B237EB">
              <w:rPr>
                <w:rFonts w:cs="Arial"/>
              </w:rPr>
              <w:lastRenderedPageBreak/>
              <w:t>electricidad cuyos consumos mensuales sean menores a 100 kilovatios hora por mes comprendidos dentro de la opción tarifaria BT5, residencial o aquella que posteriormente la sustituya.</w:t>
            </w:r>
          </w:p>
        </w:tc>
        <w:tc>
          <w:tcPr>
            <w:tcW w:w="851" w:type="dxa"/>
          </w:tcPr>
          <w:p w:rsidR="007B4742" w:rsidRPr="00B237EB" w:rsidRDefault="007B4742" w:rsidP="00B237EB">
            <w:pPr>
              <w:spacing w:line="360" w:lineRule="auto"/>
              <w:rPr>
                <w:rFonts w:cs="Arial"/>
                <w:lang w:val="es-MX"/>
              </w:rPr>
            </w:pPr>
            <w:r w:rsidRPr="00B237EB">
              <w:rPr>
                <w:rFonts w:cs="Arial"/>
                <w:lang w:val="es-MX"/>
              </w:rPr>
              <w:lastRenderedPageBreak/>
              <w:t>2001</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lastRenderedPageBreak/>
              <w:t>Ley N° 29852, creó el Sistema de Seguridad Energética en Hidrocarburos (SISE) y el Fondo de Inclusión Social Energético (FISE).</w:t>
            </w:r>
          </w:p>
        </w:tc>
        <w:tc>
          <w:tcPr>
            <w:tcW w:w="4252" w:type="dxa"/>
          </w:tcPr>
          <w:p w:rsidR="007B4742" w:rsidRPr="00B237EB" w:rsidRDefault="007B4742" w:rsidP="00B237EB">
            <w:pPr>
              <w:spacing w:line="360" w:lineRule="auto"/>
              <w:rPr>
                <w:rFonts w:cs="Arial"/>
                <w:lang w:val="es-MX"/>
              </w:rPr>
            </w:pPr>
            <w:r w:rsidRPr="00B237EB">
              <w:rPr>
                <w:rFonts w:cs="Arial"/>
                <w:lang w:val="es-MX"/>
              </w:rPr>
              <w:t>-El FISE</w:t>
            </w:r>
            <w:r w:rsidRPr="00B237EB">
              <w:rPr>
                <w:rFonts w:cs="Arial"/>
              </w:rPr>
              <w:t xml:space="preserve"> es  un sistema de compensación energética, que permita brindar seguridad al sistema, así como de un esquema de compensación social y de servicio universal para los sectores más vulnerables de la población.</w:t>
            </w:r>
          </w:p>
        </w:tc>
        <w:tc>
          <w:tcPr>
            <w:tcW w:w="851" w:type="dxa"/>
          </w:tcPr>
          <w:p w:rsidR="007B4742" w:rsidRPr="00B237EB" w:rsidRDefault="007B4742" w:rsidP="00B237EB">
            <w:pPr>
              <w:spacing w:line="360" w:lineRule="auto"/>
              <w:rPr>
                <w:rFonts w:cs="Arial"/>
                <w:lang w:val="es-MX"/>
              </w:rPr>
            </w:pPr>
            <w:r w:rsidRPr="00B237EB">
              <w:rPr>
                <w:rFonts w:cs="Arial"/>
                <w:lang w:val="es-MX"/>
              </w:rPr>
              <w:t>2012</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t xml:space="preserve">Resolución Ministerial N° 203- 2013-MEM/DM. </w:t>
            </w:r>
          </w:p>
        </w:tc>
        <w:tc>
          <w:tcPr>
            <w:tcW w:w="4252" w:type="dxa"/>
          </w:tcPr>
          <w:p w:rsidR="007B4742" w:rsidRPr="00B237EB" w:rsidRDefault="007B4742" w:rsidP="00B237EB">
            <w:pPr>
              <w:spacing w:line="360" w:lineRule="auto"/>
              <w:rPr>
                <w:rFonts w:cs="Arial"/>
                <w:lang w:val="es-MX"/>
              </w:rPr>
            </w:pPr>
            <w:r w:rsidRPr="00B237EB">
              <w:rPr>
                <w:rFonts w:cs="Arial"/>
                <w:lang w:val="es-MX"/>
              </w:rPr>
              <w:t>- A</w:t>
            </w:r>
            <w:r w:rsidRPr="00B237EB">
              <w:rPr>
                <w:rFonts w:cs="Arial"/>
              </w:rPr>
              <w:t>probó el Plan de Acceso Universal a la Energía 2013-2022, que establece como prioridad el acceso universal a la energía para las necesidades básicas humanas, es decir tener cobertura total para el acceso a la electricidad para iluminación, comunicación y servicios comunitarios; y tecnologías para la cocción, calefacción y usos productivos, utilizando energías renovables y combustibles fósiles, acorde a la disponibilidad de los energéticos y criterios económicos de eficiencia.</w:t>
            </w:r>
            <w:r w:rsidR="00A5656E" w:rsidRPr="00B237EB">
              <w:rPr>
                <w:rFonts w:cs="Arial"/>
              </w:rPr>
              <w:br/>
              <w:t xml:space="preserve">El Plan tiene una visión holística de la energía, donde a los mejoramientos en educación, seguridad y producción agropecuaria se les da un valor importante y se explica que su desarrollo tiene una relación causal con el acceso a energía. </w:t>
            </w:r>
            <w:r w:rsidR="00A5656E" w:rsidRPr="00B237EB">
              <w:rPr>
                <w:rFonts w:cs="Arial"/>
              </w:rPr>
              <w:br/>
              <w:t xml:space="preserve">El plan prevé cuatro mecanismos de intervención: </w:t>
            </w:r>
            <w:r w:rsidR="00032CF1" w:rsidRPr="00B237EB">
              <w:rPr>
                <w:rFonts w:cs="Arial"/>
              </w:rPr>
              <w:t xml:space="preserve">uso masivo de gas, promoción y subsidio para acceso a LPG, electrificación </w:t>
            </w:r>
            <w:r w:rsidR="00032CF1" w:rsidRPr="00B237EB">
              <w:rPr>
                <w:rFonts w:cs="Arial"/>
              </w:rPr>
              <w:lastRenderedPageBreak/>
              <w:t xml:space="preserve">rural mejoramiento de eficiencia. </w:t>
            </w:r>
          </w:p>
        </w:tc>
        <w:tc>
          <w:tcPr>
            <w:tcW w:w="851" w:type="dxa"/>
          </w:tcPr>
          <w:p w:rsidR="007B4742" w:rsidRPr="00B237EB" w:rsidRDefault="007B4742" w:rsidP="00B237EB">
            <w:pPr>
              <w:spacing w:line="360" w:lineRule="auto"/>
              <w:rPr>
                <w:rFonts w:cs="Arial"/>
                <w:lang w:val="es-MX"/>
              </w:rPr>
            </w:pPr>
            <w:r w:rsidRPr="00B237EB">
              <w:rPr>
                <w:rFonts w:cs="Arial"/>
                <w:lang w:val="es-MX"/>
              </w:rPr>
              <w:lastRenderedPageBreak/>
              <w:t>2013</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lastRenderedPageBreak/>
              <w:t>Decreto Supremo Nº 064-2010-EM  Política Energética Nacional del Perú 2010 – 2040.</w:t>
            </w:r>
          </w:p>
        </w:tc>
        <w:tc>
          <w:tcPr>
            <w:tcW w:w="4252" w:type="dxa"/>
          </w:tcPr>
          <w:p w:rsidR="007B4742" w:rsidRPr="00B237EB" w:rsidRDefault="007B4742" w:rsidP="00B237EB">
            <w:pPr>
              <w:spacing w:line="360" w:lineRule="auto"/>
              <w:rPr>
                <w:rFonts w:cs="Arial"/>
                <w:lang w:val="es-MX"/>
              </w:rPr>
            </w:pPr>
            <w:r w:rsidRPr="00B237EB">
              <w:rPr>
                <w:rFonts w:cs="Arial"/>
              </w:rPr>
              <w:t xml:space="preserve">Visión: </w:t>
            </w:r>
            <w:r w:rsidRPr="00B237EB">
              <w:rPr>
                <w:rFonts w:cs="Arial"/>
              </w:rPr>
              <w:br/>
              <w:t xml:space="preserve">Un sistema energético que satisface la demanda nacional de energía de manera confiable, regular, continua y eficiente, que promueve el desarrollo sostenible y se soporta en la planificación y en la investigación e innovación tecnológica continúa. </w:t>
            </w:r>
            <w:r w:rsidRPr="00B237EB">
              <w:rPr>
                <w:rFonts w:cs="Arial"/>
              </w:rPr>
              <w:br/>
              <w:t xml:space="preserve">Objetivos de política: </w:t>
            </w:r>
            <w:r w:rsidRPr="00B237EB">
              <w:rPr>
                <w:rFonts w:cs="Arial"/>
              </w:rPr>
              <w:br/>
              <w:t>1. Contar con una matriz energética diversificada, con énfasis en las fuentes renovables y la eficiencia energética.</w:t>
            </w:r>
            <w:r w:rsidRPr="00B237EB">
              <w:rPr>
                <w:rFonts w:cs="Arial"/>
              </w:rPr>
              <w:br/>
              <w:t xml:space="preserve">2. Contar con un abastecimiento energético competitivo. </w:t>
            </w:r>
            <w:r w:rsidRPr="00B237EB">
              <w:rPr>
                <w:rFonts w:cs="Arial"/>
              </w:rPr>
              <w:br/>
              <w:t xml:space="preserve">3. Acceso universal al suministro energético 4. Contar con la mayor eficiencia en la cadena productiva y de uso de la energía. </w:t>
            </w:r>
            <w:r w:rsidRPr="00B237EB">
              <w:rPr>
                <w:rFonts w:cs="Arial"/>
              </w:rPr>
              <w:br/>
              <w:t xml:space="preserve">5. Lograr la autosuficiencia en la producción de energéticos. </w:t>
            </w:r>
            <w:r w:rsidRPr="00B237EB">
              <w:rPr>
                <w:rFonts w:cs="Arial"/>
              </w:rPr>
              <w:br/>
              <w:t xml:space="preserve">6. Desarrollar un sector energético con mínimo impacto ambiental y bajas emisiones de carbono en un marco de Desarrollo Sostenible. </w:t>
            </w:r>
            <w:r w:rsidRPr="00B237EB">
              <w:rPr>
                <w:rFonts w:cs="Arial"/>
              </w:rPr>
              <w:br/>
              <w:t xml:space="preserve">7. Desarrollar la industria del gas natural, y su uso en actividades domiciliarias, transporte, comercio e industria así como la generación eléctrica eficiente. </w:t>
            </w:r>
            <w:r w:rsidRPr="00B237EB">
              <w:rPr>
                <w:rFonts w:cs="Arial"/>
              </w:rPr>
              <w:br/>
              <w:t xml:space="preserve">8. Fortalecer la institucionalidad del sector energético. </w:t>
            </w:r>
            <w:r w:rsidRPr="00B237EB">
              <w:rPr>
                <w:rFonts w:cs="Arial"/>
              </w:rPr>
              <w:br/>
              <w:t xml:space="preserve">9. Integrarse con los mercados energéticos de la región, que permita el logro de la visión </w:t>
            </w:r>
            <w:r w:rsidRPr="00B237EB">
              <w:rPr>
                <w:rFonts w:cs="Arial"/>
              </w:rPr>
              <w:lastRenderedPageBreak/>
              <w:t xml:space="preserve">de largo plazo. </w:t>
            </w:r>
          </w:p>
        </w:tc>
        <w:tc>
          <w:tcPr>
            <w:tcW w:w="851" w:type="dxa"/>
          </w:tcPr>
          <w:p w:rsidR="007B4742" w:rsidRPr="00B237EB" w:rsidRDefault="007B4742" w:rsidP="00B237EB">
            <w:pPr>
              <w:spacing w:line="360" w:lineRule="auto"/>
              <w:rPr>
                <w:rFonts w:cs="Arial"/>
                <w:lang w:val="es-MX"/>
              </w:rPr>
            </w:pPr>
            <w:r w:rsidRPr="00B237EB">
              <w:rPr>
                <w:rFonts w:cs="Arial"/>
                <w:lang w:val="es-MX"/>
              </w:rPr>
              <w:lastRenderedPageBreak/>
              <w:t>2010</w:t>
            </w:r>
          </w:p>
        </w:tc>
      </w:tr>
      <w:tr w:rsidR="007B4742" w:rsidRPr="00B237EB" w:rsidTr="007718BC">
        <w:tc>
          <w:tcPr>
            <w:tcW w:w="4361" w:type="dxa"/>
          </w:tcPr>
          <w:p w:rsidR="007B4742" w:rsidRPr="00B237EB" w:rsidRDefault="007B4742" w:rsidP="00B237EB">
            <w:pPr>
              <w:spacing w:line="360" w:lineRule="auto"/>
              <w:rPr>
                <w:rFonts w:cs="Arial"/>
                <w:lang w:val="es-MX"/>
              </w:rPr>
            </w:pPr>
            <w:r w:rsidRPr="00B237EB">
              <w:rPr>
                <w:rFonts w:cs="Arial"/>
              </w:rPr>
              <w:lastRenderedPageBreak/>
              <w:t xml:space="preserve">Decreto Legislativo Nº 1002, Promoción de la Inversión para la generación de electricidad con el uso de energías renovables. </w:t>
            </w:r>
          </w:p>
        </w:tc>
        <w:tc>
          <w:tcPr>
            <w:tcW w:w="4252" w:type="dxa"/>
          </w:tcPr>
          <w:p w:rsidR="007B4742" w:rsidRPr="00B237EB" w:rsidRDefault="007B4742" w:rsidP="00B237EB">
            <w:pPr>
              <w:spacing w:line="360" w:lineRule="auto"/>
              <w:rPr>
                <w:rFonts w:cs="Arial"/>
                <w:lang w:val="es-MX"/>
              </w:rPr>
            </w:pPr>
            <w:r w:rsidRPr="00B237EB">
              <w:rPr>
                <w:rFonts w:cs="Arial"/>
                <w:lang w:val="es-MX"/>
              </w:rPr>
              <w:t xml:space="preserve">- </w:t>
            </w:r>
            <w:r w:rsidRPr="00B237EB">
              <w:rPr>
                <w:rFonts w:cs="Arial"/>
              </w:rPr>
              <w:t>Promover el aprovechamiento de los Recursos Energéticos Renovables (RER) para mejorar la calidad de vida de la población y proteger el medio ambiente, mediante la promoción de la inversión en la producción de electricidad.</w:t>
            </w:r>
            <w:r w:rsidR="00032CF1" w:rsidRPr="00B237EB">
              <w:rPr>
                <w:rFonts w:cs="Arial"/>
              </w:rPr>
              <w:br/>
              <w:t>Se aspira a lograr una tasa de acceso de 90% para el 2016, dando prioridad a tecnologías “fuer de red”.</w:t>
            </w:r>
          </w:p>
        </w:tc>
        <w:tc>
          <w:tcPr>
            <w:tcW w:w="851" w:type="dxa"/>
          </w:tcPr>
          <w:p w:rsidR="007B4742" w:rsidRPr="00B237EB" w:rsidRDefault="007B4742" w:rsidP="00B237EB">
            <w:pPr>
              <w:spacing w:line="360" w:lineRule="auto"/>
              <w:rPr>
                <w:rFonts w:cs="Arial"/>
                <w:lang w:val="es-MX"/>
              </w:rPr>
            </w:pPr>
            <w:r w:rsidRPr="00B237EB">
              <w:rPr>
                <w:rFonts w:cs="Arial"/>
                <w:lang w:val="es-MX"/>
              </w:rPr>
              <w:t>2008</w:t>
            </w:r>
          </w:p>
        </w:tc>
      </w:tr>
      <w:tr w:rsidR="007B4742" w:rsidRPr="00B237EB" w:rsidTr="007718BC">
        <w:tc>
          <w:tcPr>
            <w:tcW w:w="4361" w:type="dxa"/>
          </w:tcPr>
          <w:p w:rsidR="007B4742" w:rsidRPr="00B237EB" w:rsidRDefault="007B4742" w:rsidP="00B237EB">
            <w:pPr>
              <w:spacing w:line="360" w:lineRule="auto"/>
              <w:rPr>
                <w:rFonts w:cs="Arial"/>
              </w:rPr>
            </w:pPr>
            <w:r w:rsidRPr="00B237EB">
              <w:rPr>
                <w:rFonts w:cs="Arial"/>
              </w:rPr>
              <w:t>Otras políticas relacionadas</w:t>
            </w:r>
            <w:r w:rsidR="00886E6E" w:rsidRPr="00B237EB">
              <w:rPr>
                <w:rFonts w:cs="Arial"/>
              </w:rPr>
              <w:t xml:space="preserve"> con acceso a energía.</w:t>
            </w:r>
          </w:p>
        </w:tc>
        <w:tc>
          <w:tcPr>
            <w:tcW w:w="4252" w:type="dxa"/>
          </w:tcPr>
          <w:p w:rsidR="007B4742" w:rsidRPr="00B237EB" w:rsidRDefault="00B04B2E" w:rsidP="00B237EB">
            <w:pPr>
              <w:spacing w:line="360" w:lineRule="auto"/>
              <w:rPr>
                <w:rFonts w:cs="Arial"/>
                <w:lang w:val="es-MX"/>
              </w:rPr>
            </w:pPr>
            <w:r w:rsidRPr="00B237EB">
              <w:rPr>
                <w:rFonts w:cs="Arial"/>
                <w:lang w:val="es-MX"/>
              </w:rPr>
              <w:t>- El Gobierno Nacional desarrolla varios programas para el combate directo a la pobreza (transferencias monetarias condicionadas, subsidios y capacitaciones): Programas “Juntos”, PROJOVEN, “Trabajo Perú”, Municipalización de la Educación y Vaso de Leche.</w:t>
            </w:r>
            <w:r w:rsidR="00C93EAE" w:rsidRPr="00B237EB">
              <w:rPr>
                <w:rFonts w:cs="Arial"/>
                <w:lang w:val="es-MX"/>
              </w:rPr>
              <w:t xml:space="preserve"> </w:t>
            </w:r>
            <w:r w:rsidR="00BF6265" w:rsidRPr="00B237EB">
              <w:rPr>
                <w:rFonts w:cs="Arial"/>
                <w:lang w:val="es-MX"/>
              </w:rPr>
              <w:br/>
              <w:t>El ministerio de Salud trabaja en el programa “Familia</w:t>
            </w:r>
            <w:r w:rsidR="00F64360" w:rsidRPr="00B237EB">
              <w:rPr>
                <w:rFonts w:cs="Arial"/>
                <w:lang w:val="es-MX"/>
              </w:rPr>
              <w:t>s y vivienda saludables</w:t>
            </w:r>
            <w:r w:rsidR="00BF6265" w:rsidRPr="00B237EB">
              <w:rPr>
                <w:rFonts w:cs="Arial"/>
                <w:lang w:val="es-MX"/>
              </w:rPr>
              <w:t>”, el Ministerio de Ambiente con su Plan de Acción de cambio climático y su proyecto de desarrollo de energías renovables y biocombustibles, el Ministerio de Agricultura con su Proyecto AGROIDEAS, promueve la competitividad agrícola y el Ministerio de Vivienda promueve el uso eficiente de la energía.</w:t>
            </w:r>
            <w:r w:rsidR="00C93EAE" w:rsidRPr="00B237EB">
              <w:rPr>
                <w:rFonts w:cs="Arial"/>
                <w:lang w:val="es-MX"/>
              </w:rPr>
              <w:br/>
              <w:t xml:space="preserve">Otros programas mejoran el inventario de los pobres, para poder focalizar mejor los subsidios y compensaciones. </w:t>
            </w:r>
          </w:p>
        </w:tc>
        <w:tc>
          <w:tcPr>
            <w:tcW w:w="851" w:type="dxa"/>
          </w:tcPr>
          <w:p w:rsidR="007B4742" w:rsidRPr="00B237EB" w:rsidRDefault="007B4742" w:rsidP="00B237EB">
            <w:pPr>
              <w:spacing w:line="360" w:lineRule="auto"/>
              <w:rPr>
                <w:rFonts w:cs="Arial"/>
                <w:lang w:val="es-MX"/>
              </w:rPr>
            </w:pPr>
          </w:p>
        </w:tc>
      </w:tr>
    </w:tbl>
    <w:p w:rsidR="007B4742" w:rsidRPr="00B237EB" w:rsidRDefault="007B4742" w:rsidP="00B237EB">
      <w:pPr>
        <w:spacing w:line="360" w:lineRule="auto"/>
        <w:rPr>
          <w:rFonts w:cs="Arial"/>
          <w:lang w:val="es-MX"/>
        </w:rPr>
      </w:pPr>
    </w:p>
    <w:p w:rsidR="007B4742" w:rsidRPr="00B237EB" w:rsidRDefault="007B4742" w:rsidP="00B237EB">
      <w:pPr>
        <w:spacing w:line="360" w:lineRule="auto"/>
        <w:ind w:firstLine="426"/>
        <w:rPr>
          <w:rFonts w:cs="Arial"/>
          <w:lang w:val="es-MX"/>
        </w:rPr>
      </w:pPr>
      <w:r w:rsidRPr="00B237EB">
        <w:rPr>
          <w:rFonts w:cs="Arial"/>
          <w:lang w:val="es-MX"/>
        </w:rPr>
        <w:lastRenderedPageBreak/>
        <w:t xml:space="preserve">* Este marco legal demuestra que el Gobierno Peruano tiene colocado el tema del acceso a energía dentro de su agenda política y que tiene una tendencia clara por la diversificación de las diversas fuentes de energía para el sector rural. Sin embargo, por el volumen, la disponibilidad y el trabajo hasta ahora ejecutado se nota que las prioridades están en la masificación del gas, tanto natural, como GPL y la hidroeléctricas. Empero para regiones apartadas rurales las soluciones de las cocinas mejoradas y energías renovables tienen todavía alta ventaja. </w:t>
      </w:r>
    </w:p>
    <w:p w:rsidR="007B4742" w:rsidRPr="00B237EB" w:rsidRDefault="007B4742" w:rsidP="00B237EB">
      <w:pPr>
        <w:spacing w:line="360" w:lineRule="auto"/>
        <w:rPr>
          <w:rFonts w:cs="Arial"/>
          <w:lang w:val="es-MX"/>
        </w:rPr>
      </w:pPr>
    </w:p>
    <w:p w:rsidR="007B4742" w:rsidRPr="00B237EB" w:rsidRDefault="007B4742" w:rsidP="00980165">
      <w:pPr>
        <w:pStyle w:val="Ttulo2"/>
        <w:rPr>
          <w:lang w:val="es-MX"/>
        </w:rPr>
      </w:pPr>
      <w:r w:rsidRPr="00B237EB">
        <w:rPr>
          <w:lang w:val="es-MX"/>
        </w:rPr>
        <w:t>Los avances logrados y las lecciones aprendidas por EnDev Perú</w:t>
      </w:r>
    </w:p>
    <w:p w:rsidR="007B4742" w:rsidRPr="00B237EB" w:rsidRDefault="007B4742" w:rsidP="00B237EB">
      <w:pPr>
        <w:pStyle w:val="Prrafodelista"/>
        <w:spacing w:line="360" w:lineRule="auto"/>
        <w:ind w:left="1800"/>
        <w:rPr>
          <w:rFonts w:cs="Arial"/>
          <w:lang w:val="es-MX"/>
        </w:rPr>
      </w:pPr>
    </w:p>
    <w:p w:rsidR="001C7080" w:rsidRPr="00B237EB" w:rsidRDefault="007B4742" w:rsidP="00B237EB">
      <w:pPr>
        <w:spacing w:line="360" w:lineRule="auto"/>
        <w:rPr>
          <w:rFonts w:cs="Arial"/>
          <w:lang w:val="es-MX"/>
        </w:rPr>
      </w:pPr>
      <w:r w:rsidRPr="00B237EB">
        <w:rPr>
          <w:rFonts w:cs="Arial"/>
          <w:lang w:val="es-MX"/>
        </w:rPr>
        <w:t>*</w:t>
      </w:r>
      <w:r w:rsidR="001C7080" w:rsidRPr="00B237EB">
        <w:rPr>
          <w:rFonts w:cs="Arial"/>
          <w:lang w:val="es-MX"/>
        </w:rPr>
        <w:t xml:space="preserve">EnDev Perú ha logrado del 2007 al 2014 posicionarse en el Perú como un Proyecto referente en el trabajo de acceso a energía (electricidad y energía para cocinar (cocinas y hornos mejorados)  mejoramiento de las tecnologías, fomento integral de energías renovables, asesoría para el desarrollo de los mercados y algunas innovaciones como las pruebas como una </w:t>
      </w:r>
      <w:commentRangeStart w:id="27"/>
      <w:proofErr w:type="spellStart"/>
      <w:r w:rsidR="001C7080" w:rsidRPr="00B237EB">
        <w:rPr>
          <w:rFonts w:cs="Arial"/>
          <w:highlight w:val="yellow"/>
          <w:lang w:val="es-MX"/>
        </w:rPr>
        <w:t>microturbina</w:t>
      </w:r>
      <w:commentRangeEnd w:id="27"/>
      <w:proofErr w:type="spellEnd"/>
      <w:r w:rsidR="009A64FE">
        <w:rPr>
          <w:rStyle w:val="Refdecomentario"/>
        </w:rPr>
        <w:commentReference w:id="27"/>
      </w:r>
      <w:r w:rsidR="001C7080" w:rsidRPr="00B237EB">
        <w:rPr>
          <w:rFonts w:cs="Arial"/>
          <w:lang w:val="es-MX"/>
        </w:rPr>
        <w:t xml:space="preserve">¿?? para……. Trabaja con foco en </w:t>
      </w:r>
      <w:proofErr w:type="gramStart"/>
      <w:r w:rsidR="001C7080" w:rsidRPr="00B237EB">
        <w:rPr>
          <w:rFonts w:cs="Arial"/>
          <w:lang w:val="es-MX"/>
        </w:rPr>
        <w:t>la mujeres</w:t>
      </w:r>
      <w:proofErr w:type="gramEnd"/>
      <w:r w:rsidR="001C7080" w:rsidRPr="00B237EB">
        <w:rPr>
          <w:rFonts w:cs="Arial"/>
          <w:lang w:val="es-MX"/>
        </w:rPr>
        <w:t xml:space="preserve"> y hombres adultos y jóvenes de las familias rurales más pobres en  23 regiones del Perú.  </w:t>
      </w:r>
    </w:p>
    <w:p w:rsidR="007B4742" w:rsidRPr="009A64FE" w:rsidRDefault="001C7080" w:rsidP="00B237EB">
      <w:pPr>
        <w:spacing w:line="360" w:lineRule="auto"/>
        <w:rPr>
          <w:rFonts w:cs="Arial"/>
          <w:highlight w:val="magenta"/>
          <w:lang w:val="es-MX"/>
        </w:rPr>
      </w:pPr>
      <w:r w:rsidRPr="009A64FE">
        <w:rPr>
          <w:rFonts w:cs="Arial"/>
          <w:highlight w:val="magenta"/>
          <w:lang w:val="es-MX"/>
        </w:rPr>
        <w:t>*</w:t>
      </w:r>
      <w:r w:rsidR="007B4742" w:rsidRPr="009A64FE">
        <w:rPr>
          <w:rFonts w:cs="Arial"/>
          <w:highlight w:val="magenta"/>
          <w:lang w:val="es-MX"/>
        </w:rPr>
        <w:t xml:space="preserve">En el marco de los objetivos nacionales del estado peruano, EnDev implementó entre 2009 </w:t>
      </w:r>
      <w:commentRangeStart w:id="28"/>
      <w:r w:rsidR="007B4742" w:rsidRPr="009A64FE">
        <w:rPr>
          <w:rFonts w:cs="Arial"/>
          <w:highlight w:val="magenta"/>
          <w:lang w:val="es-MX"/>
        </w:rPr>
        <w:t>y</w:t>
      </w:r>
      <w:commentRangeEnd w:id="28"/>
      <w:r w:rsidR="009A64FE">
        <w:rPr>
          <w:rStyle w:val="Refdecomentario"/>
        </w:rPr>
        <w:commentReference w:id="28"/>
      </w:r>
      <w:r w:rsidR="007B4742" w:rsidRPr="009A64FE">
        <w:rPr>
          <w:rFonts w:cs="Arial"/>
          <w:highlight w:val="magenta"/>
          <w:lang w:val="es-MX"/>
        </w:rPr>
        <w:t xml:space="preserve"> 2014 la iniciativa rural llamada "Cerrando la brecha para su acceso a la electricidad". Esta iniciativa promovió y facilitó el acceso de energía rural a través de tres componentes: 1) la facilitación del acceso a la red a través de apoyo a instalaciones preparatorias externas de alta calidad e instalaciones al interior de la vivienda en los proyectos de extensión de la red; 2) la promoción de una instalación y uso de sistemas fuera de la red adecuada a través de la sensibilización y la creación de capacidad centrado en los técnicos y usuarios finales 3) el apoyo al desarrollo del mercado minorista rural para productos de energía solar. </w:t>
      </w:r>
    </w:p>
    <w:p w:rsidR="007B4742" w:rsidRPr="009A64FE" w:rsidRDefault="007B4742" w:rsidP="00B237EB">
      <w:pPr>
        <w:spacing w:line="360" w:lineRule="auto"/>
        <w:jc w:val="both"/>
        <w:rPr>
          <w:rFonts w:cs="Arial"/>
          <w:highlight w:val="magenta"/>
          <w:lang w:val="es-MX" w:eastAsia="es-MX"/>
        </w:rPr>
      </w:pPr>
      <w:r w:rsidRPr="009A64FE">
        <w:rPr>
          <w:rFonts w:cs="Arial"/>
          <w:highlight w:val="magenta"/>
          <w:lang w:val="es-MX" w:eastAsia="es-MX"/>
        </w:rPr>
        <w:t>* La línea energía para iluminar a través de redes ha desarrollado dos modelos de intervención: la iniciativa Casa Segura Rural – CSR y las instalaciones preparatorias. Por un lado, el modelo CSR promovió</w:t>
      </w:r>
      <w:r w:rsidRPr="009A64FE">
        <w:rPr>
          <w:rFonts w:cs="Arial"/>
          <w:b/>
          <w:highlight w:val="magenta"/>
          <w:lang w:val="es-MX" w:eastAsia="es-MX"/>
        </w:rPr>
        <w:t xml:space="preserve"> </w:t>
      </w:r>
      <w:r w:rsidRPr="009A64FE">
        <w:rPr>
          <w:rFonts w:cs="Arial"/>
          <w:highlight w:val="magenta"/>
          <w:lang w:val="es-MX" w:eastAsia="es-MX"/>
        </w:rPr>
        <w:t xml:space="preserve">conexiones eléctricas interiores para las cuales se utilizan materiales adecuados y de calidad, enfatizando que las conexiones sean realizadas por electricistas calificados. Por otro lado, el modelo Instalaciones Preparatorias permite cerrar correctamente el acceso desde el medidor de energía - último punto de los proyectos de extensión de redes - hasta el interior de la vivienda. Esto permite que las viviendas se energicen a tiempo y sin demoras, utilizando los materiales </w:t>
      </w:r>
      <w:r w:rsidRPr="009A64FE">
        <w:rPr>
          <w:rFonts w:cs="Arial"/>
          <w:highlight w:val="magenta"/>
          <w:lang w:val="es-MX" w:eastAsia="es-MX"/>
        </w:rPr>
        <w:lastRenderedPageBreak/>
        <w:t xml:space="preserve">adecuados. 288,050 personas tienen acceso a la energía a través de conexiones eléctricas modernas e instalaciones preparatorias que cierran la brecha final del acceso. Fueron ya 164 electricistas locales capacitados en instalaciones eléctricas. Además de ello, EnDev ha </w:t>
      </w:r>
      <w:r w:rsidRPr="009A64FE">
        <w:rPr>
          <w:rFonts w:cs="Arial"/>
          <w:bCs/>
          <w:iCs/>
          <w:highlight w:val="magenta"/>
          <w:lang w:val="es-EC"/>
        </w:rPr>
        <w:t>asesorado al Gobierno Regional de San Martin en el desarrollo e implementación de su política energética regional.</w:t>
      </w:r>
    </w:p>
    <w:p w:rsidR="007B4742" w:rsidRPr="009A64FE" w:rsidRDefault="007B4742" w:rsidP="00B237EB">
      <w:pPr>
        <w:spacing w:line="360" w:lineRule="auto"/>
        <w:jc w:val="both"/>
        <w:rPr>
          <w:rFonts w:cs="Arial"/>
          <w:highlight w:val="magenta"/>
          <w:lang w:val="es-MX" w:eastAsia="es-MX"/>
        </w:rPr>
      </w:pPr>
      <w:r w:rsidRPr="009A64FE">
        <w:rPr>
          <w:rFonts w:cs="Arial"/>
          <w:highlight w:val="magenta"/>
          <w:lang w:val="es-MX" w:eastAsia="es-MX"/>
        </w:rPr>
        <w:t xml:space="preserve">* En el ámbito de las instalaciones de </w:t>
      </w:r>
      <w:r w:rsidRPr="009A64FE">
        <w:rPr>
          <w:rFonts w:cs="Arial"/>
          <w:b/>
          <w:highlight w:val="magenta"/>
          <w:lang w:val="es-MX" w:eastAsia="es-MX"/>
        </w:rPr>
        <w:t>SHS</w:t>
      </w:r>
      <w:r w:rsidRPr="009A64FE">
        <w:rPr>
          <w:rFonts w:cs="Arial"/>
          <w:highlight w:val="magenta"/>
          <w:lang w:val="es-MX" w:eastAsia="es-MX"/>
        </w:rPr>
        <w:t>, tras la solicitud de  la Dirección General de Electrificación Rural (DGER) del MINEM, EnDev ha brindado asistencia técnica a en la edición y el diseño de las bases de la subasta de 500.000SHS</w:t>
      </w:r>
      <w:r w:rsidRPr="009A64FE">
        <w:rPr>
          <w:rFonts w:cs="Arial"/>
          <w:highlight w:val="magenta"/>
          <w:vertAlign w:val="superscript"/>
          <w:lang w:val="es-MX" w:eastAsia="es-MX"/>
        </w:rPr>
        <w:footnoteReference w:id="8"/>
      </w:r>
      <w:r w:rsidRPr="009A64FE">
        <w:rPr>
          <w:rFonts w:cs="Arial"/>
          <w:highlight w:val="magenta"/>
          <w:vertAlign w:val="superscript"/>
          <w:lang w:val="es-MX" w:eastAsia="es-MX"/>
        </w:rPr>
        <w:t>.</w:t>
      </w:r>
      <w:r w:rsidRPr="009A64FE">
        <w:rPr>
          <w:rFonts w:cs="Arial"/>
          <w:highlight w:val="magenta"/>
          <w:lang w:val="es-MX" w:eastAsia="es-MX"/>
        </w:rPr>
        <w:t xml:space="preserve"> Además de ello, desarrolló un aplicativo para la zonificación de la intervención con la finalidad de que las </w:t>
      </w:r>
      <w:proofErr w:type="spellStart"/>
      <w:r w:rsidRPr="009A64FE">
        <w:rPr>
          <w:rFonts w:cs="Arial"/>
          <w:highlight w:val="magenta"/>
          <w:lang w:val="es-MX" w:eastAsia="es-MX"/>
        </w:rPr>
        <w:t>EDEs</w:t>
      </w:r>
      <w:proofErr w:type="spellEnd"/>
      <w:r w:rsidRPr="009A64FE">
        <w:rPr>
          <w:rFonts w:cs="Arial"/>
          <w:highlight w:val="magenta"/>
          <w:lang w:val="es-MX" w:eastAsia="es-MX"/>
        </w:rPr>
        <w:t xml:space="preserve"> puedan identificar a los usuarios finales dentro de su zona de concesión. EnDev también desarrolló la estrategia comunicacional de sensibilización para autoridades locales y usuarios que incluye plan de difusión, volantes, guías y metodologías de transferencia de dicha estrategia. </w:t>
      </w:r>
    </w:p>
    <w:p w:rsidR="007B4742" w:rsidRDefault="007B4742" w:rsidP="00B237EB">
      <w:pPr>
        <w:spacing w:line="360" w:lineRule="auto"/>
        <w:jc w:val="both"/>
        <w:rPr>
          <w:rFonts w:cs="Arial"/>
          <w:lang w:val="es-MX" w:eastAsia="es-MX"/>
        </w:rPr>
      </w:pPr>
      <w:r w:rsidRPr="009A64FE">
        <w:rPr>
          <w:rFonts w:cs="Arial"/>
          <w:highlight w:val="magenta"/>
          <w:lang w:val="es-MX" w:eastAsia="es-MX"/>
        </w:rPr>
        <w:t xml:space="preserve">* Otro resultado importante es que EnDev, en alianza con </w:t>
      </w:r>
      <w:proofErr w:type="spellStart"/>
      <w:r w:rsidRPr="009A64FE">
        <w:rPr>
          <w:rFonts w:cs="Arial"/>
          <w:highlight w:val="magenta"/>
          <w:lang w:val="es-MX" w:eastAsia="es-MX"/>
        </w:rPr>
        <w:t>Adinelsa</w:t>
      </w:r>
      <w:proofErr w:type="spellEnd"/>
      <w:r w:rsidRPr="009A64FE">
        <w:rPr>
          <w:rFonts w:cs="Arial"/>
          <w:highlight w:val="magenta"/>
          <w:lang w:val="es-MX" w:eastAsia="es-MX"/>
        </w:rPr>
        <w:t xml:space="preserve"> – empresa pública para electrificación rural con derechos privados – dio asistencia técnica en la implementación de SHS en las regiones de Ayacucho, Arequipa, Lima y Cajamarca, capacitando a 20 instaladores, adicional al material comunicacional.</w:t>
      </w:r>
      <w:r w:rsidRPr="00B237EB">
        <w:rPr>
          <w:rFonts w:cs="Arial"/>
          <w:lang w:val="es-MX" w:eastAsia="es-MX"/>
        </w:rPr>
        <w:t xml:space="preserve"> </w:t>
      </w:r>
    </w:p>
    <w:p w:rsidR="00F4573F" w:rsidRPr="00F4573F" w:rsidRDefault="00F4573F" w:rsidP="00F4573F">
      <w:pPr>
        <w:spacing w:line="360" w:lineRule="auto"/>
        <w:rPr>
          <w:rFonts w:cs="Arial"/>
          <w:highlight w:val="green"/>
          <w:lang w:val="es-MX" w:eastAsia="es-MX"/>
        </w:rPr>
      </w:pPr>
      <w:r w:rsidRPr="006A4385">
        <w:rPr>
          <w:rFonts w:cs="Arial"/>
          <w:highlight w:val="green"/>
          <w:lang w:val="es-MX"/>
        </w:rPr>
        <w:t xml:space="preserve">En cuanto a las </w:t>
      </w:r>
      <w:r w:rsidRPr="006A4385">
        <w:rPr>
          <w:rFonts w:cs="Arial"/>
          <w:i/>
          <w:highlight w:val="green"/>
          <w:lang w:val="es-MX"/>
        </w:rPr>
        <w:t>cocinas mejoradas</w:t>
      </w:r>
      <w:r>
        <w:rPr>
          <w:rFonts w:cs="Arial"/>
          <w:highlight w:val="green"/>
          <w:lang w:val="es-MX" w:eastAsia="es-MX"/>
        </w:rPr>
        <w:t>, a</w:t>
      </w:r>
      <w:r w:rsidRPr="00F4573F">
        <w:rPr>
          <w:rFonts w:cs="Arial"/>
          <w:highlight w:val="green"/>
          <w:lang w:val="es-MX" w:eastAsia="es-MX"/>
        </w:rPr>
        <w:t xml:space="preserve"> la fecha la linea ha facilitado los procesos de masificación de cocinas mejoradas certificadas en 08 gobiernos regionales, 45 gobiernos locales, 04 ministerios del gobierno nacional, 08 ONG y 28 empresas y emprendedores que han instalado 182,00 cocinas familiares, 1,675 cocinas en instituciones sociales y 249 para usos productivos. Ha capacitado alrededor de 2000  personas como constructores de cocinas mejoradas a nivel nacional y certificado 13 modelos de cocinas mejoradas para hogares e instituciones. Se ha diseñado herramientas para incrementar la adopción de cocinas mejoradas, para el trabajo con las familias y escuelas rurales: “Ambientes y cocinas saludables” y “Amigos y Amigas de la Energía”, realización de estudios sobre los impactos sociales, económicos y ambientales de las cocinas mejoradas, y la durabilidad, adopción y sostenibilidad y se </w:t>
      </w:r>
      <w:proofErr w:type="spellStart"/>
      <w:r w:rsidRPr="00F4573F">
        <w:rPr>
          <w:rFonts w:cs="Arial"/>
          <w:highlight w:val="green"/>
          <w:lang w:val="es-MX" w:eastAsia="es-MX"/>
        </w:rPr>
        <w:t>se</w:t>
      </w:r>
      <w:proofErr w:type="spellEnd"/>
      <w:r w:rsidRPr="00F4573F">
        <w:rPr>
          <w:rFonts w:cs="Arial"/>
          <w:highlight w:val="green"/>
          <w:lang w:val="es-MX" w:eastAsia="es-MX"/>
        </w:rPr>
        <w:t xml:space="preserve"> ha conformado una plataforma interinstitucional de </w:t>
      </w:r>
      <w:r w:rsidRPr="00F4573F">
        <w:rPr>
          <w:rFonts w:cs="Arial"/>
          <w:highlight w:val="green"/>
          <w:lang w:val="es-MX" w:eastAsia="es-MX"/>
        </w:rPr>
        <w:lastRenderedPageBreak/>
        <w:t>gestión del conocimiento el grupo temático en energía para cocinar con la adhesión de 16 instituciones públicas y privadas.</w:t>
      </w:r>
    </w:p>
    <w:p w:rsidR="00F4573F" w:rsidRPr="00271ED7" w:rsidRDefault="00F4573F" w:rsidP="00F4573F">
      <w:pPr>
        <w:widowControl w:val="0"/>
        <w:autoSpaceDE w:val="0"/>
        <w:autoSpaceDN w:val="0"/>
        <w:adjustRightInd w:val="0"/>
        <w:spacing w:after="0" w:line="218" w:lineRule="exact"/>
        <w:ind w:left="40"/>
        <w:jc w:val="both"/>
        <w:rPr>
          <w:rFonts w:ascii="Calibri" w:hAnsi="Calibri" w:cs="Helvetica"/>
          <w:iCs/>
        </w:rPr>
      </w:pPr>
    </w:p>
    <w:p w:rsidR="005B1DE2" w:rsidRPr="006A4385" w:rsidRDefault="00183650" w:rsidP="00B237EB">
      <w:pPr>
        <w:spacing w:line="360" w:lineRule="auto"/>
        <w:rPr>
          <w:rFonts w:cs="Arial"/>
          <w:highlight w:val="green"/>
          <w:lang w:val="es-MX"/>
        </w:rPr>
      </w:pPr>
      <w:r w:rsidRPr="006A4385">
        <w:rPr>
          <w:rFonts w:cs="Arial"/>
          <w:highlight w:val="green"/>
          <w:lang w:val="es-MX"/>
        </w:rPr>
        <w:t xml:space="preserve">* </w:t>
      </w:r>
      <w:r w:rsidR="005B1DE2" w:rsidRPr="006A4385">
        <w:rPr>
          <w:rFonts w:cs="Arial"/>
          <w:highlight w:val="green"/>
          <w:lang w:val="es-MX"/>
        </w:rPr>
        <w:t>E</w:t>
      </w:r>
      <w:r w:rsidR="002021E2" w:rsidRPr="006A4385">
        <w:rPr>
          <w:rFonts w:cs="Arial"/>
          <w:highlight w:val="green"/>
          <w:lang w:val="es-MX"/>
        </w:rPr>
        <w:t>n</w:t>
      </w:r>
      <w:r w:rsidR="005B1DE2" w:rsidRPr="006A4385">
        <w:rPr>
          <w:rFonts w:cs="Arial"/>
          <w:highlight w:val="green"/>
          <w:lang w:val="es-MX"/>
        </w:rPr>
        <w:t xml:space="preserve"> </w:t>
      </w:r>
      <w:r w:rsidR="005B1DE2" w:rsidRPr="006A4385">
        <w:rPr>
          <w:rFonts w:cs="Arial"/>
          <w:i/>
          <w:highlight w:val="green"/>
          <w:lang w:val="es-MX"/>
        </w:rPr>
        <w:t>termas solares</w:t>
      </w:r>
      <w:r w:rsidR="005B1DE2" w:rsidRPr="006A4385">
        <w:rPr>
          <w:rFonts w:cs="Arial"/>
          <w:highlight w:val="green"/>
          <w:lang w:val="es-MX"/>
        </w:rPr>
        <w:t xml:space="preserve"> se trabajó un Proyecto piloto en 6 regiones sureñas. Este proyecto vinculó el instrumento de incentivos para pequeños empresarios del comercio para crear un mercado sostenible y así ampliar la cobertura. Se han obtenido resultados prometedores y hay muy buena aceptación de los pasos seguidos, tanto por los consumidores, como por las instituciones públicas.</w:t>
      </w:r>
    </w:p>
    <w:p w:rsidR="005B1DE2" w:rsidRPr="00B237EB" w:rsidRDefault="002021E2" w:rsidP="00B237EB">
      <w:pPr>
        <w:spacing w:line="360" w:lineRule="auto"/>
        <w:rPr>
          <w:rFonts w:cs="Arial"/>
          <w:lang w:val="es-MX"/>
        </w:rPr>
      </w:pPr>
      <w:r w:rsidRPr="006A4385">
        <w:rPr>
          <w:rFonts w:cs="Arial"/>
          <w:highlight w:val="green"/>
          <w:lang w:val="es-MX"/>
        </w:rPr>
        <w:t>* En energía para uso productivo se han capacitado 320 mujeres y hombres de familias rurales en la elaboración de planes de negocios. Esta actividad generó que 173 organizaciones presentaran sus solicitudes de apoyo para subsidio al programa “</w:t>
      </w:r>
      <w:proofErr w:type="spellStart"/>
      <w:r w:rsidRPr="006A4385">
        <w:rPr>
          <w:rFonts w:cs="Arial"/>
          <w:highlight w:val="green"/>
          <w:lang w:val="es-MX"/>
        </w:rPr>
        <w:t>Agroideas</w:t>
      </w:r>
      <w:proofErr w:type="spellEnd"/>
      <w:r w:rsidRPr="006A4385">
        <w:rPr>
          <w:rFonts w:cs="Arial"/>
          <w:highlight w:val="green"/>
          <w:lang w:val="es-MX"/>
        </w:rPr>
        <w:t xml:space="preserve">” del Ministerio de Agricultura. 93 planes fueron aprobados, En todos se incluye el acceso a energía como elemento fundamental de la inversión. Se ha logrado que instituciones como ESAN y PROFONAMPE incluyan en </w:t>
      </w:r>
      <w:r w:rsidR="00A66978" w:rsidRPr="006A4385">
        <w:rPr>
          <w:rFonts w:cs="Arial"/>
          <w:highlight w:val="green"/>
          <w:lang w:val="es-MX"/>
        </w:rPr>
        <w:t>sus tareas la capacitación y fomento los temas de Agro o Eco negocios, en los cuales se incluye el acceso a energías modernas como un módulo importante.</w:t>
      </w:r>
    </w:p>
    <w:p w:rsidR="00183650" w:rsidRPr="00B237EB" w:rsidRDefault="005B1DE2" w:rsidP="00B237EB">
      <w:pPr>
        <w:pStyle w:val="cstext"/>
        <w:spacing w:line="360" w:lineRule="auto"/>
        <w:rPr>
          <w:rFonts w:asciiTheme="minorHAnsi" w:hAnsiTheme="minorHAnsi"/>
          <w:szCs w:val="22"/>
        </w:rPr>
      </w:pPr>
      <w:r w:rsidRPr="00B237EB">
        <w:rPr>
          <w:rFonts w:asciiTheme="minorHAnsi" w:hAnsiTheme="minorHAnsi"/>
          <w:szCs w:val="22"/>
        </w:rPr>
        <w:t xml:space="preserve">  </w:t>
      </w:r>
      <w:r w:rsidR="00A66978" w:rsidRPr="006A4385">
        <w:rPr>
          <w:rFonts w:asciiTheme="minorHAnsi" w:hAnsiTheme="minorHAnsi"/>
          <w:szCs w:val="22"/>
          <w:highlight w:val="yellow"/>
        </w:rPr>
        <w:t xml:space="preserve">* En el área de </w:t>
      </w:r>
      <w:r w:rsidR="00A66978" w:rsidRPr="006A4385">
        <w:rPr>
          <w:rFonts w:asciiTheme="minorHAnsi" w:hAnsiTheme="minorHAnsi"/>
          <w:i/>
          <w:szCs w:val="22"/>
          <w:highlight w:val="yellow"/>
        </w:rPr>
        <w:t>desarrollo de mercados</w:t>
      </w:r>
      <w:r w:rsidR="00A66978" w:rsidRPr="006A4385">
        <w:rPr>
          <w:rFonts w:asciiTheme="minorHAnsi" w:hAnsiTheme="minorHAnsi"/>
          <w:szCs w:val="22"/>
          <w:highlight w:val="yellow"/>
        </w:rPr>
        <w:t xml:space="preserve"> el proyecto ha buscado con éxito promover  </w:t>
      </w:r>
      <w:commentRangeStart w:id="29"/>
      <w:r w:rsidR="00A66978" w:rsidRPr="006A4385">
        <w:rPr>
          <w:rFonts w:asciiTheme="minorHAnsi" w:hAnsiTheme="minorHAnsi"/>
          <w:szCs w:val="22"/>
          <w:highlight w:val="yellow"/>
        </w:rPr>
        <w:t>mecanismos</w:t>
      </w:r>
      <w:commentRangeEnd w:id="29"/>
      <w:r w:rsidR="006A4385">
        <w:rPr>
          <w:rStyle w:val="Refdecomentario"/>
          <w:rFonts w:asciiTheme="minorHAnsi" w:eastAsiaTheme="minorHAnsi" w:hAnsiTheme="minorHAnsi" w:cstheme="minorBidi"/>
          <w:lang w:val="es-ES" w:eastAsia="en-US"/>
        </w:rPr>
        <w:commentReference w:id="29"/>
      </w:r>
      <w:r w:rsidR="00A66978" w:rsidRPr="006A4385">
        <w:rPr>
          <w:rFonts w:asciiTheme="minorHAnsi" w:hAnsiTheme="minorHAnsi"/>
          <w:szCs w:val="22"/>
          <w:highlight w:val="yellow"/>
        </w:rPr>
        <w:t xml:space="preserve"> que favorezcan que las instituciones financieras ofrezcan productos crediticios especiales para el acceso a energía, de acompañar y apoyar a importadores de tecnologías basadas en energía renovable en la difusión de la información y la presentación de los nuevos productos. De igual manera se han fomentado estudios de universidades para probar la bondad de productos pico PV y dar información sobre las ventajas a los consumidores.</w:t>
      </w:r>
      <w:r w:rsidR="00A66978" w:rsidRPr="00B237EB">
        <w:rPr>
          <w:rFonts w:asciiTheme="minorHAnsi" w:hAnsiTheme="minorHAnsi"/>
          <w:szCs w:val="22"/>
        </w:rPr>
        <w:t xml:space="preserve">  </w:t>
      </w:r>
    </w:p>
    <w:p w:rsidR="006473CB" w:rsidRPr="00B237EB" w:rsidRDefault="006473CB" w:rsidP="00B237EB">
      <w:pPr>
        <w:pStyle w:val="cstext"/>
        <w:spacing w:line="360" w:lineRule="auto"/>
        <w:rPr>
          <w:rFonts w:asciiTheme="minorHAnsi" w:hAnsiTheme="minorHAnsi"/>
          <w:szCs w:val="22"/>
        </w:rPr>
      </w:pPr>
    </w:p>
    <w:p w:rsidR="007B4742" w:rsidRPr="006A4385" w:rsidRDefault="007B4742" w:rsidP="00B237EB">
      <w:pPr>
        <w:spacing w:line="360" w:lineRule="auto"/>
        <w:jc w:val="both"/>
        <w:rPr>
          <w:rFonts w:cs="Arial"/>
          <w:highlight w:val="cyan"/>
          <w:lang w:val="es-MX" w:eastAsia="es-MX"/>
        </w:rPr>
      </w:pPr>
      <w:bookmarkStart w:id="30" w:name="_Toc252452056"/>
      <w:bookmarkStart w:id="31" w:name="_Toc408999613"/>
      <w:bookmarkStart w:id="32" w:name="_Toc409000537"/>
      <w:r w:rsidRPr="006A4385">
        <w:rPr>
          <w:rFonts w:cs="Arial"/>
          <w:highlight w:val="cyan"/>
          <w:lang w:val="es-MX" w:eastAsia="es-MX"/>
        </w:rPr>
        <w:t xml:space="preserve">* Teniendo en cuenta que las intervenciones que realiza EnDev son integrales, se han instalado </w:t>
      </w:r>
      <w:r w:rsidRPr="006A4385">
        <w:rPr>
          <w:rFonts w:cs="Arial"/>
          <w:i/>
          <w:highlight w:val="cyan"/>
          <w:lang w:val="es-MX" w:eastAsia="es-MX"/>
        </w:rPr>
        <w:t>tecnologías en instituciones sociales</w:t>
      </w:r>
      <w:r w:rsidRPr="006A4385">
        <w:rPr>
          <w:rFonts w:cs="Arial"/>
          <w:highlight w:val="cyan"/>
          <w:lang w:val="es-MX" w:eastAsia="es-MX"/>
        </w:rPr>
        <w:t xml:space="preserve"> tales</w:t>
      </w:r>
      <w:r w:rsidR="00A96F36">
        <w:rPr>
          <w:rFonts w:cs="Arial"/>
          <w:highlight w:val="cyan"/>
          <w:lang w:val="es-MX" w:eastAsia="es-MX"/>
        </w:rPr>
        <w:t xml:space="preserve"> como escuelas, postas de salud y</w:t>
      </w:r>
      <w:r w:rsidRPr="006A4385">
        <w:rPr>
          <w:rFonts w:cs="Arial"/>
          <w:highlight w:val="cyan"/>
          <w:lang w:val="es-MX" w:eastAsia="es-MX"/>
        </w:rPr>
        <w:t xml:space="preserve"> locales comunales: </w:t>
      </w:r>
      <w:commentRangeStart w:id="33"/>
      <w:r w:rsidRPr="006A4385">
        <w:rPr>
          <w:rFonts w:cs="Arial"/>
          <w:highlight w:val="cyan"/>
          <w:lang w:val="es-MX" w:eastAsia="es-MX"/>
        </w:rPr>
        <w:t>de julio 2009 a diciembre 2014, el proy</w:t>
      </w:r>
      <w:r w:rsidR="00C95A96">
        <w:rPr>
          <w:rFonts w:cs="Arial"/>
          <w:highlight w:val="cyan"/>
          <w:lang w:val="es-MX" w:eastAsia="es-MX"/>
        </w:rPr>
        <w:t>ecto EnDev ha beneficiado a 3450</w:t>
      </w:r>
      <w:r w:rsidRPr="006A4385">
        <w:rPr>
          <w:rFonts w:cs="Arial"/>
          <w:highlight w:val="cyan"/>
          <w:lang w:val="es-MX" w:eastAsia="es-MX"/>
        </w:rPr>
        <w:t xml:space="preserve"> instituciones con acceso a l</w:t>
      </w:r>
      <w:commentRangeEnd w:id="33"/>
      <w:r w:rsidR="0048107D">
        <w:rPr>
          <w:rStyle w:val="Refdecomentario"/>
        </w:rPr>
        <w:commentReference w:id="33"/>
      </w:r>
      <w:r w:rsidRPr="006A4385">
        <w:rPr>
          <w:rFonts w:cs="Arial"/>
          <w:highlight w:val="cyan"/>
          <w:lang w:val="es-MX" w:eastAsia="es-MX"/>
        </w:rPr>
        <w:t>a red eléctrica</w:t>
      </w:r>
      <w:r w:rsidR="00C95A96">
        <w:rPr>
          <w:rFonts w:cs="Arial"/>
          <w:highlight w:val="cyan"/>
          <w:lang w:val="es-MX" w:eastAsia="es-MX"/>
        </w:rPr>
        <w:t>, 1671 instituciones con cocinas mejoradas, 133 instituciones con calentadores solares de agua</w:t>
      </w:r>
      <w:r w:rsidR="000C752C">
        <w:rPr>
          <w:rFonts w:cs="Arial"/>
          <w:highlight w:val="cyan"/>
          <w:lang w:val="es-MX" w:eastAsia="es-MX"/>
        </w:rPr>
        <w:t xml:space="preserve"> y desde enero 2013 hasta </w:t>
      </w:r>
      <w:r w:rsidRPr="006A4385">
        <w:rPr>
          <w:rFonts w:cs="Arial"/>
          <w:highlight w:val="cyan"/>
          <w:lang w:val="es-MX" w:eastAsia="es-MX"/>
        </w:rPr>
        <w:t>dic</w:t>
      </w:r>
      <w:r w:rsidR="00C95A96">
        <w:rPr>
          <w:rFonts w:cs="Arial"/>
          <w:highlight w:val="cyan"/>
          <w:lang w:val="es-MX" w:eastAsia="es-MX"/>
        </w:rPr>
        <w:t>iembre 2014</w:t>
      </w:r>
      <w:r w:rsidR="000C752C">
        <w:rPr>
          <w:rFonts w:cs="Arial"/>
          <w:highlight w:val="cyan"/>
          <w:lang w:val="es-MX" w:eastAsia="es-MX"/>
        </w:rPr>
        <w:t>,</w:t>
      </w:r>
      <w:r w:rsidR="00C95A96">
        <w:rPr>
          <w:rFonts w:cs="Arial"/>
          <w:highlight w:val="cyan"/>
          <w:lang w:val="es-MX" w:eastAsia="es-MX"/>
        </w:rPr>
        <w:t xml:space="preserve"> ha beneficiado a 253</w:t>
      </w:r>
      <w:r w:rsidRPr="006A4385">
        <w:rPr>
          <w:rFonts w:cs="Arial"/>
          <w:highlight w:val="cyan"/>
          <w:lang w:val="es-MX" w:eastAsia="es-MX"/>
        </w:rPr>
        <w:t xml:space="preserve"> instituciones con SHS.</w:t>
      </w:r>
      <w:bookmarkEnd w:id="30"/>
      <w:bookmarkEnd w:id="31"/>
      <w:bookmarkEnd w:id="32"/>
    </w:p>
    <w:p w:rsidR="00BF6884" w:rsidRPr="005477E4" w:rsidRDefault="00E257E9" w:rsidP="00B237EB">
      <w:pPr>
        <w:spacing w:line="360" w:lineRule="auto"/>
        <w:jc w:val="both"/>
        <w:rPr>
          <w:rFonts w:cs="Arial"/>
          <w:lang w:val="es-MX" w:eastAsia="es-MX"/>
        </w:rPr>
      </w:pPr>
      <w:r w:rsidRPr="005477E4">
        <w:rPr>
          <w:rFonts w:cs="Arial"/>
          <w:lang w:val="es-MX" w:eastAsia="es-MX"/>
        </w:rPr>
        <w:t xml:space="preserve">* En las conclusiones del Monitoreo del Programa Global, EnDev Perú tiene una </w:t>
      </w:r>
      <w:r w:rsidRPr="005477E4">
        <w:rPr>
          <w:rFonts w:cs="Arial"/>
          <w:i/>
          <w:lang w:val="es-MX" w:eastAsia="es-MX"/>
        </w:rPr>
        <w:t xml:space="preserve">sostenibilidad media </w:t>
      </w:r>
      <w:r w:rsidR="009C1D48" w:rsidRPr="005477E4">
        <w:rPr>
          <w:rFonts w:cs="Arial"/>
          <w:i/>
          <w:lang w:val="es-MX" w:eastAsia="es-MX"/>
        </w:rPr>
        <w:t xml:space="preserve">y un alto desempeño </w:t>
      </w:r>
      <w:r w:rsidRPr="005477E4">
        <w:rPr>
          <w:rFonts w:cs="Arial"/>
          <w:i/>
          <w:lang w:val="es-MX" w:eastAsia="es-MX"/>
        </w:rPr>
        <w:t>en cocinas mejoradas</w:t>
      </w:r>
      <w:r w:rsidR="009C1D48" w:rsidRPr="005477E4">
        <w:rPr>
          <w:rFonts w:cs="Arial"/>
          <w:lang w:val="es-MX" w:eastAsia="es-MX"/>
        </w:rPr>
        <w:t xml:space="preserve">, </w:t>
      </w:r>
      <w:r w:rsidR="009C1D48" w:rsidRPr="005477E4">
        <w:rPr>
          <w:rFonts w:cs="Arial"/>
          <w:i/>
          <w:lang w:val="es-MX" w:eastAsia="es-MX"/>
        </w:rPr>
        <w:t xml:space="preserve">sostenibilidad </w:t>
      </w:r>
      <w:r w:rsidRPr="005477E4">
        <w:rPr>
          <w:rFonts w:cs="Arial"/>
          <w:i/>
          <w:lang w:val="es-MX" w:eastAsia="es-MX"/>
        </w:rPr>
        <w:t xml:space="preserve"> no clara para </w:t>
      </w:r>
      <w:proofErr w:type="spellStart"/>
      <w:r w:rsidRPr="005477E4">
        <w:rPr>
          <w:rFonts w:cs="Arial"/>
          <w:i/>
          <w:lang w:val="es-MX" w:eastAsia="es-MX"/>
        </w:rPr>
        <w:t>PicoPV</w:t>
      </w:r>
      <w:proofErr w:type="spellEnd"/>
      <w:r w:rsidRPr="005477E4">
        <w:rPr>
          <w:rFonts w:cs="Arial"/>
          <w:i/>
          <w:lang w:val="es-MX" w:eastAsia="es-MX"/>
        </w:rPr>
        <w:t xml:space="preserve"> y Sistemas</w:t>
      </w:r>
      <w:r w:rsidR="009C1D48" w:rsidRPr="005477E4">
        <w:rPr>
          <w:rFonts w:cs="Arial"/>
          <w:i/>
          <w:lang w:val="es-MX" w:eastAsia="es-MX"/>
        </w:rPr>
        <w:t xml:space="preserve"> Solares para los Hogares, pero buen desempeño en SHS. </w:t>
      </w:r>
      <w:r w:rsidRPr="005477E4">
        <w:rPr>
          <w:rFonts w:cs="Arial"/>
          <w:i/>
          <w:lang w:val="es-MX" w:eastAsia="es-MX"/>
        </w:rPr>
        <w:t xml:space="preserve"> Los impactos logrados hasta ahora son altos y probados para Cocinas Mejoradas.</w:t>
      </w:r>
      <w:r w:rsidRPr="005477E4">
        <w:rPr>
          <w:rFonts w:cs="Arial"/>
          <w:lang w:val="es-MX" w:eastAsia="es-MX"/>
        </w:rPr>
        <w:t xml:space="preserve"> </w:t>
      </w:r>
      <w:r w:rsidR="009C1D48" w:rsidRPr="005477E4">
        <w:rPr>
          <w:rFonts w:cs="Arial"/>
          <w:lang w:val="es-MX" w:eastAsia="es-MX"/>
        </w:rPr>
        <w:t>El up-</w:t>
      </w:r>
      <w:proofErr w:type="spellStart"/>
      <w:r w:rsidR="009C1D48" w:rsidRPr="005477E4">
        <w:rPr>
          <w:rFonts w:cs="Arial"/>
          <w:lang w:val="es-MX" w:eastAsia="es-MX"/>
        </w:rPr>
        <w:t>scaling</w:t>
      </w:r>
      <w:proofErr w:type="spellEnd"/>
      <w:r w:rsidR="009C1D48" w:rsidRPr="005477E4">
        <w:rPr>
          <w:rFonts w:cs="Arial"/>
          <w:lang w:val="es-MX" w:eastAsia="es-MX"/>
        </w:rPr>
        <w:t xml:space="preserve"> es evaluado como </w:t>
      </w:r>
      <w:r w:rsidR="00BF6884" w:rsidRPr="005477E4">
        <w:rPr>
          <w:rFonts w:cs="Arial"/>
          <w:lang w:val="es-MX" w:eastAsia="es-MX"/>
        </w:rPr>
        <w:t>moderado.</w:t>
      </w:r>
    </w:p>
    <w:p w:rsidR="009C1D48" w:rsidRPr="006A4385" w:rsidRDefault="00BF6884" w:rsidP="00B237EB">
      <w:pPr>
        <w:spacing w:line="360" w:lineRule="auto"/>
        <w:jc w:val="both"/>
        <w:rPr>
          <w:rFonts w:cs="Arial"/>
          <w:highlight w:val="cyan"/>
          <w:lang w:val="es-MX" w:eastAsia="es-MX"/>
        </w:rPr>
      </w:pPr>
      <w:r w:rsidRPr="006A4385">
        <w:rPr>
          <w:rFonts w:cs="Arial"/>
          <w:highlight w:val="cyan"/>
          <w:lang w:val="es-MX" w:eastAsia="es-MX"/>
        </w:rPr>
        <w:lastRenderedPageBreak/>
        <w:t>*</w:t>
      </w:r>
      <w:r w:rsidR="00E257E9" w:rsidRPr="006A4385">
        <w:rPr>
          <w:rFonts w:cs="Arial"/>
          <w:highlight w:val="cyan"/>
          <w:lang w:val="es-MX" w:eastAsia="es-MX"/>
        </w:rPr>
        <w:t xml:space="preserve">En </w:t>
      </w:r>
      <w:commentRangeStart w:id="34"/>
      <w:r w:rsidR="00E257E9" w:rsidRPr="006A4385">
        <w:rPr>
          <w:rFonts w:cs="Arial"/>
          <w:highlight w:val="cyan"/>
          <w:lang w:val="es-MX" w:eastAsia="es-MX"/>
        </w:rPr>
        <w:t>cuanto a eficiencia</w:t>
      </w:r>
      <w:commentRangeEnd w:id="34"/>
      <w:r w:rsidR="005477E4">
        <w:rPr>
          <w:rStyle w:val="Refdecomentario"/>
        </w:rPr>
        <w:commentReference w:id="34"/>
      </w:r>
      <w:r w:rsidR="00E257E9" w:rsidRPr="006A4385">
        <w:rPr>
          <w:rFonts w:cs="Arial"/>
          <w:highlight w:val="cyan"/>
          <w:lang w:val="es-MX" w:eastAsia="es-MX"/>
        </w:rPr>
        <w:t xml:space="preserve">, los reportes del Proyecto  indican que hay un </w:t>
      </w:r>
      <w:r w:rsidR="00E257E9" w:rsidRPr="006A4385">
        <w:rPr>
          <w:rFonts w:cs="Arial"/>
          <w:i/>
          <w:highlight w:val="cyan"/>
          <w:lang w:val="es-MX" w:eastAsia="es-MX"/>
        </w:rPr>
        <w:t>mejoramiento continuo.</w:t>
      </w:r>
      <w:r w:rsidR="00E257E9" w:rsidRPr="006A4385">
        <w:rPr>
          <w:rFonts w:cs="Arial"/>
          <w:highlight w:val="cyan"/>
          <w:lang w:val="es-MX" w:eastAsia="es-MX"/>
        </w:rPr>
        <w:t xml:space="preserve"> En la primera fase (3.2007-6.2009) el </w:t>
      </w:r>
      <w:r w:rsidR="00B165D2" w:rsidRPr="006A4385">
        <w:rPr>
          <w:rFonts w:cs="Arial"/>
          <w:highlight w:val="cyan"/>
          <w:lang w:val="es-MX" w:eastAsia="es-MX"/>
        </w:rPr>
        <w:t>costo por tecnología fue de 85.4 Euros, mie</w:t>
      </w:r>
      <w:r w:rsidR="009C1D48" w:rsidRPr="006A4385">
        <w:rPr>
          <w:rFonts w:cs="Arial"/>
          <w:highlight w:val="cyan"/>
          <w:lang w:val="es-MX" w:eastAsia="es-MX"/>
        </w:rPr>
        <w:t>n</w:t>
      </w:r>
      <w:r w:rsidR="00B165D2" w:rsidRPr="006A4385">
        <w:rPr>
          <w:rFonts w:cs="Arial"/>
          <w:highlight w:val="cyan"/>
          <w:lang w:val="es-MX" w:eastAsia="es-MX"/>
        </w:rPr>
        <w:t xml:space="preserve">tras que en lo que va corrido de la segunda (7.2009- </w:t>
      </w:r>
      <w:r w:rsidR="009C1D48" w:rsidRPr="006A4385">
        <w:rPr>
          <w:rFonts w:cs="Arial"/>
          <w:highlight w:val="cyan"/>
          <w:lang w:val="es-MX" w:eastAsia="es-MX"/>
        </w:rPr>
        <w:t>3.2015) es de 33.1 Euros, lo cual es un avance muy significativo.</w:t>
      </w:r>
      <w:r w:rsidRPr="006A4385">
        <w:rPr>
          <w:rFonts w:cs="Arial"/>
          <w:highlight w:val="cyan"/>
          <w:lang w:val="es-MX" w:eastAsia="es-MX"/>
        </w:rPr>
        <w:t xml:space="preserve"> Frente a los datos referenciales establecidos en Euro por persona  (ICS= 7.50; Electrificación= 45; general 20), los datos del Proyecto son ¿????</w:t>
      </w:r>
    </w:p>
    <w:p w:rsidR="00BF6884" w:rsidRPr="00B237EB" w:rsidRDefault="00BF6884" w:rsidP="00B237EB">
      <w:pPr>
        <w:spacing w:line="360" w:lineRule="auto"/>
        <w:rPr>
          <w:rFonts w:cs="Arial"/>
          <w:lang w:val="es-MX"/>
        </w:rPr>
      </w:pPr>
      <w:r w:rsidRPr="006A4385">
        <w:rPr>
          <w:rFonts w:cs="Arial"/>
          <w:highlight w:val="cyan"/>
          <w:lang w:val="es-MX" w:eastAsia="es-MX"/>
        </w:rPr>
        <w:t xml:space="preserve">* En </w:t>
      </w:r>
      <w:commentRangeStart w:id="35"/>
      <w:r w:rsidRPr="006A4385">
        <w:rPr>
          <w:rFonts w:cs="Arial"/>
          <w:i/>
          <w:highlight w:val="cyan"/>
          <w:lang w:val="es-MX" w:eastAsia="es-MX"/>
        </w:rPr>
        <w:t>apalancamiento</w:t>
      </w:r>
      <w:r w:rsidRPr="006A4385">
        <w:rPr>
          <w:rFonts w:cs="Arial"/>
          <w:highlight w:val="cyan"/>
          <w:lang w:val="es-MX" w:eastAsia="es-MX"/>
        </w:rPr>
        <w:t xml:space="preserve"> el Proyecto </w:t>
      </w:r>
      <w:commentRangeEnd w:id="35"/>
      <w:r w:rsidR="005477E4">
        <w:rPr>
          <w:rStyle w:val="Refdecomentario"/>
        </w:rPr>
        <w:commentReference w:id="35"/>
      </w:r>
      <w:r w:rsidRPr="006A4385">
        <w:rPr>
          <w:rFonts w:cs="Arial"/>
          <w:highlight w:val="cyan"/>
          <w:lang w:val="es-MX" w:eastAsia="es-MX"/>
        </w:rPr>
        <w:t xml:space="preserve">ha tenido un excelente desempeño. Por cada Euro invertido por EnDev se tiene un apare de los destinatarios de 1 Euro y una inversión de 4 Euros de socios públicos y privados. El total de fondos apalancados durante la segunda fase va en </w:t>
      </w:r>
      <w:r w:rsidRPr="006A4385">
        <w:rPr>
          <w:rFonts w:cs="Arial"/>
          <w:highlight w:val="cyan"/>
          <w:lang w:val="es-PE"/>
        </w:rPr>
        <w:t xml:space="preserve">24.413.081. La institución con mayor aporte ha sido el MINEM: € 10.965.819  lo que representa el 45% del total de aportes, invertido en energía para cocinar (Proyecto NINA) y energía para Iluminar (SHS). El volumen total invertido a la fecha  asciende a </w:t>
      </w:r>
      <w:r w:rsidRPr="006A4385">
        <w:rPr>
          <w:rFonts w:cs="Arial"/>
          <w:bCs/>
          <w:highlight w:val="cyan"/>
          <w:lang w:val="es-PE"/>
        </w:rPr>
        <w:t>EUR</w:t>
      </w:r>
      <w:r w:rsidR="00205E69" w:rsidRPr="006A4385">
        <w:rPr>
          <w:rFonts w:cs="Arial"/>
          <w:bCs/>
          <w:highlight w:val="cyan"/>
          <w:lang w:val="es-PE"/>
        </w:rPr>
        <w:t xml:space="preserve"> 37.</w:t>
      </w:r>
      <w:r w:rsidRPr="006A4385">
        <w:rPr>
          <w:rFonts w:cs="Arial"/>
          <w:bCs/>
          <w:highlight w:val="cyan"/>
          <w:lang w:val="es-PE"/>
        </w:rPr>
        <w:t>909</w:t>
      </w:r>
      <w:r w:rsidR="00205E69" w:rsidRPr="006A4385">
        <w:rPr>
          <w:rFonts w:cs="Arial"/>
          <w:bCs/>
          <w:highlight w:val="cyan"/>
          <w:lang w:val="es-PE"/>
        </w:rPr>
        <w:t>.</w:t>
      </w:r>
      <w:r w:rsidRPr="006A4385">
        <w:rPr>
          <w:rFonts w:cs="Arial"/>
          <w:bCs/>
          <w:highlight w:val="cyan"/>
          <w:lang w:val="es-PE"/>
        </w:rPr>
        <w:t>385</w:t>
      </w:r>
      <w:r w:rsidR="00205E69" w:rsidRPr="006A4385">
        <w:rPr>
          <w:rFonts w:cs="Arial"/>
          <w:bCs/>
          <w:highlight w:val="cyan"/>
          <w:lang w:val="es-PE"/>
        </w:rPr>
        <w:t xml:space="preserve">, </w:t>
      </w:r>
      <w:r w:rsidR="00205E69" w:rsidRPr="006A4385">
        <w:rPr>
          <w:rFonts w:cs="Arial"/>
          <w:b/>
          <w:bCs/>
          <w:highlight w:val="cyan"/>
          <w:lang w:val="es-PE"/>
        </w:rPr>
        <w:t xml:space="preserve"> </w:t>
      </w:r>
      <w:r w:rsidR="00205E69" w:rsidRPr="006A4385">
        <w:rPr>
          <w:rFonts w:cs="Arial"/>
          <w:bCs/>
          <w:highlight w:val="cyan"/>
          <w:lang w:val="es-PE"/>
        </w:rPr>
        <w:t>de los</w:t>
      </w:r>
      <w:r w:rsidR="00205E69" w:rsidRPr="006A4385">
        <w:rPr>
          <w:rFonts w:cs="Arial"/>
          <w:b/>
          <w:bCs/>
          <w:highlight w:val="cyan"/>
          <w:lang w:val="es-PE"/>
        </w:rPr>
        <w:t xml:space="preserve"> </w:t>
      </w:r>
      <w:r w:rsidR="00205E69" w:rsidRPr="006A4385">
        <w:rPr>
          <w:rFonts w:cs="Arial"/>
          <w:highlight w:val="cyan"/>
          <w:lang w:val="es-PE"/>
        </w:rPr>
        <w:t xml:space="preserve">cuales </w:t>
      </w:r>
      <w:r w:rsidRPr="006A4385">
        <w:rPr>
          <w:rFonts w:cs="Arial"/>
          <w:highlight w:val="cyan"/>
          <w:lang w:val="es-PE"/>
        </w:rPr>
        <w:t xml:space="preserve">68% </w:t>
      </w:r>
      <w:r w:rsidR="00205E69" w:rsidRPr="006A4385">
        <w:rPr>
          <w:rFonts w:cs="Arial"/>
          <w:highlight w:val="cyan"/>
          <w:lang w:val="es-PE"/>
        </w:rPr>
        <w:t xml:space="preserve">son </w:t>
      </w:r>
      <w:r w:rsidRPr="006A4385">
        <w:rPr>
          <w:rFonts w:cs="Arial"/>
          <w:highlight w:val="cyan"/>
          <w:lang w:val="es-PE"/>
        </w:rPr>
        <w:t>públicos y privados, 16% destinatarios y 16% EnDev</w:t>
      </w:r>
      <w:r w:rsidR="00205E69" w:rsidRPr="006A4385">
        <w:rPr>
          <w:rFonts w:cs="Arial"/>
          <w:highlight w:val="cyan"/>
          <w:lang w:val="es-PE"/>
        </w:rPr>
        <w:t xml:space="preserve">. La distribución de los aportes público y privados es: </w:t>
      </w:r>
      <w:r w:rsidRPr="006A4385">
        <w:rPr>
          <w:rFonts w:cs="Arial"/>
          <w:highlight w:val="cyan"/>
          <w:lang w:val="es-PE"/>
        </w:rPr>
        <w:t xml:space="preserve">Gobierno </w:t>
      </w:r>
      <w:r w:rsidR="00205E69" w:rsidRPr="006A4385">
        <w:rPr>
          <w:rFonts w:cs="Arial"/>
          <w:highlight w:val="cyan"/>
          <w:lang w:val="es-PE"/>
        </w:rPr>
        <w:t xml:space="preserve">Nacional </w:t>
      </w:r>
      <w:r w:rsidRPr="006A4385">
        <w:rPr>
          <w:rFonts w:cs="Arial"/>
          <w:highlight w:val="cyan"/>
          <w:lang w:val="es-PE"/>
        </w:rPr>
        <w:t xml:space="preserve">32, 23%, </w:t>
      </w:r>
      <w:r w:rsidR="00205E69" w:rsidRPr="006A4385">
        <w:rPr>
          <w:rFonts w:cs="Arial"/>
          <w:highlight w:val="cyan"/>
          <w:lang w:val="es-PE"/>
        </w:rPr>
        <w:t xml:space="preserve">Gobiernos </w:t>
      </w:r>
      <w:r w:rsidRPr="006A4385">
        <w:rPr>
          <w:rFonts w:cs="Arial"/>
          <w:highlight w:val="cyan"/>
          <w:lang w:val="es-PE"/>
        </w:rPr>
        <w:t>Sub</w:t>
      </w:r>
      <w:r w:rsidR="00205E69" w:rsidRPr="006A4385">
        <w:rPr>
          <w:rFonts w:cs="Arial"/>
          <w:highlight w:val="cyan"/>
          <w:lang w:val="es-PE"/>
        </w:rPr>
        <w:t>-</w:t>
      </w:r>
      <w:r w:rsidRPr="006A4385">
        <w:rPr>
          <w:rFonts w:cs="Arial"/>
          <w:highlight w:val="cyan"/>
          <w:lang w:val="es-PE"/>
        </w:rPr>
        <w:t>nacional</w:t>
      </w:r>
      <w:r w:rsidR="00205E69" w:rsidRPr="006A4385">
        <w:rPr>
          <w:rFonts w:cs="Arial"/>
          <w:highlight w:val="cyan"/>
          <w:lang w:val="es-PE"/>
        </w:rPr>
        <w:t>es</w:t>
      </w:r>
      <w:r w:rsidRPr="006A4385">
        <w:rPr>
          <w:rFonts w:cs="Arial"/>
          <w:highlight w:val="cyan"/>
          <w:lang w:val="es-PE"/>
        </w:rPr>
        <w:t xml:space="preserve"> 11.72%, Empresa</w:t>
      </w:r>
      <w:r w:rsidR="00205E69" w:rsidRPr="006A4385">
        <w:rPr>
          <w:rFonts w:cs="Arial"/>
          <w:highlight w:val="cyan"/>
          <w:lang w:val="es-PE"/>
        </w:rPr>
        <w:t xml:space="preserve"> privada 20.61%,  </w:t>
      </w:r>
      <w:proofErr w:type="spellStart"/>
      <w:r w:rsidR="00205E69" w:rsidRPr="006A4385">
        <w:rPr>
          <w:rFonts w:cs="Arial"/>
          <w:highlight w:val="cyan"/>
          <w:lang w:val="es-PE"/>
        </w:rPr>
        <w:t>ONGs</w:t>
      </w:r>
      <w:proofErr w:type="spellEnd"/>
      <w:r w:rsidR="00205E69" w:rsidRPr="006A4385">
        <w:rPr>
          <w:rFonts w:cs="Arial"/>
          <w:highlight w:val="cyan"/>
          <w:lang w:val="es-PE"/>
        </w:rPr>
        <w:t xml:space="preserve"> 3.16% y otras cooperaciones internacionales </w:t>
      </w:r>
      <w:r w:rsidRPr="006A4385">
        <w:rPr>
          <w:rFonts w:cs="Arial"/>
          <w:highlight w:val="cyan"/>
          <w:lang w:val="es-PE"/>
        </w:rPr>
        <w:t>0.28%</w:t>
      </w:r>
      <w:r w:rsidR="00205E69" w:rsidRPr="006A4385">
        <w:rPr>
          <w:rFonts w:cs="Arial"/>
          <w:highlight w:val="cyan"/>
          <w:lang w:val="es-PE"/>
        </w:rPr>
        <w:t>.</w:t>
      </w:r>
    </w:p>
    <w:p w:rsidR="007B4742" w:rsidRPr="00B237EB" w:rsidRDefault="009C1D48" w:rsidP="00B237EB">
      <w:pPr>
        <w:spacing w:line="360" w:lineRule="auto"/>
        <w:jc w:val="both"/>
        <w:rPr>
          <w:rFonts w:cs="Arial"/>
          <w:lang w:val="es-MX" w:eastAsia="es-MX"/>
        </w:rPr>
      </w:pPr>
      <w:r w:rsidRPr="00B237EB">
        <w:rPr>
          <w:rFonts w:cs="Arial"/>
          <w:highlight w:val="yellow"/>
          <w:lang w:val="es-MX" w:eastAsia="es-MX"/>
        </w:rPr>
        <w:t xml:space="preserve"> </w:t>
      </w:r>
      <w:r w:rsidR="007B4742" w:rsidRPr="00B237EB">
        <w:rPr>
          <w:rFonts w:cs="Arial"/>
          <w:highlight w:val="yellow"/>
          <w:lang w:val="es-MX" w:eastAsia="es-MX"/>
        </w:rPr>
        <w:t>* Factores de mejora para EnDev.</w:t>
      </w:r>
      <w:r w:rsidR="007B4742" w:rsidRPr="00B237EB">
        <w:rPr>
          <w:rFonts w:cs="Arial"/>
          <w:lang w:val="es-MX" w:eastAsia="es-MX"/>
        </w:rPr>
        <w:t xml:space="preserve"> </w:t>
      </w:r>
      <w:r w:rsidR="00BB17AB" w:rsidRPr="00B237EB">
        <w:rPr>
          <w:rFonts w:cs="Arial"/>
          <w:highlight w:val="yellow"/>
          <w:lang w:val="es-MX" w:eastAsia="es-MX"/>
        </w:rPr>
        <w:t>Logros en RBF, Monitoreo, Management, Innovación, Capacitación,</w:t>
      </w:r>
      <w:r w:rsidR="00BB17AB" w:rsidRPr="00B237EB">
        <w:rPr>
          <w:rFonts w:cs="Arial"/>
          <w:lang w:val="es-MX" w:eastAsia="es-MX"/>
        </w:rPr>
        <w:t xml:space="preserve"> </w:t>
      </w:r>
    </w:p>
    <w:p w:rsidR="00B850E8" w:rsidRPr="00B237EB" w:rsidRDefault="00B850E8" w:rsidP="00B237EB">
      <w:pPr>
        <w:pStyle w:val="Prrafodelista"/>
        <w:spacing w:line="360" w:lineRule="auto"/>
        <w:ind w:left="3600"/>
        <w:rPr>
          <w:rFonts w:cs="Arial"/>
          <w:lang w:val="es-MX"/>
        </w:rPr>
      </w:pPr>
    </w:p>
    <w:p w:rsidR="00E00538" w:rsidRPr="00B237EB" w:rsidRDefault="00E00538" w:rsidP="00980165">
      <w:pPr>
        <w:pStyle w:val="Ttulo2"/>
        <w:rPr>
          <w:lang w:val="es-MX"/>
        </w:rPr>
      </w:pPr>
      <w:commentRangeStart w:id="36"/>
      <w:r w:rsidRPr="00B237EB">
        <w:rPr>
          <w:lang w:val="es-MX"/>
        </w:rPr>
        <w:t>El concepto de acceso a energía sistematizado por el Equipo del Proyecto</w:t>
      </w:r>
      <w:commentRangeEnd w:id="36"/>
      <w:r w:rsidR="006A4385">
        <w:rPr>
          <w:rStyle w:val="Refdecomentario"/>
          <w:rFonts w:asciiTheme="minorHAnsi" w:eastAsiaTheme="minorHAnsi" w:hAnsiTheme="minorHAnsi" w:cstheme="minorBidi"/>
          <w:b w:val="0"/>
          <w:bCs w:val="0"/>
          <w:color w:val="auto"/>
        </w:rPr>
        <w:commentReference w:id="36"/>
      </w:r>
    </w:p>
    <w:p w:rsidR="00BB17AB" w:rsidRPr="00B237EB" w:rsidRDefault="00BB17AB" w:rsidP="00B237EB">
      <w:pPr>
        <w:pStyle w:val="Prrafodelista"/>
        <w:spacing w:line="360" w:lineRule="auto"/>
        <w:ind w:left="0"/>
        <w:rPr>
          <w:rFonts w:cs="Arial"/>
          <w:lang w:val="es-MX"/>
        </w:rPr>
      </w:pPr>
    </w:p>
    <w:p w:rsidR="00984A4F" w:rsidRPr="00B237EB" w:rsidRDefault="00984A4F" w:rsidP="00B237EB">
      <w:pPr>
        <w:pStyle w:val="Prrafodelista"/>
        <w:spacing w:line="360" w:lineRule="auto"/>
        <w:ind w:left="0"/>
        <w:rPr>
          <w:rFonts w:cs="Arial"/>
          <w:lang w:val="es-MX"/>
        </w:rPr>
      </w:pPr>
      <w:r w:rsidRPr="00B237EB">
        <w:rPr>
          <w:rFonts w:cs="Arial"/>
          <w:lang w:val="es-MX"/>
        </w:rPr>
        <w:t>* Para poder plantear una buena estrategia hay que partir de un marco teórico que permita de un aparte ayudar a interpretar la realidad específica en que se va a realizar la intervención y de otra nos facilite el desarrollo de distintas opciones para elaborar una buena estrategia.</w:t>
      </w:r>
    </w:p>
    <w:p w:rsidR="00984A4F" w:rsidRPr="00B237EB" w:rsidRDefault="00984A4F" w:rsidP="00B237EB">
      <w:pPr>
        <w:pStyle w:val="Prrafodelista"/>
        <w:spacing w:line="360" w:lineRule="auto"/>
        <w:ind w:left="0"/>
        <w:rPr>
          <w:rFonts w:cs="Arial"/>
          <w:lang w:val="es-MX"/>
        </w:rPr>
      </w:pPr>
      <w:r w:rsidRPr="00B237EB">
        <w:rPr>
          <w:rFonts w:cs="Arial"/>
          <w:lang w:val="es-MX"/>
        </w:rPr>
        <w:t>* El equipo del Proyecto EnDev Perú ha sistematizado las distintas experiencias y análisis realizados sobre la concepción del acceso a energía. Con esto se busca encontrar  un mismo entendimiento y un mismo lenguaje de las diferentes categorías o variables involucradas, para incrementar la eficiencia y tener una orientación permanente hacia el logro de los objetivos seleccionados.</w:t>
      </w:r>
      <w:r w:rsidRPr="00B237EB">
        <w:rPr>
          <w:rFonts w:cs="Arial"/>
          <w:lang w:val="es-MX"/>
        </w:rPr>
        <w:br/>
        <w:t>*  Las siguientes son las principales conclusiones:</w:t>
      </w:r>
    </w:p>
    <w:p w:rsidR="00984A4F" w:rsidRPr="00B237EB" w:rsidRDefault="00984A4F" w:rsidP="00B237EB">
      <w:pPr>
        <w:pStyle w:val="Prrafodelista"/>
        <w:spacing w:line="360" w:lineRule="auto"/>
        <w:ind w:left="0"/>
        <w:rPr>
          <w:rFonts w:cs="Arial"/>
          <w:lang w:val="es-MX"/>
        </w:rPr>
      </w:pPr>
      <w:r w:rsidRPr="00B237EB">
        <w:rPr>
          <w:rFonts w:cs="Arial"/>
          <w:lang w:val="es-MX"/>
        </w:rPr>
        <w:t xml:space="preserve">a. El acceso a la energía es un objetivo reconocido y legitimado por toda la sociedad nacional y mundial. A nivel global  la ONU declaró en 2010 sobre la energía como elemento fundamental del </w:t>
      </w:r>
      <w:r w:rsidRPr="00B237EB">
        <w:rPr>
          <w:rFonts w:cs="Arial"/>
          <w:lang w:val="es-MX"/>
        </w:rPr>
        <w:lastRenderedPageBreak/>
        <w:t>desarrollo sustentable y por lo tanto el acceso a ella como una de las metas a lograr. A nivel nacional el Plan Energético Nacional 2014-20</w:t>
      </w:r>
      <w:r w:rsidR="00203008" w:rsidRPr="00B237EB">
        <w:rPr>
          <w:rFonts w:cs="Arial"/>
          <w:lang w:val="es-MX"/>
        </w:rPr>
        <w:t>2</w:t>
      </w:r>
      <w:r w:rsidRPr="00B237EB">
        <w:rPr>
          <w:rFonts w:cs="Arial"/>
          <w:lang w:val="es-MX"/>
        </w:rPr>
        <w:t xml:space="preserve">5 declara que el plan busca </w:t>
      </w:r>
      <w:r w:rsidRPr="00B237EB">
        <w:rPr>
          <w:rStyle w:val="A11"/>
          <w:rFonts w:cs="Arial"/>
          <w:sz w:val="22"/>
          <w:szCs w:val="22"/>
        </w:rPr>
        <w:t>contar con un abastecimiento energético competitivo, lograr la seguridad y el acceso universal al suministro energético, y desarrollar los proyectos energéticos con mínimo impacto ambiental y bajas emisiones de carbono en un marco de desarrollo sostenible.</w:t>
      </w:r>
      <w:r w:rsidRPr="00B237EB">
        <w:rPr>
          <w:rFonts w:cs="Arial"/>
          <w:lang w:val="es-MX"/>
        </w:rPr>
        <w:t xml:space="preserve"> </w:t>
      </w:r>
    </w:p>
    <w:p w:rsidR="00984A4F" w:rsidRPr="00B237EB" w:rsidRDefault="00984A4F" w:rsidP="00B237EB">
      <w:pPr>
        <w:pStyle w:val="Prrafodelista"/>
        <w:spacing w:line="360" w:lineRule="auto"/>
        <w:ind w:left="0"/>
        <w:rPr>
          <w:rFonts w:cs="Arial"/>
          <w:lang w:val="es-MX"/>
        </w:rPr>
      </w:pPr>
      <w:r w:rsidRPr="00B237EB">
        <w:rPr>
          <w:rFonts w:cs="Arial"/>
          <w:lang w:val="es-MX"/>
        </w:rPr>
        <w:t xml:space="preserve">b. El acceso de energía se inscribe dentro de varios entornos relacionados entre sí y que determinan finalmente los avances o no de las metas propuestas. </w:t>
      </w:r>
      <w:r w:rsidRPr="00B237EB">
        <w:rPr>
          <w:rFonts w:cs="Arial"/>
          <w:lang w:val="es-MX"/>
        </w:rPr>
        <w:br/>
        <w:t>El  gráfico  No. mm nos presenta los entornos en sus diferentes niveles y nos indica sus interrelaciones.</w:t>
      </w:r>
    </w:p>
    <w:p w:rsidR="00984A4F" w:rsidRPr="00B237EB" w:rsidRDefault="00F40A11" w:rsidP="00B237EB">
      <w:pPr>
        <w:pStyle w:val="Prrafodelista"/>
        <w:spacing w:line="360" w:lineRule="auto"/>
        <w:ind w:left="0"/>
        <w:rPr>
          <w:rFonts w:cs="Arial"/>
          <w:lang w:val="es-MX"/>
        </w:rPr>
      </w:pPr>
      <w:r>
        <w:rPr>
          <w:rFonts w:cs="Arial"/>
          <w:lang w:val="es-MX"/>
        </w:rPr>
        <w:t>c. Del grá</w:t>
      </w:r>
      <w:r w:rsidR="00984A4F" w:rsidRPr="00B237EB">
        <w:rPr>
          <w:rFonts w:cs="Arial"/>
          <w:lang w:val="es-MX"/>
        </w:rPr>
        <w:t>fico también podemos deducir las diferentes categorías o variables que se deben tener en cuenta al formular intervenciones que busquen mejorar el acceso a energía para diferentes grupos en una sociedad específica. Un diagnóstico detallado será la base fundamental para poder definir estrategias de intervención en un territorio seleccionado.</w:t>
      </w:r>
    </w:p>
    <w:p w:rsidR="00984A4F" w:rsidRPr="00B237EB" w:rsidRDefault="00984A4F" w:rsidP="00B237EB">
      <w:pPr>
        <w:pStyle w:val="Prrafodelista"/>
        <w:spacing w:line="360" w:lineRule="auto"/>
        <w:ind w:left="0"/>
        <w:rPr>
          <w:rFonts w:cs="Arial"/>
          <w:lang w:val="es-MX"/>
        </w:rPr>
      </w:pPr>
      <w:r w:rsidRPr="00B237EB">
        <w:rPr>
          <w:rFonts w:cs="Arial"/>
          <w:lang w:val="es-MX"/>
        </w:rPr>
        <w:t xml:space="preserve">d. Los mercados de energía son altamente segmentados, más si se quiere llegar a poblaciones rurales pobres y marginadas, como sucede en el caso peruano. Estos mercados imperfectos e incompletos requieren, si se quiere que funcionen,  de un gran esfuerzo para mejorar niveles  de información, de infraestructura y de asociación de clientes para lograr economías mínimas de escala. De lo contrario, no queda otra alternativa que una intervención del Gobierno, para lograr satisfacer necesidades insatisfechas de grupos  con una capacidad de compra muy baja, debido a su alto nivel de pobreza. </w:t>
      </w:r>
    </w:p>
    <w:p w:rsidR="00B850E8" w:rsidRPr="00B237EB" w:rsidRDefault="00B850E8"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b/>
          <w:lang w:val="es-MX"/>
        </w:rPr>
      </w:pPr>
      <w:r w:rsidRPr="00B237EB">
        <w:rPr>
          <w:rFonts w:cs="Arial"/>
          <w:b/>
          <w:lang w:val="es-MX"/>
        </w:rPr>
        <w:t xml:space="preserve">Gráfico No. </w:t>
      </w:r>
      <w:proofErr w:type="spellStart"/>
      <w:r w:rsidRPr="00B237EB">
        <w:rPr>
          <w:rFonts w:cs="Arial"/>
          <w:b/>
          <w:lang w:val="es-MX"/>
        </w:rPr>
        <w:t>nnn</w:t>
      </w:r>
      <w:proofErr w:type="spellEnd"/>
      <w:r w:rsidRPr="00B237EB">
        <w:rPr>
          <w:rFonts w:cs="Arial"/>
          <w:b/>
          <w:lang w:val="es-MX"/>
        </w:rPr>
        <w:t>: Entornos del acceso a energía</w:t>
      </w:r>
      <w:r w:rsidRPr="00B237EB">
        <w:rPr>
          <w:rFonts w:cs="Arial"/>
          <w:b/>
          <w:lang w:val="es-MX"/>
        </w:rPr>
        <w:br/>
      </w:r>
      <w:r w:rsidRPr="00B237EB">
        <w:rPr>
          <w:rFonts w:cs="Arial"/>
          <w:noProof/>
          <w:lang w:val="es-MX" w:eastAsia="es-MX"/>
        </w:rPr>
        <mc:AlternateContent>
          <mc:Choice Requires="wps">
            <w:drawing>
              <wp:anchor distT="0" distB="0" distL="114300" distR="114300" simplePos="0" relativeHeight="251726848" behindDoc="0" locked="0" layoutInCell="1" allowOverlap="1" wp14:anchorId="1D2003CB" wp14:editId="703E408F">
                <wp:simplePos x="0" y="0"/>
                <wp:positionH relativeFrom="column">
                  <wp:posOffset>3425190</wp:posOffset>
                </wp:positionH>
                <wp:positionV relativeFrom="paragraph">
                  <wp:posOffset>1940560</wp:posOffset>
                </wp:positionV>
                <wp:extent cx="0" cy="400050"/>
                <wp:effectExtent l="95250" t="38100" r="114300" b="57150"/>
                <wp:wrapNone/>
                <wp:docPr id="19" name="19 Conector recto de flecha"/>
                <wp:cNvGraphicFramePr/>
                <a:graphic xmlns:a="http://schemas.openxmlformats.org/drawingml/2006/main">
                  <a:graphicData uri="http://schemas.microsoft.com/office/word/2010/wordprocessingShape">
                    <wps:wsp>
                      <wps:cNvCnPr/>
                      <wps:spPr>
                        <a:xfrm>
                          <a:off x="0" y="0"/>
                          <a:ext cx="0" cy="400050"/>
                        </a:xfrm>
                        <a:prstGeom prst="straightConnector1">
                          <a:avLst/>
                        </a:prstGeom>
                        <a:ln w="15875">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19 Conector recto de flecha" o:spid="_x0000_s1026" type="#_x0000_t32" style="position:absolute;margin-left:269.7pt;margin-top:152.8pt;width:0;height:31.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" strokecolor="#4579b8 [3044]" strokeweight="1.25pt">
                <v:stroke startarrow="open" endarrow="open"/>
              </v:shape>
            </w:pict>
          </mc:Fallback>
        </mc:AlternateContent>
      </w:r>
      <w:r w:rsidRPr="00B237EB">
        <w:rPr>
          <w:rFonts w:cs="Arial"/>
          <w:noProof/>
          <w:lang w:val="es-MX" w:eastAsia="es-MX"/>
        </w:rPr>
        <mc:AlternateContent>
          <mc:Choice Requires="wps">
            <w:drawing>
              <wp:anchor distT="0" distB="0" distL="114300" distR="114300" simplePos="0" relativeHeight="251725824" behindDoc="0" locked="0" layoutInCell="1" allowOverlap="1" wp14:anchorId="1F3FA889" wp14:editId="6831498A">
                <wp:simplePos x="0" y="0"/>
                <wp:positionH relativeFrom="column">
                  <wp:posOffset>3701415</wp:posOffset>
                </wp:positionH>
                <wp:positionV relativeFrom="paragraph">
                  <wp:posOffset>1527810</wp:posOffset>
                </wp:positionV>
                <wp:extent cx="0" cy="400050"/>
                <wp:effectExtent l="95250" t="38100" r="114300" b="57150"/>
                <wp:wrapNone/>
                <wp:docPr id="24" name="24 Conector recto de flecha"/>
                <wp:cNvGraphicFramePr/>
                <a:graphic xmlns:a="http://schemas.openxmlformats.org/drawingml/2006/main">
                  <a:graphicData uri="http://schemas.microsoft.com/office/word/2010/wordprocessingShape">
                    <wps:wsp>
                      <wps:cNvCnPr/>
                      <wps:spPr>
                        <a:xfrm>
                          <a:off x="0" y="0"/>
                          <a:ext cx="0" cy="400050"/>
                        </a:xfrm>
                        <a:prstGeom prst="straightConnector1">
                          <a:avLst/>
                        </a:prstGeom>
                        <a:ln w="15875">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24 Conector recto de flecha" o:spid="_x0000_s1026" type="#_x0000_t32" style="position:absolute;margin-left:291.45pt;margin-top:120.3pt;width:0;height:31.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" strokecolor="#4579b8 [3044]" strokeweight="1.25pt">
                <v:stroke startarrow="open" endarrow="open"/>
              </v:shape>
            </w:pict>
          </mc:Fallback>
        </mc:AlternateContent>
      </w:r>
      <w:r w:rsidRPr="00B237EB">
        <w:rPr>
          <w:rFonts w:cs="Arial"/>
          <w:noProof/>
          <w:lang w:val="es-MX" w:eastAsia="es-MX"/>
        </w:rPr>
        <mc:AlternateContent>
          <mc:Choice Requires="wps">
            <w:drawing>
              <wp:anchor distT="0" distB="0" distL="114300" distR="114300" simplePos="0" relativeHeight="251724800" behindDoc="0" locked="0" layoutInCell="1" allowOverlap="1" wp14:anchorId="45DF0EB2" wp14:editId="19439B28">
                <wp:simplePos x="0" y="0"/>
                <wp:positionH relativeFrom="column">
                  <wp:posOffset>3901440</wp:posOffset>
                </wp:positionH>
                <wp:positionV relativeFrom="paragraph">
                  <wp:posOffset>1149985</wp:posOffset>
                </wp:positionV>
                <wp:extent cx="0" cy="400050"/>
                <wp:effectExtent l="95250" t="38100" r="114300" b="57150"/>
                <wp:wrapNone/>
                <wp:docPr id="302" name="302 Conector recto de flecha"/>
                <wp:cNvGraphicFramePr/>
                <a:graphic xmlns:a="http://schemas.openxmlformats.org/drawingml/2006/main">
                  <a:graphicData uri="http://schemas.microsoft.com/office/word/2010/wordprocessingShape">
                    <wps:wsp>
                      <wps:cNvCnPr/>
                      <wps:spPr>
                        <a:xfrm>
                          <a:off x="0" y="0"/>
                          <a:ext cx="0" cy="400050"/>
                        </a:xfrm>
                        <a:prstGeom prst="straightConnector1">
                          <a:avLst/>
                        </a:prstGeom>
                        <a:ln w="15875">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302 Conector recto de flecha" o:spid="_x0000_s1026" type="#_x0000_t32" style="position:absolute;margin-left:307.2pt;margin-top:90.55pt;width:0;height:31.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" strokecolor="#4579b8 [3044]" strokeweight="1.25pt">
                <v:stroke startarrow="open" endarrow="open"/>
              </v:shape>
            </w:pict>
          </mc:Fallback>
        </mc:AlternateContent>
      </w:r>
      <w:r w:rsidRPr="00B237EB">
        <w:rPr>
          <w:rFonts w:cs="Arial"/>
          <w:noProof/>
          <w:lang w:val="es-MX" w:eastAsia="es-MX"/>
        </w:rPr>
        <mc:AlternateContent>
          <mc:Choice Requires="wps">
            <w:drawing>
              <wp:anchor distT="0" distB="0" distL="114300" distR="114300" simplePos="0" relativeHeight="251719680" behindDoc="0" locked="0" layoutInCell="1" allowOverlap="1" wp14:anchorId="51A414DD" wp14:editId="1EC13921">
                <wp:simplePos x="0" y="0"/>
                <wp:positionH relativeFrom="column">
                  <wp:posOffset>4244340</wp:posOffset>
                </wp:positionH>
                <wp:positionV relativeFrom="paragraph">
                  <wp:posOffset>1454785</wp:posOffset>
                </wp:positionV>
                <wp:extent cx="1019175" cy="1403985"/>
                <wp:effectExtent l="0" t="0" r="0" b="0"/>
                <wp:wrapNone/>
                <wp:docPr id="3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Ideología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334.2pt;margin-top:114.55pt;width:80.25pt;height:110.5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" filled="f" stroked="f">
                <v:textbox style="mso-fit-shape-to-text:t">
                  <w:txbxContent>
                    <w:p w:rsidR="008637A7" w:rsidRPr="00B9216B" w:rsidRDefault="008637A7" w:rsidP="00984A4F">
                      <w:pPr>
                        <w:rPr>
                          <w:lang w:val="es-MX"/>
                        </w:rPr>
                      </w:pPr>
                      <w:r w:rsidRPr="00B9216B">
                        <w:rPr>
                          <w:lang w:val="es-MX"/>
                        </w:rPr>
                        <w:t xml:space="preserve">Ideología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23776" behindDoc="0" locked="0" layoutInCell="1" allowOverlap="1" wp14:anchorId="75B96E78" wp14:editId="65CFD65F">
                <wp:simplePos x="0" y="0"/>
                <wp:positionH relativeFrom="column">
                  <wp:posOffset>2358390</wp:posOffset>
                </wp:positionH>
                <wp:positionV relativeFrom="paragraph">
                  <wp:posOffset>4102735</wp:posOffset>
                </wp:positionV>
                <wp:extent cx="1019175" cy="1403985"/>
                <wp:effectExtent l="0" t="0" r="0" b="0"/>
                <wp:wrapNone/>
                <wp:docPr id="3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noFill/>
                        <a:ln w="9525">
                          <a:noFill/>
                          <a:miter lim="800000"/>
                          <a:headEnd/>
                          <a:tailEnd/>
                        </a:ln>
                      </wps:spPr>
                      <wps:txbx>
                        <w:txbxContent>
                          <w:p w:rsidR="008637A7" w:rsidRPr="00B9216B" w:rsidRDefault="008637A7" w:rsidP="00984A4F">
                            <w:pPr>
                              <w:rPr>
                                <w:lang w:val="es-MX"/>
                              </w:rPr>
                            </w:pPr>
                            <w:r>
                              <w:rPr>
                                <w:lang w:val="es-MX"/>
                              </w:rPr>
                              <w:t>Estructuras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185.7pt;margin-top:323.05pt;width:80.25pt;height:110.5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" filled="f" stroked="f">
                <v:textbox style="mso-fit-shape-to-text:t">
                  <w:txbxContent>
                    <w:p w:rsidR="008637A7" w:rsidRPr="00B9216B" w:rsidRDefault="008637A7" w:rsidP="00984A4F">
                      <w:pPr>
                        <w:rPr>
                          <w:lang w:val="es-MX"/>
                        </w:rPr>
                      </w:pPr>
                      <w:r>
                        <w:rPr>
                          <w:lang w:val="es-MX"/>
                        </w:rPr>
                        <w:t>Estructuras</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05344" behindDoc="0" locked="0" layoutInCell="1" allowOverlap="1" wp14:anchorId="715FE030" wp14:editId="06287DF0">
                <wp:simplePos x="0" y="0"/>
                <wp:positionH relativeFrom="column">
                  <wp:posOffset>424815</wp:posOffset>
                </wp:positionH>
                <wp:positionV relativeFrom="paragraph">
                  <wp:posOffset>626110</wp:posOffset>
                </wp:positionV>
                <wp:extent cx="4800600" cy="3790950"/>
                <wp:effectExtent l="0" t="0" r="19050" b="19050"/>
                <wp:wrapNone/>
                <wp:docPr id="305" name="305 Elipse"/>
                <wp:cNvGraphicFramePr/>
                <a:graphic xmlns:a="http://schemas.openxmlformats.org/drawingml/2006/main">
                  <a:graphicData uri="http://schemas.microsoft.com/office/word/2010/wordprocessingShape">
                    <wps:wsp>
                      <wps:cNvSpPr/>
                      <wps:spPr>
                        <a:xfrm>
                          <a:off x="0" y="0"/>
                          <a:ext cx="4800600" cy="3790950"/>
                        </a:xfrm>
                        <a:prstGeom prst="ellipse">
                          <a:avLst/>
                        </a:prstGeom>
                        <a:gradFill flip="none" rotWithShape="1">
                          <a:gsLst>
                            <a:gs pos="0">
                              <a:srgbClr val="E6DCAC"/>
                            </a:gs>
                            <a:gs pos="12000">
                              <a:srgbClr val="E6D78A"/>
                            </a:gs>
                            <a:gs pos="30000">
                              <a:srgbClr val="C7AC4C"/>
                            </a:gs>
                            <a:gs pos="30000">
                              <a:srgbClr val="E6D78A"/>
                            </a:gs>
                            <a:gs pos="26000">
                              <a:srgbClr val="C7AC4C"/>
                            </a:gs>
                            <a:gs pos="100000">
                              <a:srgbClr val="E6DCAC"/>
                            </a:gs>
                          </a:gsLst>
                          <a:lin ang="135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05 Elipse" o:spid="_x0000_s1026" style="position:absolute;margin-left:33.45pt;margin-top:49.3pt;width:378pt;height:29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" fillcolor="#e6dcac" strokecolor="#243f60 [1604]" strokeweight="2pt">
                <v:fill color2="#e6dcac" rotate="t" angle="225" colors="0 #e6dcac;7864f #e6d78a;17039f #c7ac4c;19661f #c7ac4c;19661f #e6d78a;1 #e6dcac" focus="100%" type="gradient"/>
              </v:oval>
            </w:pict>
          </mc:Fallback>
        </mc:AlternateContent>
      </w:r>
      <w:r w:rsidRPr="00B237EB">
        <w:rPr>
          <w:rFonts w:cs="Arial"/>
          <w:noProof/>
          <w:lang w:val="es-MX" w:eastAsia="es-MX"/>
        </w:rPr>
        <mc:AlternateContent>
          <mc:Choice Requires="wps">
            <w:drawing>
              <wp:anchor distT="0" distB="0" distL="114300" distR="114300" simplePos="0" relativeHeight="251722752" behindDoc="0" locked="0" layoutInCell="1" allowOverlap="1" wp14:anchorId="5A741443" wp14:editId="323A3165">
                <wp:simplePos x="0" y="0"/>
                <wp:positionH relativeFrom="column">
                  <wp:posOffset>405765</wp:posOffset>
                </wp:positionH>
                <wp:positionV relativeFrom="paragraph">
                  <wp:posOffset>2698115</wp:posOffset>
                </wp:positionV>
                <wp:extent cx="1019175" cy="1403985"/>
                <wp:effectExtent l="0" t="0" r="0" b="0"/>
                <wp:wrapNone/>
                <wp:docPr id="3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noFill/>
                        <a:ln w="9525">
                          <a:noFill/>
                          <a:miter lim="800000"/>
                          <a:headEnd/>
                          <a:tailEnd/>
                        </a:ln>
                      </wps:spPr>
                      <wps:txbx>
                        <w:txbxContent>
                          <w:p w:rsidR="008637A7" w:rsidRPr="00B9216B" w:rsidRDefault="008637A7" w:rsidP="00984A4F">
                            <w:pPr>
                              <w:rPr>
                                <w:lang w:val="es-MX"/>
                              </w:rPr>
                            </w:pPr>
                            <w:r>
                              <w:rPr>
                                <w:lang w:val="es-MX"/>
                              </w:rPr>
                              <w:t>Cultura</w:t>
                            </w:r>
                            <w:r w:rsidRPr="00B9216B">
                              <w:rPr>
                                <w:lang w:val="es-MX"/>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31.95pt;margin-top:212.45pt;width:80.25pt;height:110.55pt;z-index:251722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" filled="f" stroked="f">
                <v:textbox style="mso-fit-shape-to-text:t">
                  <w:txbxContent>
                    <w:p w:rsidR="008637A7" w:rsidRPr="00B9216B" w:rsidRDefault="008637A7" w:rsidP="00984A4F">
                      <w:pPr>
                        <w:rPr>
                          <w:lang w:val="es-MX"/>
                        </w:rPr>
                      </w:pPr>
                      <w:r>
                        <w:rPr>
                          <w:lang w:val="es-MX"/>
                        </w:rPr>
                        <w:t>Cultura</w:t>
                      </w:r>
                      <w:r w:rsidRPr="00B9216B">
                        <w:rPr>
                          <w:lang w:val="es-MX"/>
                        </w:rPr>
                        <w:t xml:space="preserve">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21728" behindDoc="0" locked="0" layoutInCell="1" allowOverlap="1" wp14:anchorId="7D85CE79" wp14:editId="114EEF8C">
                <wp:simplePos x="0" y="0"/>
                <wp:positionH relativeFrom="column">
                  <wp:posOffset>4625340</wp:posOffset>
                </wp:positionH>
                <wp:positionV relativeFrom="paragraph">
                  <wp:posOffset>2493010</wp:posOffset>
                </wp:positionV>
                <wp:extent cx="1019175" cy="1403985"/>
                <wp:effectExtent l="0" t="0" r="0" b="0"/>
                <wp:wrapNone/>
                <wp:docPr id="3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noFill/>
                        <a:ln w="9525">
                          <a:noFill/>
                          <a:miter lim="800000"/>
                          <a:headEnd/>
                          <a:tailEnd/>
                        </a:ln>
                      </wps:spPr>
                      <wps:txbx>
                        <w:txbxContent>
                          <w:p w:rsidR="008637A7" w:rsidRPr="00B9216B" w:rsidRDefault="008637A7" w:rsidP="00984A4F">
                            <w:pPr>
                              <w:rPr>
                                <w:lang w:val="es-MX"/>
                              </w:rPr>
                            </w:pPr>
                            <w:r>
                              <w:rPr>
                                <w:lang w:val="es-MX"/>
                              </w:rPr>
                              <w:t>Historia</w:t>
                            </w:r>
                            <w:r w:rsidRPr="00B9216B">
                              <w:rPr>
                                <w:lang w:val="es-MX"/>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left:0;text-align:left;margin-left:364.2pt;margin-top:196.3pt;width:80.25pt;height:110.55pt;z-index:251721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" filled="f" stroked="f">
                <v:textbox style="mso-fit-shape-to-text:t">
                  <w:txbxContent>
                    <w:p w:rsidR="008637A7" w:rsidRPr="00B9216B" w:rsidRDefault="008637A7" w:rsidP="00984A4F">
                      <w:pPr>
                        <w:rPr>
                          <w:lang w:val="es-MX"/>
                        </w:rPr>
                      </w:pPr>
                      <w:r>
                        <w:rPr>
                          <w:lang w:val="es-MX"/>
                        </w:rPr>
                        <w:t>Historia</w:t>
                      </w:r>
                      <w:r w:rsidRPr="00B9216B">
                        <w:rPr>
                          <w:lang w:val="es-MX"/>
                        </w:rPr>
                        <w:t xml:space="preserve">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20704" behindDoc="0" locked="0" layoutInCell="1" allowOverlap="1" wp14:anchorId="1C487D71" wp14:editId="240118A4">
                <wp:simplePos x="0" y="0"/>
                <wp:positionH relativeFrom="column">
                  <wp:posOffset>758190</wp:posOffset>
                </wp:positionH>
                <wp:positionV relativeFrom="paragraph">
                  <wp:posOffset>1454785</wp:posOffset>
                </wp:positionV>
                <wp:extent cx="885825" cy="1403985"/>
                <wp:effectExtent l="0" t="0" r="0" b="0"/>
                <wp:wrapNone/>
                <wp:docPr id="3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3985"/>
                        </a:xfrm>
                        <a:prstGeom prst="rect">
                          <a:avLst/>
                        </a:prstGeom>
                        <a:noFill/>
                        <a:ln w="9525">
                          <a:noFill/>
                          <a:miter lim="800000"/>
                          <a:headEnd/>
                          <a:tailEnd/>
                        </a:ln>
                      </wps:spPr>
                      <wps:txbx>
                        <w:txbxContent>
                          <w:p w:rsidR="008637A7" w:rsidRPr="008459FA" w:rsidRDefault="008637A7" w:rsidP="00984A4F">
                            <w:pPr>
                              <w:rPr>
                                <w:lang w:val="es-MX"/>
                              </w:rPr>
                            </w:pPr>
                            <w:r w:rsidRPr="008459FA">
                              <w:rPr>
                                <w:lang w:val="es-MX"/>
                              </w:rPr>
                              <w:t xml:space="preserve">Valores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left:0;text-align:left;margin-left:59.7pt;margin-top:114.55pt;width:69.75pt;height:110.55pt;z-index:251720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" filled="f" stroked="f">
                <v:textbox style="mso-fit-shape-to-text:t">
                  <w:txbxContent>
                    <w:p w:rsidR="008637A7" w:rsidRPr="008459FA" w:rsidRDefault="008637A7" w:rsidP="00984A4F">
                      <w:pPr>
                        <w:rPr>
                          <w:lang w:val="es-MX"/>
                        </w:rPr>
                      </w:pPr>
                      <w:r w:rsidRPr="008459FA">
                        <w:rPr>
                          <w:lang w:val="es-MX"/>
                        </w:rPr>
                        <w:t xml:space="preserve">Valores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5584" behindDoc="0" locked="0" layoutInCell="1" allowOverlap="1" wp14:anchorId="591B1515" wp14:editId="7F04A7BC">
                <wp:simplePos x="0" y="0"/>
                <wp:positionH relativeFrom="column">
                  <wp:posOffset>1843405</wp:posOffset>
                </wp:positionH>
                <wp:positionV relativeFrom="paragraph">
                  <wp:posOffset>1540510</wp:posOffset>
                </wp:positionV>
                <wp:extent cx="1914525" cy="1403985"/>
                <wp:effectExtent l="0" t="0" r="0" b="0"/>
                <wp:wrapNone/>
                <wp:docPr id="3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1403985"/>
                        </a:xfrm>
                        <a:prstGeom prst="rect">
                          <a:avLst/>
                        </a:prstGeom>
                        <a:noFill/>
                        <a:ln w="9525">
                          <a:noFill/>
                          <a:miter lim="800000"/>
                          <a:headEnd/>
                          <a:tailEnd/>
                        </a:ln>
                      </wps:spPr>
                      <wps:txbx>
                        <w:txbxContent>
                          <w:p w:rsidR="008637A7" w:rsidRPr="00B9216B" w:rsidRDefault="008637A7" w:rsidP="00984A4F">
                            <w:pPr>
                              <w:jc w:val="center"/>
                              <w:rPr>
                                <w:b/>
                                <w:color w:val="002060"/>
                                <w:lang w:val="es-MX"/>
                              </w:rPr>
                            </w:pPr>
                            <w:r w:rsidRPr="00B9216B">
                              <w:rPr>
                                <w:b/>
                                <w:color w:val="002060"/>
                                <w:lang w:val="es-MX"/>
                              </w:rPr>
                              <w:t xml:space="preserve">Mercados imperfectos  </w:t>
                            </w:r>
                            <w:r w:rsidRPr="00B9216B">
                              <w:rPr>
                                <w:b/>
                                <w:color w:val="002060"/>
                                <w:lang w:val="es-MX"/>
                              </w:rPr>
                              <w:br/>
                              <w:t>e incompletos</w:t>
                            </w:r>
                            <w:r>
                              <w:rPr>
                                <w:b/>
                                <w:color w:val="002060"/>
                                <w:lang w:val="es-MX"/>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145.15pt;margin-top:121.3pt;width:150.75pt;height:110.55pt;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" filled="f" stroked="f">
                <v:textbox style="mso-fit-shape-to-text:t">
                  <w:txbxContent>
                    <w:p w:rsidR="008637A7" w:rsidRPr="00B9216B" w:rsidRDefault="008637A7" w:rsidP="00984A4F">
                      <w:pPr>
                        <w:jc w:val="center"/>
                        <w:rPr>
                          <w:b/>
                          <w:color w:val="002060"/>
                          <w:lang w:val="es-MX"/>
                        </w:rPr>
                      </w:pPr>
                      <w:r w:rsidRPr="00B9216B">
                        <w:rPr>
                          <w:b/>
                          <w:color w:val="002060"/>
                          <w:lang w:val="es-MX"/>
                        </w:rPr>
                        <w:t xml:space="preserve">Mercados imperfectos  </w:t>
                      </w:r>
                      <w:r w:rsidRPr="00B9216B">
                        <w:rPr>
                          <w:b/>
                          <w:color w:val="002060"/>
                          <w:lang w:val="es-MX"/>
                        </w:rPr>
                        <w:br/>
                        <w:t>e incompletos</w:t>
                      </w:r>
                      <w:r>
                        <w:rPr>
                          <w:b/>
                          <w:color w:val="002060"/>
                          <w:lang w:val="es-MX"/>
                        </w:rPr>
                        <w:t>:</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8656" behindDoc="0" locked="0" layoutInCell="1" allowOverlap="1" wp14:anchorId="70A3C0B8" wp14:editId="55254290">
                <wp:simplePos x="0" y="0"/>
                <wp:positionH relativeFrom="column">
                  <wp:posOffset>1072515</wp:posOffset>
                </wp:positionH>
                <wp:positionV relativeFrom="paragraph">
                  <wp:posOffset>3024505</wp:posOffset>
                </wp:positionV>
                <wp:extent cx="1257300" cy="1403985"/>
                <wp:effectExtent l="0" t="0" r="0" b="0"/>
                <wp:wrapNone/>
                <wp:docPr id="3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Incentivos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84.45pt;margin-top:238.15pt;width:99pt;height:110.55pt;z-index:251718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" filled="f" stroked="f">
                <v:textbox style="mso-fit-shape-to-text:t">
                  <w:txbxContent>
                    <w:p w:rsidR="008637A7" w:rsidRPr="00B9216B" w:rsidRDefault="008637A7" w:rsidP="00984A4F">
                      <w:pPr>
                        <w:rPr>
                          <w:lang w:val="es-MX"/>
                        </w:rPr>
                      </w:pPr>
                      <w:r w:rsidRPr="00B9216B">
                        <w:rPr>
                          <w:lang w:val="es-MX"/>
                        </w:rPr>
                        <w:t xml:space="preserve">Incentivos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7632" behindDoc="0" locked="0" layoutInCell="1" allowOverlap="1" wp14:anchorId="11776190" wp14:editId="2BE67D39">
                <wp:simplePos x="0" y="0"/>
                <wp:positionH relativeFrom="column">
                  <wp:posOffset>2310765</wp:posOffset>
                </wp:positionH>
                <wp:positionV relativeFrom="paragraph">
                  <wp:posOffset>3648075</wp:posOffset>
                </wp:positionV>
                <wp:extent cx="1257300" cy="1403985"/>
                <wp:effectExtent l="0" t="0" r="0" b="0"/>
                <wp:wrapNone/>
                <wp:docPr id="3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Regulaciones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6" type="#_x0000_t202" style="position:absolute;left:0;text-align:left;margin-left:181.95pt;margin-top:287.25pt;width:99pt;height:110.5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" filled="f" stroked="f">
                <v:textbox style="mso-fit-shape-to-text:t">
                  <w:txbxContent>
                    <w:p w:rsidR="008637A7" w:rsidRPr="00B9216B" w:rsidRDefault="008637A7" w:rsidP="00984A4F">
                      <w:pPr>
                        <w:rPr>
                          <w:lang w:val="es-MX"/>
                        </w:rPr>
                      </w:pPr>
                      <w:r w:rsidRPr="00B9216B">
                        <w:rPr>
                          <w:lang w:val="es-MX"/>
                        </w:rPr>
                        <w:t xml:space="preserve">Regulaciones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6608" behindDoc="0" locked="0" layoutInCell="1" allowOverlap="1" wp14:anchorId="445EB81E" wp14:editId="00CA2A86">
                <wp:simplePos x="0" y="0"/>
                <wp:positionH relativeFrom="column">
                  <wp:posOffset>3863340</wp:posOffset>
                </wp:positionH>
                <wp:positionV relativeFrom="paragraph">
                  <wp:posOffset>2859405</wp:posOffset>
                </wp:positionV>
                <wp:extent cx="933450" cy="1403985"/>
                <wp:effectExtent l="0" t="0" r="0" b="0"/>
                <wp:wrapNone/>
                <wp:docPr id="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    Planes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left:0;text-align:left;margin-left:304.2pt;margin-top:225.15pt;width:73.5pt;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" filled="f" stroked="f">
                <v:textbox style="mso-fit-shape-to-text:t">
                  <w:txbxContent>
                    <w:p w:rsidR="008637A7" w:rsidRPr="00B9216B" w:rsidRDefault="008637A7" w:rsidP="00984A4F">
                      <w:pPr>
                        <w:rPr>
                          <w:lang w:val="es-MX"/>
                        </w:rPr>
                      </w:pPr>
                      <w:r w:rsidRPr="00B9216B">
                        <w:rPr>
                          <w:lang w:val="es-MX"/>
                        </w:rPr>
                        <w:t xml:space="preserve">    Planes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1488" behindDoc="0" locked="0" layoutInCell="1" allowOverlap="1" wp14:anchorId="66CDFF10" wp14:editId="07BF0559">
                <wp:simplePos x="0" y="0"/>
                <wp:positionH relativeFrom="column">
                  <wp:posOffset>2072640</wp:posOffset>
                </wp:positionH>
                <wp:positionV relativeFrom="paragraph">
                  <wp:posOffset>1102360</wp:posOffset>
                </wp:positionV>
                <wp:extent cx="1390650" cy="1403985"/>
                <wp:effectExtent l="0" t="0" r="0" b="3175"/>
                <wp:wrapNone/>
                <wp:docPr id="3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403985"/>
                        </a:xfrm>
                        <a:prstGeom prst="rect">
                          <a:avLst/>
                        </a:prstGeom>
                        <a:noFill/>
                        <a:ln w="9525">
                          <a:noFill/>
                          <a:miter lim="800000"/>
                          <a:headEnd/>
                          <a:tailEnd/>
                        </a:ln>
                      </wps:spPr>
                      <wps:txbx>
                        <w:txbxContent>
                          <w:p w:rsidR="008637A7" w:rsidRPr="00B9216B" w:rsidRDefault="008637A7" w:rsidP="00984A4F">
                            <w:pPr>
                              <w:spacing w:line="240" w:lineRule="auto"/>
                              <w:jc w:val="center"/>
                              <w:rPr>
                                <w:b/>
                                <w:color w:val="0F243E" w:themeColor="text2" w:themeShade="80"/>
                                <w:lang w:val="es-MX"/>
                              </w:rPr>
                            </w:pPr>
                            <w:r w:rsidRPr="00B9216B">
                              <w:rPr>
                                <w:b/>
                                <w:color w:val="0F243E" w:themeColor="text2" w:themeShade="80"/>
                                <w:lang w:val="es-MX"/>
                              </w:rPr>
                              <w:t xml:space="preserve">Políticas sectoriales </w:t>
                            </w:r>
                            <w:r w:rsidRPr="00B9216B">
                              <w:rPr>
                                <w:b/>
                                <w:color w:val="0F243E" w:themeColor="text2" w:themeShade="80"/>
                                <w:lang w:val="es-MX"/>
                              </w:rPr>
                              <w:br/>
                              <w:t>y relacionadas</w:t>
                            </w:r>
                            <w:r>
                              <w:rPr>
                                <w:b/>
                                <w:color w:val="0F243E" w:themeColor="text2" w:themeShade="80"/>
                                <w:lang w:val="es-MX"/>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8" type="#_x0000_t202" style="position:absolute;left:0;text-align:left;margin-left:163.2pt;margin-top:86.8pt;width:109.5pt;height:110.5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" filled="f" stroked="f">
                <v:textbox style="mso-fit-shape-to-text:t">
                  <w:txbxContent>
                    <w:p w:rsidR="008637A7" w:rsidRPr="00B9216B" w:rsidRDefault="008637A7" w:rsidP="00984A4F">
                      <w:pPr>
                        <w:spacing w:line="240" w:lineRule="auto"/>
                        <w:jc w:val="center"/>
                        <w:rPr>
                          <w:b/>
                          <w:color w:val="0F243E" w:themeColor="text2" w:themeShade="80"/>
                          <w:lang w:val="es-MX"/>
                        </w:rPr>
                      </w:pPr>
                      <w:r w:rsidRPr="00B9216B">
                        <w:rPr>
                          <w:b/>
                          <w:color w:val="0F243E" w:themeColor="text2" w:themeShade="80"/>
                          <w:lang w:val="es-MX"/>
                        </w:rPr>
                        <w:t xml:space="preserve">Políticas sectoriales </w:t>
                      </w:r>
                      <w:r w:rsidRPr="00B9216B">
                        <w:rPr>
                          <w:b/>
                          <w:color w:val="0F243E" w:themeColor="text2" w:themeShade="80"/>
                          <w:lang w:val="es-MX"/>
                        </w:rPr>
                        <w:br/>
                        <w:t>y relacionadas</w:t>
                      </w:r>
                      <w:r>
                        <w:rPr>
                          <w:b/>
                          <w:color w:val="0F243E" w:themeColor="text2" w:themeShade="80"/>
                          <w:lang w:val="es-MX"/>
                        </w:rPr>
                        <w:t>:</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09440" behindDoc="0" locked="0" layoutInCell="1" allowOverlap="1" wp14:anchorId="463CE1ED" wp14:editId="28B41C96">
                <wp:simplePos x="0" y="0"/>
                <wp:positionH relativeFrom="column">
                  <wp:posOffset>2091690</wp:posOffset>
                </wp:positionH>
                <wp:positionV relativeFrom="paragraph">
                  <wp:posOffset>749935</wp:posOffset>
                </wp:positionV>
                <wp:extent cx="1933575" cy="1403985"/>
                <wp:effectExtent l="0" t="0" r="0" b="0"/>
                <wp:wrapNone/>
                <wp:docPr id="3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403985"/>
                        </a:xfrm>
                        <a:prstGeom prst="rect">
                          <a:avLst/>
                        </a:prstGeom>
                        <a:noFill/>
                        <a:ln w="9525">
                          <a:noFill/>
                          <a:miter lim="800000"/>
                          <a:headEnd/>
                          <a:tailEnd/>
                        </a:ln>
                      </wps:spPr>
                      <wps:txbx>
                        <w:txbxContent>
                          <w:p w:rsidR="008637A7" w:rsidRPr="001A7566" w:rsidRDefault="008637A7" w:rsidP="00984A4F">
                            <w:pPr>
                              <w:rPr>
                                <w:b/>
                                <w:color w:val="002060"/>
                                <w:lang w:val="es-MX"/>
                              </w:rPr>
                            </w:pPr>
                            <w:r w:rsidRPr="001A7566">
                              <w:rPr>
                                <w:b/>
                                <w:color w:val="002060"/>
                                <w:lang w:val="es-MX"/>
                              </w:rPr>
                              <w:t>Modelo de Desarrollo</w:t>
                            </w:r>
                            <w:r>
                              <w:rPr>
                                <w:b/>
                                <w:color w:val="002060"/>
                                <w:lang w:val="es-MX"/>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64.7pt;margin-top:59.05pt;width:152.25pt;height:110.5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" filled="f" stroked="f">
                <v:textbox style="mso-fit-shape-to-text:t">
                  <w:txbxContent>
                    <w:p w:rsidR="008637A7" w:rsidRPr="001A7566" w:rsidRDefault="008637A7" w:rsidP="00984A4F">
                      <w:pPr>
                        <w:rPr>
                          <w:b/>
                          <w:color w:val="002060"/>
                          <w:lang w:val="es-MX"/>
                        </w:rPr>
                      </w:pPr>
                      <w:r w:rsidRPr="001A7566">
                        <w:rPr>
                          <w:b/>
                          <w:color w:val="002060"/>
                          <w:lang w:val="es-MX"/>
                        </w:rPr>
                        <w:t>Modelo de Desarrollo</w:t>
                      </w:r>
                      <w:r>
                        <w:rPr>
                          <w:b/>
                          <w:color w:val="002060"/>
                          <w:lang w:val="es-MX"/>
                        </w:rPr>
                        <w:t>:</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2512" behindDoc="0" locked="0" layoutInCell="1" allowOverlap="1" wp14:anchorId="20B97804" wp14:editId="063DFCE9">
                <wp:simplePos x="0" y="0"/>
                <wp:positionH relativeFrom="column">
                  <wp:posOffset>2263140</wp:posOffset>
                </wp:positionH>
                <wp:positionV relativeFrom="paragraph">
                  <wp:posOffset>3091180</wp:posOffset>
                </wp:positionV>
                <wp:extent cx="1257300" cy="1403985"/>
                <wp:effectExtent l="0" t="0" r="0" b="0"/>
                <wp:wrapNone/>
                <wp:docPr id="3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Bienes públicos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0" type="#_x0000_t202" style="position:absolute;left:0;text-align:left;margin-left:178.2pt;margin-top:243.4pt;width:99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" filled="f" stroked="f">
                <v:textbox style="mso-fit-shape-to-text:t">
                  <w:txbxContent>
                    <w:p w:rsidR="008637A7" w:rsidRPr="00B9216B" w:rsidRDefault="008637A7" w:rsidP="00984A4F">
                      <w:pPr>
                        <w:rPr>
                          <w:lang w:val="es-MX"/>
                        </w:rPr>
                      </w:pPr>
                      <w:r w:rsidRPr="00B9216B">
                        <w:rPr>
                          <w:lang w:val="es-MX"/>
                        </w:rPr>
                        <w:t xml:space="preserve">Bienes públicos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4560" behindDoc="0" locked="0" layoutInCell="1" allowOverlap="1" wp14:anchorId="131C26C0" wp14:editId="3A075EC1">
                <wp:simplePos x="0" y="0"/>
                <wp:positionH relativeFrom="column">
                  <wp:posOffset>1396365</wp:posOffset>
                </wp:positionH>
                <wp:positionV relativeFrom="paragraph">
                  <wp:posOffset>2422525</wp:posOffset>
                </wp:positionV>
                <wp:extent cx="800100" cy="1403985"/>
                <wp:effectExtent l="0" t="0" r="0" b="0"/>
                <wp:wrapNone/>
                <wp:docPr id="3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Servicios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109.95pt;margin-top:190.75pt;width:63pt;height:110.5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" filled="f" stroked="f">
                <v:textbox style="mso-fit-shape-to-text:t">
                  <w:txbxContent>
                    <w:p w:rsidR="008637A7" w:rsidRPr="00B9216B" w:rsidRDefault="008637A7" w:rsidP="00984A4F">
                      <w:pPr>
                        <w:rPr>
                          <w:lang w:val="es-MX"/>
                        </w:rPr>
                      </w:pPr>
                      <w:r w:rsidRPr="00B9216B">
                        <w:rPr>
                          <w:lang w:val="es-MX"/>
                        </w:rPr>
                        <w:t xml:space="preserve">Servicios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3536" behindDoc="0" locked="0" layoutInCell="1" allowOverlap="1" wp14:anchorId="47CAE522" wp14:editId="4DC52D15">
                <wp:simplePos x="0" y="0"/>
                <wp:positionH relativeFrom="column">
                  <wp:posOffset>3539490</wp:posOffset>
                </wp:positionH>
                <wp:positionV relativeFrom="paragraph">
                  <wp:posOffset>2140585</wp:posOffset>
                </wp:positionV>
                <wp:extent cx="819150" cy="1403985"/>
                <wp:effectExtent l="0" t="0" r="0" b="0"/>
                <wp:wrapNone/>
                <wp:docPr id="3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noFill/>
                        <a:ln w="9525">
                          <a:noFill/>
                          <a:miter lim="800000"/>
                          <a:headEnd/>
                          <a:tailEnd/>
                        </a:ln>
                      </wps:spPr>
                      <wps:txbx>
                        <w:txbxContent>
                          <w:p w:rsidR="008637A7" w:rsidRPr="00B9216B" w:rsidRDefault="008637A7" w:rsidP="00984A4F">
                            <w:pPr>
                              <w:rPr>
                                <w:lang w:val="es-MX"/>
                              </w:rPr>
                            </w:pPr>
                            <w:r w:rsidRPr="00B9216B">
                              <w:rPr>
                                <w:lang w:val="es-MX"/>
                              </w:rPr>
                              <w:t xml:space="preserve">Bienes </w:t>
                            </w:r>
                            <w:r w:rsidRPr="00B9216B">
                              <w:rPr>
                                <w:lang w:val="es-MX"/>
                              </w:rPr>
                              <w:br/>
                              <w:t xml:space="preserve">privados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2" type="#_x0000_t202" style="position:absolute;left:0;text-align:left;margin-left:278.7pt;margin-top:168.55pt;width:64.5pt;height:110.5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" filled="f" stroked="f">
                <v:textbox style="mso-fit-shape-to-text:t">
                  <w:txbxContent>
                    <w:p w:rsidR="008637A7" w:rsidRPr="00B9216B" w:rsidRDefault="008637A7" w:rsidP="00984A4F">
                      <w:pPr>
                        <w:rPr>
                          <w:lang w:val="es-MX"/>
                        </w:rPr>
                      </w:pPr>
                      <w:r w:rsidRPr="00B9216B">
                        <w:rPr>
                          <w:lang w:val="es-MX"/>
                        </w:rPr>
                        <w:t xml:space="preserve">Bienes </w:t>
                      </w:r>
                      <w:r w:rsidRPr="00B9216B">
                        <w:rPr>
                          <w:lang w:val="es-MX"/>
                        </w:rPr>
                        <w:br/>
                        <w:t xml:space="preserve">privados </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10464" behindDoc="0" locked="0" layoutInCell="1" allowOverlap="1" wp14:anchorId="205F4F67" wp14:editId="0375F4EB">
                <wp:simplePos x="0" y="0"/>
                <wp:positionH relativeFrom="column">
                  <wp:posOffset>2177415</wp:posOffset>
                </wp:positionH>
                <wp:positionV relativeFrom="paragraph">
                  <wp:posOffset>2190750</wp:posOffset>
                </wp:positionV>
                <wp:extent cx="1285875" cy="1403985"/>
                <wp:effectExtent l="0" t="0" r="0" b="0"/>
                <wp:wrapNone/>
                <wp:docPr id="3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403985"/>
                        </a:xfrm>
                        <a:prstGeom prst="rect">
                          <a:avLst/>
                        </a:prstGeom>
                        <a:noFill/>
                        <a:ln w="9525">
                          <a:noFill/>
                          <a:miter lim="800000"/>
                          <a:headEnd/>
                          <a:tailEnd/>
                        </a:ln>
                      </wps:spPr>
                      <wps:txbx>
                        <w:txbxContent>
                          <w:p w:rsidR="008637A7" w:rsidRPr="001B6D7D" w:rsidRDefault="008637A7" w:rsidP="00984A4F">
                            <w:pPr>
                              <w:jc w:val="center"/>
                              <w:rPr>
                                <w:b/>
                                <w:i/>
                                <w:lang w:val="es-MX"/>
                              </w:rPr>
                            </w:pPr>
                            <w:r w:rsidRPr="001B6D7D">
                              <w:rPr>
                                <w:b/>
                                <w:i/>
                                <w:lang w:val="es-MX"/>
                              </w:rPr>
                              <w:t>Acceso a</w:t>
                            </w:r>
                            <w:r>
                              <w:rPr>
                                <w:b/>
                                <w:i/>
                                <w:lang w:val="es-MX"/>
                              </w:rPr>
                              <w:br/>
                            </w:r>
                            <w:r w:rsidRPr="001B6D7D">
                              <w:rPr>
                                <w:b/>
                                <w:i/>
                                <w:lang w:val="es-MX"/>
                              </w:rPr>
                              <w:t xml:space="preserve"> Energía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left:0;text-align:left;margin-left:171.45pt;margin-top:172.5pt;width:101.25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" filled="f" stroked="f">
                <v:textbox style="mso-fit-shape-to-text:t">
                  <w:txbxContent>
                    <w:p w:rsidR="008637A7" w:rsidRPr="001B6D7D" w:rsidRDefault="008637A7" w:rsidP="00984A4F">
                      <w:pPr>
                        <w:jc w:val="center"/>
                        <w:rPr>
                          <w:b/>
                          <w:i/>
                          <w:lang w:val="es-MX"/>
                        </w:rPr>
                      </w:pPr>
                      <w:r w:rsidRPr="001B6D7D">
                        <w:rPr>
                          <w:b/>
                          <w:i/>
                          <w:lang w:val="es-MX"/>
                        </w:rPr>
                        <w:t>Acceso a</w:t>
                      </w:r>
                      <w:r>
                        <w:rPr>
                          <w:b/>
                          <w:i/>
                          <w:lang w:val="es-MX"/>
                        </w:rPr>
                        <w:br/>
                      </w:r>
                      <w:r w:rsidRPr="001B6D7D">
                        <w:rPr>
                          <w:b/>
                          <w:i/>
                          <w:lang w:val="es-MX"/>
                        </w:rPr>
                        <w:t xml:space="preserve"> Energía</w:t>
                      </w:r>
                    </w:p>
                  </w:txbxContent>
                </v:textbox>
              </v:shape>
            </w:pict>
          </mc:Fallback>
        </mc:AlternateContent>
      </w:r>
      <w:r w:rsidRPr="00B237EB">
        <w:rPr>
          <w:rFonts w:cs="Arial"/>
          <w:noProof/>
          <w:lang w:val="es-MX" w:eastAsia="es-MX"/>
        </w:rPr>
        <mc:AlternateContent>
          <mc:Choice Requires="wps">
            <w:drawing>
              <wp:anchor distT="0" distB="0" distL="114300" distR="114300" simplePos="0" relativeHeight="251708416" behindDoc="0" locked="0" layoutInCell="1" allowOverlap="1" wp14:anchorId="5F418E52" wp14:editId="70FDCD68">
                <wp:simplePos x="0" y="0"/>
                <wp:positionH relativeFrom="column">
                  <wp:posOffset>2025015</wp:posOffset>
                </wp:positionH>
                <wp:positionV relativeFrom="paragraph">
                  <wp:posOffset>1931035</wp:posOffset>
                </wp:positionV>
                <wp:extent cx="1581150" cy="1133475"/>
                <wp:effectExtent l="0" t="0" r="19050" b="28575"/>
                <wp:wrapNone/>
                <wp:docPr id="320" name="320 Elipse"/>
                <wp:cNvGraphicFramePr/>
                <a:graphic xmlns:a="http://schemas.openxmlformats.org/drawingml/2006/main">
                  <a:graphicData uri="http://schemas.microsoft.com/office/word/2010/wordprocessingShape">
                    <wps:wsp>
                      <wps:cNvSpPr/>
                      <wps:spPr>
                        <a:xfrm>
                          <a:off x="0" y="0"/>
                          <a:ext cx="1581150" cy="1133475"/>
                        </a:xfrm>
                        <a:prstGeom prst="ellipse">
                          <a:avLst/>
                        </a:prstGeom>
                        <a:gradFill>
                          <a:gsLst>
                            <a:gs pos="0">
                              <a:srgbClr val="FFEFD1"/>
                            </a:gs>
                            <a:gs pos="64999">
                              <a:srgbClr val="F0EBD5"/>
                            </a:gs>
                            <a:gs pos="100000">
                              <a:srgbClr val="D1C39F"/>
                            </a:gs>
                          </a:gsLst>
                          <a:lin ang="5400000" scaled="0"/>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0 Elipse" o:spid="_x0000_s1026" style="position:absolute;margin-left:159.45pt;margin-top:152.05pt;width:124.5pt;height:8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" fillcolor="#ffefd1" strokecolor="#243f60 [1604]" strokeweight="2pt">
                <v:fill color2="#d1c39f" colors="0 #ffefd1;42598f #f0ebd5;1 #d1c39f" focus="100%" type="gradient">
                  <o:fill v:ext="view" type="gradientUnscaled"/>
                </v:fill>
              </v:oval>
            </w:pict>
          </mc:Fallback>
        </mc:AlternateContent>
      </w:r>
      <w:r w:rsidRPr="00B237EB">
        <w:rPr>
          <w:rFonts w:cs="Arial"/>
          <w:noProof/>
          <w:lang w:val="es-MX" w:eastAsia="es-MX"/>
        </w:rPr>
        <mc:AlternateContent>
          <mc:Choice Requires="wps">
            <w:drawing>
              <wp:anchor distT="0" distB="0" distL="114300" distR="114300" simplePos="0" relativeHeight="251706368" behindDoc="0" locked="0" layoutInCell="1" allowOverlap="1" wp14:anchorId="53BE0504" wp14:editId="3BD35C92">
                <wp:simplePos x="0" y="0"/>
                <wp:positionH relativeFrom="column">
                  <wp:posOffset>948690</wp:posOffset>
                </wp:positionH>
                <wp:positionV relativeFrom="paragraph">
                  <wp:posOffset>1054735</wp:posOffset>
                </wp:positionV>
                <wp:extent cx="3743325" cy="3009900"/>
                <wp:effectExtent l="0" t="0" r="28575" b="19050"/>
                <wp:wrapNone/>
                <wp:docPr id="321" name="321 Elipse"/>
                <wp:cNvGraphicFramePr/>
                <a:graphic xmlns:a="http://schemas.openxmlformats.org/drawingml/2006/main">
                  <a:graphicData uri="http://schemas.microsoft.com/office/word/2010/wordprocessingShape">
                    <wps:wsp>
                      <wps:cNvSpPr/>
                      <wps:spPr>
                        <a:xfrm>
                          <a:off x="0" y="0"/>
                          <a:ext cx="3743325" cy="3009900"/>
                        </a:xfrm>
                        <a:prstGeom prst="ellipse">
                          <a:avLst/>
                        </a:prstGeom>
                        <a:gradFill>
                          <a:gsLst>
                            <a:gs pos="0">
                              <a:srgbClr val="FBEAC7"/>
                            </a:gs>
                            <a:gs pos="9000">
                              <a:srgbClr val="FEE7F2"/>
                            </a:gs>
                            <a:gs pos="23000">
                              <a:srgbClr val="FAC77D"/>
                            </a:gs>
                            <a:gs pos="37000">
                              <a:srgbClr val="FBA97D"/>
                            </a:gs>
                            <a:gs pos="73000">
                              <a:srgbClr val="FBD49C"/>
                            </a:gs>
                            <a:gs pos="100000">
                              <a:srgbClr val="FEE7F2"/>
                            </a:gs>
                          </a:gsLst>
                          <a:lin ang="5400000" scaled="0"/>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1 Elipse" o:spid="_x0000_s1026" style="position:absolute;margin-left:74.7pt;margin-top:83.05pt;width:294.75pt;height:23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" fillcolor="#fbeac7" strokecolor="#243f60 [1604]" strokeweight="2pt">
                <v:fill color2="#fee7f2" colors="0 #fbeac7;5898f #fee7f2;15073f #fac77d;24248f #fba97d;47841f #fbd49c;1 #fee7f2" focus="100%" type="gradient">
                  <o:fill v:ext="view" type="gradientUnscaled"/>
                </v:fill>
              </v:oval>
            </w:pict>
          </mc:Fallback>
        </mc:AlternateContent>
      </w:r>
      <w:r w:rsidRPr="00B237EB">
        <w:rPr>
          <w:rFonts w:cs="Arial"/>
          <w:noProof/>
          <w:lang w:val="es-MX" w:eastAsia="es-MX"/>
        </w:rPr>
        <mc:AlternateContent>
          <mc:Choice Requires="wps">
            <w:drawing>
              <wp:anchor distT="0" distB="0" distL="114300" distR="114300" simplePos="0" relativeHeight="251707392" behindDoc="0" locked="0" layoutInCell="1" allowOverlap="1" wp14:anchorId="36931904" wp14:editId="44338F56">
                <wp:simplePos x="0" y="0"/>
                <wp:positionH relativeFrom="column">
                  <wp:posOffset>1443990</wp:posOffset>
                </wp:positionH>
                <wp:positionV relativeFrom="paragraph">
                  <wp:posOffset>1502410</wp:posOffset>
                </wp:positionV>
                <wp:extent cx="2714625" cy="1924050"/>
                <wp:effectExtent l="0" t="0" r="28575" b="19050"/>
                <wp:wrapNone/>
                <wp:docPr id="322" name="322 Elipse"/>
                <wp:cNvGraphicFramePr/>
                <a:graphic xmlns:a="http://schemas.openxmlformats.org/drawingml/2006/main">
                  <a:graphicData uri="http://schemas.microsoft.com/office/word/2010/wordprocessingShape">
                    <wps:wsp>
                      <wps:cNvSpPr/>
                      <wps:spPr>
                        <a:xfrm>
                          <a:off x="0" y="0"/>
                          <a:ext cx="2714625" cy="1924050"/>
                        </a:xfrm>
                        <a:prstGeom prst="ellipse">
                          <a:avLst/>
                        </a:prstGeom>
                        <a:gradFill>
                          <a:gsLst>
                            <a:gs pos="0">
                              <a:srgbClr val="5E9EFF"/>
                            </a:gs>
                            <a:gs pos="0">
                              <a:srgbClr val="85C2FF"/>
                            </a:gs>
                            <a:gs pos="83000">
                              <a:srgbClr val="C4D6EB"/>
                            </a:gs>
                            <a:gs pos="100000">
                              <a:srgbClr val="FFEBFA"/>
                            </a:gs>
                          </a:gsLst>
                          <a:lin ang="5400000" scaled="0"/>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322 Elipse" o:spid="_x0000_s1026" style="position:absolute;margin-left:113.7pt;margin-top:118.3pt;width:213.75pt;height:15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" fillcolor="#5e9eff" strokecolor="#243f60 [1604]" strokeweight="2pt">
                <v:fill color2="#ffebfa" colors="0 #5e9eff;0 #85c2ff;54395f #c4d6eb;1 #ffebfa" focus="100%" type="gradient">
                  <o:fill v:ext="view" type="gradientUnscaled"/>
                </v:fill>
              </v:oval>
            </w:pict>
          </mc:Fallback>
        </mc:AlternateContent>
      </w:r>
      <w:r w:rsidRPr="00B237EB">
        <w:rPr>
          <w:rFonts w:cs="Arial"/>
          <w:b/>
          <w:lang w:val="es-MX"/>
        </w:rPr>
        <w:br/>
      </w: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0"/>
        <w:rPr>
          <w:rFonts w:cs="Arial"/>
          <w:lang w:val="es-MX"/>
        </w:rPr>
      </w:pPr>
      <w:r w:rsidRPr="00B237EB">
        <w:rPr>
          <w:rFonts w:cs="Arial"/>
          <w:lang w:val="es-MX"/>
        </w:rPr>
        <w:t xml:space="preserve">e. Un proyecto o programa de la cooperación internacional o nacional, que actué en el campo del acceso a energía,  debe comprender que es temporal y que se inscribe en entornos (sistemas de cooperación) más permanentes. Por lo tanto las concepciones y planificaciones que realice deben efectuarse con un conocimiento profundo del sistema y con negociaciones claras con las instituciones rectoras de los sectores, so pena de no tener posibilidades de alineación, relevancia, sostenibilidad y escalamiento.  Una implementación sin alta participación de los actores clave de cada  entorno  decaerá en un proyecto impuesto sin ninguna aceptación. </w:t>
      </w:r>
    </w:p>
    <w:p w:rsidR="00984A4F" w:rsidRPr="00B237EB" w:rsidRDefault="00984A4F" w:rsidP="00B237EB">
      <w:pPr>
        <w:pStyle w:val="Prrafodelista"/>
        <w:spacing w:line="360" w:lineRule="auto"/>
        <w:ind w:left="0"/>
        <w:rPr>
          <w:rFonts w:cs="Arial"/>
          <w:lang w:val="es-MX"/>
        </w:rPr>
      </w:pPr>
    </w:p>
    <w:p w:rsidR="00984A4F" w:rsidRPr="00B237EB" w:rsidRDefault="00984A4F" w:rsidP="00B237EB">
      <w:pPr>
        <w:pStyle w:val="Prrafodelista"/>
        <w:spacing w:line="360" w:lineRule="auto"/>
        <w:ind w:left="0"/>
        <w:rPr>
          <w:rFonts w:cs="Arial"/>
          <w:lang w:val="es-MX"/>
        </w:rPr>
      </w:pPr>
      <w:r w:rsidRPr="00B237EB">
        <w:rPr>
          <w:rFonts w:cs="Arial"/>
          <w:b/>
          <w:lang w:val="es-MX"/>
        </w:rPr>
        <w:t>El sistema de “acceso a energía”.</w:t>
      </w:r>
      <w:r w:rsidRPr="00B237EB">
        <w:rPr>
          <w:rFonts w:cs="Arial"/>
          <w:b/>
          <w:lang w:val="es-MX"/>
        </w:rPr>
        <w:br/>
      </w:r>
    </w:p>
    <w:p w:rsidR="00984A4F" w:rsidRPr="00B237EB" w:rsidRDefault="00984A4F" w:rsidP="00B237EB">
      <w:pPr>
        <w:pStyle w:val="Prrafodelista"/>
        <w:spacing w:line="360" w:lineRule="auto"/>
        <w:ind w:left="0"/>
        <w:rPr>
          <w:rFonts w:cs="Arial"/>
          <w:lang w:val="es-MX"/>
        </w:rPr>
      </w:pPr>
      <w:r w:rsidRPr="00B237EB">
        <w:rPr>
          <w:rFonts w:cs="Arial"/>
          <w:lang w:val="es-MX"/>
        </w:rPr>
        <w:t xml:space="preserve">* La discusión existente sobre cómo optimizar las intervenciones para mejorar el acceso a energía se han centrado a veces en una fuente o en un grupo destinatario o en las tecnologías a utilizar o en encontrar los mejores indicadores para y las mejores formas de medición. El Equipo de </w:t>
      </w:r>
      <w:proofErr w:type="spellStart"/>
      <w:r w:rsidRPr="00B237EB">
        <w:rPr>
          <w:rFonts w:cs="Arial"/>
          <w:lang w:val="es-MX"/>
        </w:rPr>
        <w:t>EdDev</w:t>
      </w:r>
      <w:proofErr w:type="spellEnd"/>
      <w:r w:rsidRPr="00B237EB">
        <w:rPr>
          <w:rFonts w:cs="Arial"/>
          <w:lang w:val="es-MX"/>
        </w:rPr>
        <w:t xml:space="preserve"> Perú ha intentado construir un concepto sistémico que una las distintas categorías del sistema. Se espera que un concepto claro del sistema, junto con la comprensión de la situación problemática y el marco jurídico,  facilite una mejor toma de decisiones, una manera más fácil de comunicación y de sistematización de las experiencias. El gráfico No. representa el acceso a energía como un sistema. Con sus entradas, procesos y salidas.  </w:t>
      </w:r>
    </w:p>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360"/>
        <w:rPr>
          <w:rFonts w:cs="Arial"/>
          <w:lang w:val="es-MX"/>
        </w:rPr>
      </w:pPr>
      <w:r w:rsidRPr="00B237EB">
        <w:rPr>
          <w:rFonts w:cs="Arial"/>
          <w:b/>
          <w:lang w:val="es-MX"/>
        </w:rPr>
        <w:t>Gráfico No.   “Acceso a energía” como sistema</w:t>
      </w:r>
      <w:r w:rsidRPr="00B237EB">
        <w:rPr>
          <w:rFonts w:cs="Arial"/>
          <w:lang w:val="es-MX"/>
        </w:rPr>
        <w:t xml:space="preserve">  </w:t>
      </w:r>
    </w:p>
    <w:tbl>
      <w:tblPr>
        <w:tblStyle w:val="Tablaconcuadrcula"/>
        <w:tblW w:w="10206" w:type="dxa"/>
        <w:tblInd w:w="-459" w:type="dxa"/>
        <w:tblLook w:val="04A0" w:firstRow="1" w:lastRow="0" w:firstColumn="1" w:lastColumn="0" w:noHBand="0" w:noVBand="1"/>
      </w:tblPr>
      <w:tblGrid>
        <w:gridCol w:w="3451"/>
        <w:gridCol w:w="3779"/>
        <w:gridCol w:w="2976"/>
      </w:tblGrid>
      <w:tr w:rsidR="00984A4F" w:rsidRPr="00B237EB" w:rsidTr="007718BC">
        <w:trPr>
          <w:trHeight w:val="516"/>
        </w:trPr>
        <w:tc>
          <w:tcPr>
            <w:tcW w:w="3451" w:type="dxa"/>
          </w:tcPr>
          <w:p w:rsidR="00984A4F" w:rsidRPr="00B237EB" w:rsidRDefault="00984A4F" w:rsidP="00B237EB">
            <w:pPr>
              <w:spacing w:line="360" w:lineRule="auto"/>
              <w:jc w:val="center"/>
              <w:rPr>
                <w:rFonts w:cs="Arial"/>
                <w:b/>
                <w:i/>
                <w:color w:val="C00000"/>
                <w:lang w:val="es-MX"/>
              </w:rPr>
            </w:pPr>
            <w:r w:rsidRPr="00B237EB">
              <w:rPr>
                <w:rFonts w:cs="Arial"/>
                <w:b/>
                <w:i/>
                <w:color w:val="C00000"/>
                <w:lang w:val="es-MX"/>
              </w:rPr>
              <w:t xml:space="preserve">Entradas </w:t>
            </w:r>
            <w:r w:rsidRPr="00B237EB">
              <w:rPr>
                <w:rFonts w:cs="Arial"/>
                <w:b/>
                <w:i/>
                <w:color w:val="C00000"/>
                <w:lang w:val="es-MX"/>
              </w:rPr>
              <w:sym w:font="Wingdings" w:char="F0E8"/>
            </w:r>
          </w:p>
        </w:tc>
        <w:tc>
          <w:tcPr>
            <w:tcW w:w="3779" w:type="dxa"/>
          </w:tcPr>
          <w:p w:rsidR="00984A4F" w:rsidRPr="00B237EB" w:rsidRDefault="00984A4F" w:rsidP="00B237EB">
            <w:pPr>
              <w:spacing w:line="360" w:lineRule="auto"/>
              <w:jc w:val="center"/>
              <w:rPr>
                <w:rFonts w:cs="Arial"/>
                <w:b/>
                <w:i/>
                <w:color w:val="C00000"/>
                <w:lang w:val="es-MX"/>
              </w:rPr>
            </w:pPr>
            <w:r w:rsidRPr="00B237EB">
              <w:rPr>
                <w:rFonts w:cs="Arial"/>
                <w:b/>
                <w:color w:val="0070C0"/>
                <w:lang w:val="es-MX"/>
              </w:rPr>
              <w:t>Procesos</w:t>
            </w:r>
            <w:r w:rsidRPr="00B237EB">
              <w:rPr>
                <w:rFonts w:cs="Arial"/>
                <w:b/>
                <w:i/>
                <w:color w:val="0070C0"/>
                <w:lang w:val="es-MX"/>
              </w:rPr>
              <w:t xml:space="preserve"> </w:t>
            </w:r>
            <w:r w:rsidRPr="00B237EB">
              <w:rPr>
                <w:rFonts w:cs="Arial"/>
                <w:b/>
                <w:i/>
                <w:color w:val="0070C0"/>
                <w:lang w:val="es-MX"/>
              </w:rPr>
              <w:sym w:font="Wingdings" w:char="F0E8"/>
            </w:r>
          </w:p>
        </w:tc>
        <w:tc>
          <w:tcPr>
            <w:tcW w:w="2976" w:type="dxa"/>
          </w:tcPr>
          <w:p w:rsidR="00984A4F" w:rsidRPr="00B237EB" w:rsidRDefault="00984A4F" w:rsidP="00B237EB">
            <w:pPr>
              <w:spacing w:line="360" w:lineRule="auto"/>
              <w:jc w:val="center"/>
              <w:rPr>
                <w:rFonts w:cs="Arial"/>
                <w:b/>
                <w:i/>
                <w:color w:val="C00000"/>
                <w:lang w:val="es-MX"/>
              </w:rPr>
            </w:pPr>
            <w:r w:rsidRPr="00B237EB">
              <w:rPr>
                <w:rFonts w:cs="Arial"/>
                <w:b/>
                <w:i/>
                <w:color w:val="76923C" w:themeColor="accent3" w:themeShade="BF"/>
                <w:lang w:val="es-MX"/>
              </w:rPr>
              <w:t>Salidas</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t xml:space="preserve">Capacidades </w:t>
            </w:r>
          </w:p>
          <w:p w:rsidR="00984A4F" w:rsidRPr="00B237EB" w:rsidRDefault="00984A4F" w:rsidP="00B237EB">
            <w:pPr>
              <w:spacing w:line="360" w:lineRule="auto"/>
              <w:rPr>
                <w:rFonts w:cs="Arial"/>
                <w:lang w:val="es-MX"/>
              </w:rPr>
            </w:pPr>
            <w:r w:rsidRPr="00B237EB">
              <w:rPr>
                <w:rFonts w:cs="Arial"/>
                <w:i/>
                <w:lang w:val="es-MX"/>
              </w:rPr>
              <w:t>de los actores</w:t>
            </w:r>
            <w:r w:rsidRPr="00B237EB">
              <w:rPr>
                <w:rFonts w:cs="Arial"/>
                <w:lang w:val="es-MX"/>
              </w:rPr>
              <w:t>:</w:t>
            </w:r>
          </w:p>
          <w:p w:rsidR="00984A4F" w:rsidRPr="00B237EB" w:rsidRDefault="00984A4F" w:rsidP="00B237EB">
            <w:pPr>
              <w:spacing w:line="360" w:lineRule="auto"/>
              <w:rPr>
                <w:rFonts w:cs="Arial"/>
                <w:i/>
                <w:lang w:val="es-MX"/>
              </w:rPr>
            </w:pPr>
            <w:r w:rsidRPr="00B237EB">
              <w:rPr>
                <w:rFonts w:cs="Arial"/>
                <w:i/>
                <w:lang w:val="es-MX"/>
              </w:rPr>
              <w:t>- Conocimientos</w:t>
            </w:r>
            <w:r w:rsidRPr="00B237EB">
              <w:rPr>
                <w:rFonts w:cs="Arial"/>
                <w:i/>
                <w:lang w:val="es-MX"/>
              </w:rPr>
              <w:br/>
              <w:t>- Organización</w:t>
            </w:r>
            <w:r w:rsidRPr="00B237EB">
              <w:rPr>
                <w:rFonts w:cs="Arial"/>
                <w:i/>
                <w:lang w:val="es-MX"/>
              </w:rPr>
              <w:br/>
            </w:r>
            <w:r w:rsidRPr="00B237EB">
              <w:rPr>
                <w:rFonts w:cs="Arial"/>
                <w:i/>
                <w:lang w:val="es-MX"/>
              </w:rPr>
              <w:lastRenderedPageBreak/>
              <w:t>- Articulación</w:t>
            </w:r>
            <w:r w:rsidRPr="00B237EB">
              <w:rPr>
                <w:rFonts w:cs="Arial"/>
                <w:i/>
                <w:lang w:val="es-MX"/>
              </w:rPr>
              <w:br/>
              <w:t xml:space="preserve">- Recursos </w:t>
            </w:r>
            <w:r w:rsidRPr="00B237EB">
              <w:rPr>
                <w:rFonts w:cs="Arial"/>
                <w:i/>
                <w:lang w:val="es-MX"/>
              </w:rPr>
              <w:br/>
            </w:r>
          </w:p>
        </w:tc>
        <w:tc>
          <w:tcPr>
            <w:tcW w:w="3779" w:type="dxa"/>
            <w:vMerge w:val="restart"/>
          </w:tcPr>
          <w:p w:rsidR="00984A4F" w:rsidRPr="00B237EB" w:rsidRDefault="00984A4F" w:rsidP="00B237EB">
            <w:pPr>
              <w:spacing w:line="360" w:lineRule="auto"/>
              <w:rPr>
                <w:rFonts w:cs="Arial"/>
                <w:lang w:val="es-MX"/>
              </w:rPr>
            </w:pPr>
            <w:r w:rsidRPr="00B237EB">
              <w:rPr>
                <w:rFonts w:cs="Arial"/>
                <w:lang w:val="es-MX"/>
              </w:rPr>
              <w:lastRenderedPageBreak/>
              <w:t xml:space="preserve">Los procesos </w:t>
            </w:r>
            <w:r w:rsidR="00C24DB0" w:rsidRPr="00B237EB">
              <w:rPr>
                <w:rFonts w:cs="Arial"/>
                <w:lang w:val="es-MX"/>
              </w:rPr>
              <w:t>se</w:t>
            </w:r>
            <w:r w:rsidRPr="00B237EB">
              <w:rPr>
                <w:rFonts w:cs="Arial"/>
                <w:lang w:val="es-MX"/>
              </w:rPr>
              <w:t xml:space="preserve"> generan </w:t>
            </w:r>
            <w:r w:rsidR="00C24DB0" w:rsidRPr="00B237EB">
              <w:rPr>
                <w:rFonts w:cs="Arial"/>
                <w:lang w:val="es-MX"/>
              </w:rPr>
              <w:t>por mezclas y arreglos de las entradas y utilizando herramientas y técnicas específicas.</w:t>
            </w:r>
          </w:p>
          <w:p w:rsidR="00984A4F" w:rsidRPr="00B237EB" w:rsidRDefault="00C24DB0" w:rsidP="00B237EB">
            <w:pPr>
              <w:spacing w:line="360" w:lineRule="auto"/>
              <w:rPr>
                <w:rFonts w:cs="Arial"/>
                <w:lang w:val="es-MX"/>
              </w:rPr>
            </w:pPr>
            <w:r w:rsidRPr="00B237EB">
              <w:rPr>
                <w:rFonts w:cs="Arial"/>
                <w:lang w:val="es-MX"/>
              </w:rPr>
              <w:t xml:space="preserve"> </w:t>
            </w:r>
          </w:p>
          <w:p w:rsidR="00C24DB0" w:rsidRPr="00B237EB" w:rsidRDefault="00C24DB0" w:rsidP="00B237EB">
            <w:pPr>
              <w:spacing w:line="360" w:lineRule="auto"/>
              <w:rPr>
                <w:rFonts w:cs="Arial"/>
                <w:lang w:val="es-MX"/>
              </w:rPr>
            </w:pPr>
            <w:r w:rsidRPr="00B237EB">
              <w:rPr>
                <w:rFonts w:cs="Arial"/>
                <w:lang w:val="es-MX"/>
              </w:rPr>
              <w:lastRenderedPageBreak/>
              <w:t xml:space="preserve">Influye además: </w:t>
            </w:r>
          </w:p>
          <w:p w:rsidR="00C24DB0" w:rsidRPr="00B237EB" w:rsidRDefault="00C24DB0" w:rsidP="00B237EB">
            <w:pPr>
              <w:spacing w:line="360" w:lineRule="auto"/>
              <w:rPr>
                <w:rFonts w:cs="Arial"/>
                <w:lang w:val="es-MX"/>
              </w:rPr>
            </w:pPr>
          </w:p>
          <w:p w:rsidR="00984A4F" w:rsidRPr="00B237EB" w:rsidRDefault="00984A4F" w:rsidP="00B237EB">
            <w:pPr>
              <w:spacing w:line="360" w:lineRule="auto"/>
              <w:rPr>
                <w:rFonts w:cs="Arial"/>
                <w:lang w:val="es-MX"/>
              </w:rPr>
            </w:pPr>
            <w:r w:rsidRPr="00B237EB">
              <w:rPr>
                <w:rFonts w:cs="Arial"/>
                <w:lang w:val="es-MX"/>
              </w:rPr>
              <w:t>- Estándares de calidad  internacionales y nacionales pertinentes.</w:t>
            </w:r>
            <w:r w:rsidRPr="00B237EB">
              <w:rPr>
                <w:rFonts w:cs="Arial"/>
                <w:lang w:val="es-MX"/>
              </w:rPr>
              <w:br/>
            </w:r>
          </w:p>
          <w:p w:rsidR="00984A4F" w:rsidRPr="00B237EB" w:rsidRDefault="00984A4F" w:rsidP="00B237EB">
            <w:pPr>
              <w:spacing w:line="360" w:lineRule="auto"/>
              <w:rPr>
                <w:rFonts w:cs="Arial"/>
                <w:lang w:val="es-MX"/>
              </w:rPr>
            </w:pPr>
            <w:r w:rsidRPr="00B237EB">
              <w:rPr>
                <w:rFonts w:cs="Arial"/>
                <w:lang w:val="es-MX"/>
              </w:rPr>
              <w:t xml:space="preserve">- </w:t>
            </w:r>
            <w:r w:rsidR="00C24DB0" w:rsidRPr="00B237EB">
              <w:rPr>
                <w:rFonts w:cs="Arial"/>
                <w:lang w:val="es-MX"/>
              </w:rPr>
              <w:t xml:space="preserve">Carácter de los bienes y servicios para acceso a energía a generar: </w:t>
            </w:r>
            <w:r w:rsidRPr="00B237EB">
              <w:rPr>
                <w:rFonts w:cs="Arial"/>
                <w:lang w:val="es-MX"/>
              </w:rPr>
              <w:t xml:space="preserve">bienes </w:t>
            </w:r>
            <w:r w:rsidR="00C24DB0" w:rsidRPr="00B237EB">
              <w:rPr>
                <w:rFonts w:cs="Arial"/>
                <w:lang w:val="es-MX"/>
              </w:rPr>
              <w:t xml:space="preserve">o servicios o resultados específicos </w:t>
            </w:r>
            <w:r w:rsidRPr="00B237EB">
              <w:rPr>
                <w:rFonts w:cs="Arial"/>
                <w:lang w:val="es-MX"/>
              </w:rPr>
              <w:t>públicos o privados.</w:t>
            </w:r>
            <w:r w:rsidRPr="00B237EB">
              <w:rPr>
                <w:rFonts w:cs="Arial"/>
                <w:lang w:val="es-MX"/>
              </w:rPr>
              <w:br/>
            </w:r>
          </w:p>
          <w:p w:rsidR="00984A4F" w:rsidRPr="00B237EB" w:rsidRDefault="00984A4F" w:rsidP="00B237EB">
            <w:pPr>
              <w:spacing w:line="360" w:lineRule="auto"/>
              <w:rPr>
                <w:rFonts w:cs="Arial"/>
                <w:lang w:val="es-MX"/>
              </w:rPr>
            </w:pPr>
            <w:r w:rsidRPr="00B237EB">
              <w:rPr>
                <w:rFonts w:cs="Arial"/>
                <w:lang w:val="es-MX"/>
              </w:rPr>
              <w:t xml:space="preserve">-  Tipos de empresas a formar: privadas, públicas o solidarias. </w:t>
            </w:r>
            <w:r w:rsidRPr="00B237EB">
              <w:rPr>
                <w:rFonts w:cs="Arial"/>
                <w:lang w:val="es-MX"/>
              </w:rPr>
              <w:br/>
              <w:t xml:space="preserve">Diversos tipos de alianzas.  </w:t>
            </w:r>
          </w:p>
          <w:p w:rsidR="00984A4F" w:rsidRPr="00B237EB" w:rsidRDefault="00984A4F" w:rsidP="00B237EB">
            <w:pPr>
              <w:spacing w:line="360" w:lineRule="auto"/>
              <w:rPr>
                <w:rFonts w:cs="Arial"/>
                <w:lang w:val="es-MX"/>
              </w:rPr>
            </w:pPr>
          </w:p>
          <w:p w:rsidR="00984A4F" w:rsidRPr="00B237EB" w:rsidRDefault="00984A4F" w:rsidP="00B237EB">
            <w:pPr>
              <w:spacing w:line="360" w:lineRule="auto"/>
              <w:rPr>
                <w:rFonts w:cs="Arial"/>
                <w:lang w:val="es-MX"/>
              </w:rPr>
            </w:pPr>
            <w:r w:rsidRPr="00B237EB">
              <w:rPr>
                <w:rFonts w:cs="Arial"/>
                <w:lang w:val="es-MX"/>
              </w:rPr>
              <w:t>- Alternativas tecnológicas a utilizar, de acuerdo a la fuente energética a usar, los bienes y  servicios a generar y el grupo a servir.</w:t>
            </w:r>
            <w:r w:rsidRPr="00B237EB">
              <w:rPr>
                <w:rFonts w:cs="Arial"/>
                <w:lang w:val="es-MX"/>
              </w:rPr>
              <w:br/>
            </w:r>
            <w:r w:rsidRPr="00B237EB">
              <w:rPr>
                <w:rFonts w:cs="Arial"/>
                <w:lang w:val="es-MX"/>
              </w:rPr>
              <w:br/>
              <w:t>- Modelos de asesoría, capacitación y gestión del conocimiento.</w:t>
            </w:r>
          </w:p>
          <w:p w:rsidR="00984A4F" w:rsidRPr="00B237EB" w:rsidRDefault="00984A4F" w:rsidP="00B237EB">
            <w:pPr>
              <w:spacing w:line="360" w:lineRule="auto"/>
              <w:rPr>
                <w:rFonts w:cs="Arial"/>
                <w:lang w:val="es-MX"/>
              </w:rPr>
            </w:pPr>
          </w:p>
          <w:p w:rsidR="00984A4F" w:rsidRPr="00B237EB" w:rsidRDefault="00984A4F" w:rsidP="00B237EB">
            <w:pPr>
              <w:spacing w:line="360" w:lineRule="auto"/>
              <w:rPr>
                <w:rFonts w:cs="Arial"/>
                <w:lang w:val="es-MX"/>
              </w:rPr>
            </w:pPr>
            <w:r w:rsidRPr="00B237EB">
              <w:rPr>
                <w:rFonts w:cs="Arial"/>
                <w:lang w:val="es-MX"/>
              </w:rPr>
              <w:t>- Eficiencia y efectividad esperadas.</w:t>
            </w:r>
          </w:p>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lastRenderedPageBreak/>
              <w:t xml:space="preserve">- Niveles de satisfacción de los grupos de consumidores diferenciados para cada uno de los bienes y servicios de </w:t>
            </w:r>
            <w:r w:rsidRPr="00B237EB">
              <w:rPr>
                <w:rFonts w:cs="Arial"/>
                <w:i/>
                <w:lang w:val="es-MX"/>
              </w:rPr>
              <w:lastRenderedPageBreak/>
              <w:t xml:space="preserve">energía generados. Captura de la </w:t>
            </w:r>
            <w:proofErr w:type="spellStart"/>
            <w:r w:rsidRPr="00B237EB">
              <w:rPr>
                <w:rFonts w:cs="Arial"/>
                <w:i/>
                <w:lang w:val="es-MX"/>
              </w:rPr>
              <w:t>multi-dimensionalidad</w:t>
            </w:r>
            <w:proofErr w:type="spellEnd"/>
            <w:r w:rsidRPr="00B237EB">
              <w:rPr>
                <w:rFonts w:cs="Arial"/>
                <w:i/>
                <w:lang w:val="es-MX"/>
              </w:rPr>
              <w:t xml:space="preserve"> del acceso a energía.</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lastRenderedPageBreak/>
              <w:t>Fuentes de energía:</w:t>
            </w:r>
            <w:r w:rsidRPr="00B237EB">
              <w:rPr>
                <w:rFonts w:cs="Arial"/>
                <w:i/>
                <w:lang w:val="es-MX"/>
              </w:rPr>
              <w:br/>
              <w:t>- Biomasa</w:t>
            </w:r>
          </w:p>
          <w:p w:rsidR="00984A4F" w:rsidRPr="00B237EB" w:rsidRDefault="00C24DB0" w:rsidP="00B237EB">
            <w:pPr>
              <w:spacing w:line="360" w:lineRule="auto"/>
              <w:rPr>
                <w:rFonts w:cs="Arial"/>
                <w:i/>
                <w:lang w:val="es-MX"/>
              </w:rPr>
            </w:pPr>
            <w:r w:rsidRPr="00B237EB">
              <w:rPr>
                <w:rFonts w:cs="Arial"/>
                <w:i/>
                <w:lang w:val="es-MX"/>
              </w:rPr>
              <w:t xml:space="preserve"> (Leña, Carbón, otras)</w:t>
            </w:r>
            <w:r w:rsidR="00984A4F" w:rsidRPr="00B237EB">
              <w:rPr>
                <w:rFonts w:cs="Arial"/>
                <w:i/>
                <w:lang w:val="es-MX"/>
              </w:rPr>
              <w:br/>
              <w:t>- Derivados del petróleo</w:t>
            </w:r>
            <w:r w:rsidR="00984A4F" w:rsidRPr="00B237EB">
              <w:rPr>
                <w:rFonts w:cs="Arial"/>
                <w:i/>
                <w:lang w:val="es-MX"/>
              </w:rPr>
              <w:br/>
              <w:t>- Gas</w:t>
            </w:r>
            <w:r w:rsidR="00984A4F" w:rsidRPr="00B237EB">
              <w:rPr>
                <w:rFonts w:cs="Arial"/>
                <w:i/>
                <w:lang w:val="es-MX"/>
              </w:rPr>
              <w:br/>
              <w:t>- Solar</w:t>
            </w:r>
            <w:r w:rsidR="00984A4F" w:rsidRPr="00B237EB">
              <w:rPr>
                <w:rFonts w:cs="Arial"/>
                <w:i/>
                <w:lang w:val="es-MX"/>
              </w:rPr>
              <w:br/>
              <w:t>-Eólica</w:t>
            </w:r>
            <w:r w:rsidRPr="00B237EB">
              <w:rPr>
                <w:rFonts w:cs="Arial"/>
                <w:i/>
                <w:lang w:val="es-MX"/>
              </w:rPr>
              <w:br/>
              <w:t>-Geotermia</w:t>
            </w:r>
          </w:p>
          <w:p w:rsidR="00984A4F" w:rsidRPr="00B237EB" w:rsidRDefault="00984A4F" w:rsidP="00B237EB">
            <w:pPr>
              <w:spacing w:line="360" w:lineRule="auto"/>
              <w:rPr>
                <w:rFonts w:cs="Arial"/>
                <w:i/>
                <w:lang w:val="es-MX"/>
              </w:rPr>
            </w:pPr>
            <w:r w:rsidRPr="00B237EB">
              <w:rPr>
                <w:rFonts w:cs="Arial"/>
                <w:i/>
                <w:lang w:val="es-MX"/>
              </w:rPr>
              <w:t>-Otras</w:t>
            </w:r>
          </w:p>
          <w:p w:rsidR="00984A4F" w:rsidRPr="00B237EB" w:rsidRDefault="00984A4F" w:rsidP="00B237EB">
            <w:pPr>
              <w:spacing w:line="360" w:lineRule="auto"/>
              <w:rPr>
                <w:rFonts w:cs="Arial"/>
                <w:i/>
                <w:lang w:val="es-MX"/>
              </w:rPr>
            </w:pPr>
          </w:p>
        </w:tc>
        <w:tc>
          <w:tcPr>
            <w:tcW w:w="3779" w:type="dxa"/>
            <w:vMerge/>
          </w:tcPr>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t xml:space="preserve">- Energías o mezclas de energías para cocción de alimentos, fuerza motriz y mecánica,  bombeo, iluminación, calefacción, refrigeración, comunicación. </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t>Recursos Financieros</w:t>
            </w:r>
          </w:p>
        </w:tc>
        <w:tc>
          <w:tcPr>
            <w:tcW w:w="3779" w:type="dxa"/>
            <w:vMerge/>
          </w:tcPr>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t>- Capacidades ampliadas de los diferentes actores.</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t xml:space="preserve">Consumidores diferenciados por </w:t>
            </w:r>
            <w:r w:rsidRPr="00B237EB">
              <w:rPr>
                <w:rFonts w:cs="Arial"/>
                <w:i/>
                <w:lang w:val="es-MX"/>
              </w:rPr>
              <w:br/>
              <w:t xml:space="preserve">nivel de riqueza, genero, etnia, etc. </w:t>
            </w:r>
          </w:p>
        </w:tc>
        <w:tc>
          <w:tcPr>
            <w:tcW w:w="3779" w:type="dxa"/>
            <w:vMerge/>
          </w:tcPr>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t xml:space="preserve">- Políticas y lineamientos mejorados. </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t>Oferentes diferenciados por privados, públicos, sector solidario, otros.</w:t>
            </w:r>
          </w:p>
        </w:tc>
        <w:tc>
          <w:tcPr>
            <w:tcW w:w="3779" w:type="dxa"/>
            <w:vMerge/>
          </w:tcPr>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t xml:space="preserve">- Mayor cobertura. </w:t>
            </w:r>
          </w:p>
        </w:tc>
      </w:tr>
      <w:tr w:rsidR="00984A4F" w:rsidRPr="00B237EB" w:rsidTr="007718BC">
        <w:tc>
          <w:tcPr>
            <w:tcW w:w="3451" w:type="dxa"/>
          </w:tcPr>
          <w:p w:rsidR="00984A4F" w:rsidRPr="00B237EB" w:rsidRDefault="00984A4F" w:rsidP="00B237EB">
            <w:pPr>
              <w:spacing w:line="360" w:lineRule="auto"/>
              <w:rPr>
                <w:rFonts w:cs="Arial"/>
                <w:i/>
                <w:lang w:val="es-MX"/>
              </w:rPr>
            </w:pPr>
            <w:r w:rsidRPr="00B237EB">
              <w:rPr>
                <w:rFonts w:cs="Arial"/>
                <w:i/>
                <w:lang w:val="es-MX"/>
              </w:rPr>
              <w:t>Políticas y lineamientos</w:t>
            </w:r>
          </w:p>
        </w:tc>
        <w:tc>
          <w:tcPr>
            <w:tcW w:w="3779" w:type="dxa"/>
            <w:vMerge/>
          </w:tcPr>
          <w:p w:rsidR="00984A4F" w:rsidRPr="00B237EB" w:rsidRDefault="00984A4F" w:rsidP="00B237EB">
            <w:pPr>
              <w:spacing w:line="360" w:lineRule="auto"/>
              <w:rPr>
                <w:rFonts w:cs="Arial"/>
                <w:lang w:val="es-MX"/>
              </w:rPr>
            </w:pPr>
          </w:p>
        </w:tc>
        <w:tc>
          <w:tcPr>
            <w:tcW w:w="2976" w:type="dxa"/>
          </w:tcPr>
          <w:p w:rsidR="00984A4F" w:rsidRPr="00B237EB" w:rsidRDefault="00984A4F" w:rsidP="00B237EB">
            <w:pPr>
              <w:spacing w:line="360" w:lineRule="auto"/>
              <w:rPr>
                <w:rFonts w:cs="Arial"/>
                <w:i/>
                <w:lang w:val="es-MX"/>
              </w:rPr>
            </w:pPr>
            <w:r w:rsidRPr="00B237EB">
              <w:rPr>
                <w:rFonts w:cs="Arial"/>
                <w:i/>
                <w:lang w:val="es-MX"/>
              </w:rPr>
              <w:t>- Mercados más consolidados.</w:t>
            </w:r>
          </w:p>
        </w:tc>
      </w:tr>
    </w:tbl>
    <w:p w:rsidR="00984A4F" w:rsidRPr="00B237EB" w:rsidRDefault="00984A4F" w:rsidP="00B237EB">
      <w:pPr>
        <w:pStyle w:val="Prrafodelista"/>
        <w:spacing w:line="360" w:lineRule="auto"/>
        <w:ind w:left="360"/>
        <w:rPr>
          <w:rFonts w:cs="Arial"/>
          <w:lang w:val="es-MX"/>
        </w:rPr>
      </w:pPr>
    </w:p>
    <w:p w:rsidR="00984A4F" w:rsidRPr="00B237EB" w:rsidRDefault="00984A4F" w:rsidP="00B237EB">
      <w:pPr>
        <w:pStyle w:val="Prrafodelista"/>
        <w:spacing w:line="360" w:lineRule="auto"/>
        <w:ind w:left="0"/>
        <w:rPr>
          <w:rFonts w:cs="Arial"/>
          <w:lang w:val="es-MX"/>
        </w:rPr>
      </w:pPr>
      <w:r w:rsidRPr="00B237EB">
        <w:rPr>
          <w:rFonts w:cs="Arial"/>
          <w:lang w:val="es-MX"/>
        </w:rPr>
        <w:t>* El sistema debe definir previamente los objetivos a perseguir, los indicadores a medir  sobre las prioridades tomadas, dentro del sistema.</w:t>
      </w:r>
    </w:p>
    <w:p w:rsidR="00984A4F" w:rsidRPr="00B237EB" w:rsidRDefault="00984A4F" w:rsidP="00B237EB">
      <w:pPr>
        <w:pStyle w:val="Prrafodelista"/>
        <w:spacing w:line="360" w:lineRule="auto"/>
        <w:ind w:left="0"/>
        <w:rPr>
          <w:rFonts w:cs="Arial"/>
          <w:lang w:val="es-MX"/>
        </w:rPr>
      </w:pPr>
      <w:r w:rsidRPr="00B237EB">
        <w:rPr>
          <w:rFonts w:cs="Arial"/>
          <w:lang w:val="es-MX"/>
        </w:rPr>
        <w:t>* El enfoque sistémico orienta los procesos de planificación de diversas formas. Algunos ejemplos son:</w:t>
      </w:r>
    </w:p>
    <w:p w:rsidR="00A43917" w:rsidRPr="00B237EB" w:rsidRDefault="00984A4F" w:rsidP="00B237EB">
      <w:pPr>
        <w:pStyle w:val="Prrafodelista"/>
        <w:spacing w:line="360" w:lineRule="auto"/>
        <w:ind w:left="0"/>
        <w:rPr>
          <w:rFonts w:cs="Arial"/>
          <w:lang w:val="es-MX"/>
        </w:rPr>
      </w:pPr>
      <w:r w:rsidRPr="00B237EB">
        <w:rPr>
          <w:rFonts w:cs="Arial"/>
          <w:lang w:val="es-MX"/>
        </w:rPr>
        <w:t xml:space="preserve">- Para definir objetivos y estrategia para una región dada  es necesario realizar un diagnóstico de la situación en el momento de querer intervenir. El diagnóstico se debe realizar sobre las entradas, los procesos y las salidas. Los resultados del diagnóstico orientaran las posibles alternativas de </w:t>
      </w:r>
      <w:r w:rsidRPr="00B237EB">
        <w:rPr>
          <w:rFonts w:cs="Arial"/>
          <w:lang w:val="es-MX"/>
        </w:rPr>
        <w:lastRenderedPageBreak/>
        <w:t>intervención, la definición de prioridades, las capacidades individuales e institucionales a mejorar, las tecnologías más adecuadas, etc.</w:t>
      </w:r>
      <w:r w:rsidRPr="00B237EB">
        <w:rPr>
          <w:rFonts w:cs="Arial"/>
          <w:lang w:val="es-MX"/>
        </w:rPr>
        <w:br/>
        <w:t xml:space="preserve">- </w:t>
      </w:r>
      <w:r w:rsidR="0084414A" w:rsidRPr="00B237EB">
        <w:rPr>
          <w:rFonts w:cs="Arial"/>
          <w:lang w:val="es-MX"/>
        </w:rPr>
        <w:t>Para cualquier intervención el Proyecto tendrá en cuenta este concepto y la metodología que de él se deriva.</w:t>
      </w:r>
    </w:p>
    <w:p w:rsidR="00A43917" w:rsidRPr="00B237EB" w:rsidRDefault="00A43917" w:rsidP="00B237EB">
      <w:pPr>
        <w:pStyle w:val="Prrafodelista"/>
        <w:spacing w:line="360" w:lineRule="auto"/>
        <w:ind w:left="0"/>
        <w:rPr>
          <w:rFonts w:cs="Arial"/>
          <w:lang w:val="es-MX"/>
        </w:rPr>
      </w:pPr>
    </w:p>
    <w:p w:rsidR="00A43917" w:rsidRPr="00B237EB" w:rsidRDefault="00A43917" w:rsidP="00980165">
      <w:pPr>
        <w:pStyle w:val="Ttulo2"/>
        <w:rPr>
          <w:lang w:val="es-MX"/>
        </w:rPr>
      </w:pPr>
      <w:r w:rsidRPr="00B237EB">
        <w:rPr>
          <w:lang w:val="es-MX"/>
        </w:rPr>
        <w:t xml:space="preserve">Los lineamientos estratégicos del Programa Global  EnDev  </w:t>
      </w:r>
    </w:p>
    <w:p w:rsidR="002B249E" w:rsidRPr="00B237EB" w:rsidRDefault="00A43917" w:rsidP="00B237EB">
      <w:pPr>
        <w:spacing w:line="360" w:lineRule="auto"/>
        <w:rPr>
          <w:rFonts w:cs="Arial"/>
        </w:rPr>
      </w:pPr>
      <w:r w:rsidRPr="00B237EB">
        <w:rPr>
          <w:rFonts w:cs="Arial"/>
          <w:lang w:val="es-MX"/>
        </w:rPr>
        <w:t xml:space="preserve">* </w:t>
      </w:r>
      <w:r w:rsidR="000F0FD1" w:rsidRPr="00B237EB">
        <w:rPr>
          <w:rFonts w:cs="Arial"/>
          <w:lang w:val="es-MX"/>
        </w:rPr>
        <w:t>El Programa Global tiene un enfoque de “abajo hacia arriba”</w:t>
      </w:r>
      <w:r w:rsidR="00135C49" w:rsidRPr="00B237EB">
        <w:rPr>
          <w:rFonts w:cs="Arial"/>
          <w:lang w:val="es-MX"/>
        </w:rPr>
        <w:t>. Implica fomentar y centrar los cambios en los destinatarios, fomentando su capacidad para acceder a energía y  potenciando los recursos del nivel local para desarrollar mercados e instituciones que crezcan con la participación y capacitación activa de los actores del territorio.</w:t>
      </w:r>
      <w:r w:rsidR="000F0FD1" w:rsidRPr="00B237EB">
        <w:rPr>
          <w:rFonts w:cs="Arial"/>
          <w:lang w:val="es-MX"/>
        </w:rPr>
        <w:t xml:space="preserve"> </w:t>
      </w:r>
      <w:r w:rsidR="00135C49" w:rsidRPr="00B237EB">
        <w:rPr>
          <w:rFonts w:cs="Arial"/>
          <w:lang w:val="es-MX"/>
        </w:rPr>
        <w:t xml:space="preserve">Se debe impulsar el principio de la </w:t>
      </w:r>
      <w:r w:rsidR="00135C49" w:rsidRPr="00B237EB">
        <w:rPr>
          <w:rFonts w:cs="Arial"/>
        </w:rPr>
        <w:t xml:space="preserve"> subsidiariedad, que significa  que las decisiones de política pública deben ser implementadas al nivel administrativo más bajo posible y eficiente.</w:t>
      </w:r>
      <w:r w:rsidR="00B4507C" w:rsidRPr="00B237EB">
        <w:rPr>
          <w:rFonts w:cs="Arial"/>
        </w:rPr>
        <w:br/>
      </w:r>
      <w:r w:rsidR="00135C49" w:rsidRPr="00B237EB">
        <w:rPr>
          <w:rFonts w:cs="Arial"/>
        </w:rPr>
        <w:br/>
        <w:t>* Los principios del enfoque son:</w:t>
      </w:r>
      <w:r w:rsidR="00135C49" w:rsidRPr="00B237EB">
        <w:rPr>
          <w:rFonts w:cs="Arial"/>
        </w:rPr>
        <w:br/>
        <w:t>- Un objetivo y presupuesto globales, pero objetivos y presupuestos flexibles y adecuados a nivel de cada país.</w:t>
      </w:r>
      <w:r w:rsidR="00135C49" w:rsidRPr="00B237EB">
        <w:rPr>
          <w:rFonts w:cs="Arial"/>
        </w:rPr>
        <w:br/>
        <w:t xml:space="preserve">- Un valor referencial de 20 Euros para acceso a energías </w:t>
      </w:r>
      <w:r w:rsidR="002B249E" w:rsidRPr="00B237EB">
        <w:rPr>
          <w:rFonts w:cs="Arial"/>
        </w:rPr>
        <w:t>modernas por cada persona.</w:t>
      </w:r>
      <w:r w:rsidR="002B249E" w:rsidRPr="00B237EB">
        <w:rPr>
          <w:rFonts w:cs="Arial"/>
        </w:rPr>
        <w:br/>
        <w:t xml:space="preserve">- Los indicadores de éxito están orientados a medir el número de personas alcanzadas en relación a los costos e impactos de las tecnologías y servicios provistos. </w:t>
      </w:r>
      <w:r w:rsidR="002B249E" w:rsidRPr="00B237EB">
        <w:rPr>
          <w:rFonts w:cs="Arial"/>
        </w:rPr>
        <w:br/>
        <w:t xml:space="preserve">- El presupuesto de EnDev comprende: Fondos para actividades prometedoras en los países y </w:t>
      </w:r>
      <w:proofErr w:type="spellStart"/>
      <w:r w:rsidR="002B249E" w:rsidRPr="00B237EB">
        <w:rPr>
          <w:rFonts w:cs="Arial"/>
        </w:rPr>
        <w:t>scaling</w:t>
      </w:r>
      <w:proofErr w:type="spellEnd"/>
      <w:r w:rsidR="002B249E" w:rsidRPr="00B237EB">
        <w:rPr>
          <w:rFonts w:cs="Arial"/>
        </w:rPr>
        <w:t>-up para proyectos exitosos.</w:t>
      </w:r>
      <w:r w:rsidR="002B249E" w:rsidRPr="00B237EB">
        <w:rPr>
          <w:rFonts w:cs="Arial"/>
        </w:rPr>
        <w:br/>
        <w:t>- No se asignan todos los fondos para actividades desde el inicio de la implementación. Habrá asignación de fondos ligados al desempeño del proyecto</w:t>
      </w:r>
      <w:r w:rsidR="009E36DC" w:rsidRPr="00B237EB">
        <w:rPr>
          <w:rFonts w:cs="Arial"/>
        </w:rPr>
        <w:t xml:space="preserve"> (RBF), lo cual genera una competencia entre </w:t>
      </w:r>
      <w:proofErr w:type="gramStart"/>
      <w:r w:rsidR="009E36DC" w:rsidRPr="00B237EB">
        <w:rPr>
          <w:rFonts w:cs="Arial"/>
        </w:rPr>
        <w:t>países(</w:t>
      </w:r>
      <w:proofErr w:type="gramEnd"/>
      <w:r w:rsidR="009E36DC" w:rsidRPr="00B237EB">
        <w:rPr>
          <w:rFonts w:cs="Arial"/>
        </w:rPr>
        <w:t xml:space="preserve">proyectos), tecnologías y enfoques. Los RBF incentivan un mayor compromiso de las entidades socias, una mayor velocidad en la implementación, un impulso a soluciones innovadoras y un </w:t>
      </w:r>
      <w:r w:rsidR="002B249E" w:rsidRPr="00B237EB">
        <w:rPr>
          <w:rFonts w:cs="Arial"/>
        </w:rPr>
        <w:t xml:space="preserve">monitoreo riguroso de los indicadores y del </w:t>
      </w:r>
      <w:proofErr w:type="spellStart"/>
      <w:r w:rsidR="002B249E" w:rsidRPr="00B237EB">
        <w:rPr>
          <w:rFonts w:cs="Arial"/>
        </w:rPr>
        <w:t>management</w:t>
      </w:r>
      <w:proofErr w:type="spellEnd"/>
      <w:r w:rsidR="002B249E" w:rsidRPr="00B237EB">
        <w:rPr>
          <w:rFonts w:cs="Arial"/>
        </w:rPr>
        <w:t>.</w:t>
      </w:r>
      <w:r w:rsidR="00300993" w:rsidRPr="00B237EB">
        <w:rPr>
          <w:rFonts w:cs="Arial"/>
        </w:rPr>
        <w:t xml:space="preserve"> </w:t>
      </w:r>
      <w:r w:rsidR="009E36DC" w:rsidRPr="00B237EB">
        <w:rPr>
          <w:rFonts w:cs="Arial"/>
        </w:rPr>
        <w:br/>
      </w:r>
      <w:r w:rsidR="00300993" w:rsidRPr="00B237EB">
        <w:rPr>
          <w:rFonts w:cs="Arial"/>
        </w:rPr>
        <w:t>EnDev contribuye a desarrollar y usa los denominados “</w:t>
      </w:r>
      <w:proofErr w:type="spellStart"/>
      <w:r w:rsidR="00300993" w:rsidRPr="00B237EB">
        <w:rPr>
          <w:rFonts w:cs="Arial"/>
        </w:rPr>
        <w:t>tier</w:t>
      </w:r>
      <w:proofErr w:type="spellEnd"/>
      <w:r w:rsidR="00300993" w:rsidRPr="00B237EB">
        <w:rPr>
          <w:rFonts w:cs="Arial"/>
        </w:rPr>
        <w:t xml:space="preserve"> </w:t>
      </w:r>
      <w:proofErr w:type="spellStart"/>
      <w:r w:rsidR="00300993" w:rsidRPr="00B237EB">
        <w:rPr>
          <w:rFonts w:cs="Arial"/>
        </w:rPr>
        <w:t>systems</w:t>
      </w:r>
      <w:proofErr w:type="spellEnd"/>
      <w:r w:rsidR="00300993" w:rsidRPr="00B237EB">
        <w:rPr>
          <w:rFonts w:cs="Arial"/>
        </w:rPr>
        <w:t>”</w:t>
      </w:r>
      <w:r w:rsidR="00262AD5" w:rsidRPr="00B237EB">
        <w:rPr>
          <w:rFonts w:cs="Arial"/>
        </w:rPr>
        <w:t xml:space="preserve"> (definición de un sistema de niveles o capas)</w:t>
      </w:r>
      <w:r w:rsidR="00300993" w:rsidRPr="00B237EB">
        <w:rPr>
          <w:rFonts w:cs="Arial"/>
        </w:rPr>
        <w:t xml:space="preserve"> para poder medir mejor los resultados de las tecnologías de cocció</w:t>
      </w:r>
      <w:r w:rsidR="00262AD5" w:rsidRPr="00B237EB">
        <w:rPr>
          <w:rFonts w:cs="Arial"/>
        </w:rPr>
        <w:t>n y de acceso a la electricidad tanto en criterios y valores cuantitativos como cualitativos.</w:t>
      </w:r>
      <w:r w:rsidR="00300993" w:rsidRPr="00B237EB">
        <w:rPr>
          <w:rFonts w:cs="Arial"/>
        </w:rPr>
        <w:t xml:space="preserve">  </w:t>
      </w:r>
    </w:p>
    <w:p w:rsidR="005D7EE2" w:rsidRPr="00B237EB" w:rsidRDefault="005D7EE2" w:rsidP="00B237EB">
      <w:pPr>
        <w:spacing w:line="360" w:lineRule="auto"/>
        <w:rPr>
          <w:rFonts w:cs="Arial"/>
        </w:rPr>
      </w:pPr>
      <w:r w:rsidRPr="00B237EB">
        <w:rPr>
          <w:rFonts w:cs="Arial"/>
        </w:rPr>
        <w:t xml:space="preserve">* EnDev tiene también criterios claros para orientar la decisión y la ejecución de los proyectos. Son: interés, apropiación, eficiencia (bajo costo por beneficiario), </w:t>
      </w:r>
      <w:proofErr w:type="spellStart"/>
      <w:r w:rsidRPr="00B237EB">
        <w:rPr>
          <w:rFonts w:cs="Arial"/>
        </w:rPr>
        <w:t>adicionalidad</w:t>
      </w:r>
      <w:proofErr w:type="spellEnd"/>
      <w:r w:rsidRPr="00B237EB">
        <w:rPr>
          <w:rFonts w:cs="Arial"/>
        </w:rPr>
        <w:t xml:space="preserve"> (si no lo hace </w:t>
      </w:r>
      <w:r w:rsidRPr="00B237EB">
        <w:rPr>
          <w:rFonts w:cs="Arial"/>
        </w:rPr>
        <w:lastRenderedPageBreak/>
        <w:t xml:space="preserve">EnDev no habrá intervención), sostenibilidad (estructuras institucionales existentes), potencial de </w:t>
      </w:r>
      <w:proofErr w:type="spellStart"/>
      <w:r w:rsidRPr="00B237EB">
        <w:rPr>
          <w:rFonts w:cs="Arial"/>
        </w:rPr>
        <w:t>sacaling</w:t>
      </w:r>
      <w:proofErr w:type="spellEnd"/>
      <w:r w:rsidRPr="00B237EB">
        <w:rPr>
          <w:rFonts w:cs="Arial"/>
        </w:rPr>
        <w:t>-up, rendición de cuentas (los destinatarios tienen claridad sobre la intencionalidad y las consecuencias de la intervención) y complementariedad con otros proyectos (las intervenciones serán más eficientes, si se complementan con otros).</w:t>
      </w:r>
    </w:p>
    <w:p w:rsidR="00B4507C" w:rsidRPr="00B237EB" w:rsidRDefault="00E55278" w:rsidP="00B237EB">
      <w:pPr>
        <w:spacing w:line="360" w:lineRule="auto"/>
        <w:rPr>
          <w:rFonts w:cs="Arial"/>
        </w:rPr>
      </w:pPr>
      <w:r w:rsidRPr="00B237EB">
        <w:rPr>
          <w:rFonts w:cs="Arial"/>
        </w:rPr>
        <w:t>* El Programa trabaja en</w:t>
      </w:r>
      <w:r w:rsidR="000F71DE" w:rsidRPr="00B237EB">
        <w:rPr>
          <w:rFonts w:cs="Arial"/>
        </w:rPr>
        <w:t>: cocinas</w:t>
      </w:r>
      <w:r w:rsidRPr="00B237EB">
        <w:rPr>
          <w:rFonts w:cs="Arial"/>
        </w:rPr>
        <w:t xml:space="preserve"> mejoradas, energía solar (</w:t>
      </w:r>
      <w:proofErr w:type="spellStart"/>
      <w:r w:rsidRPr="00B237EB">
        <w:rPr>
          <w:rFonts w:cs="Arial"/>
        </w:rPr>
        <w:t>picoPV</w:t>
      </w:r>
      <w:proofErr w:type="spellEnd"/>
      <w:r w:rsidRPr="00B237EB">
        <w:rPr>
          <w:rFonts w:cs="Arial"/>
        </w:rPr>
        <w:t xml:space="preserve">, </w:t>
      </w:r>
      <w:proofErr w:type="gramStart"/>
      <w:r w:rsidRPr="00B237EB">
        <w:rPr>
          <w:rFonts w:cs="Arial"/>
        </w:rPr>
        <w:t>SHS</w:t>
      </w:r>
      <w:r w:rsidR="00BB17AB" w:rsidRPr="00B237EB">
        <w:rPr>
          <w:rFonts w:cs="Arial"/>
        </w:rPr>
        <w:t>(</w:t>
      </w:r>
      <w:proofErr w:type="gramEnd"/>
      <w:r w:rsidR="00BB17AB" w:rsidRPr="00B237EB">
        <w:rPr>
          <w:rFonts w:cs="Arial"/>
        </w:rPr>
        <w:t xml:space="preserve"> sistemas solares para hogares)</w:t>
      </w:r>
      <w:r w:rsidRPr="00B237EB">
        <w:rPr>
          <w:rFonts w:cs="Arial"/>
        </w:rPr>
        <w:t xml:space="preserve">, mini-redes), micro-centrales </w:t>
      </w:r>
      <w:r w:rsidR="000F71DE" w:rsidRPr="00B237EB">
        <w:rPr>
          <w:rFonts w:cs="Arial"/>
        </w:rPr>
        <w:t>hidroeléctricas</w:t>
      </w:r>
      <w:r w:rsidRPr="00B237EB">
        <w:rPr>
          <w:rFonts w:cs="Arial"/>
        </w:rPr>
        <w:t xml:space="preserve">,  </w:t>
      </w:r>
      <w:r w:rsidR="000F71DE" w:rsidRPr="00B237EB">
        <w:rPr>
          <w:rFonts w:cs="Arial"/>
        </w:rPr>
        <w:t xml:space="preserve">extensión y densificación de redes eléctricas y biogás. </w:t>
      </w:r>
    </w:p>
    <w:p w:rsidR="00300993" w:rsidRPr="00B237EB" w:rsidRDefault="00B4507C" w:rsidP="00B237EB">
      <w:pPr>
        <w:spacing w:line="360" w:lineRule="auto"/>
        <w:rPr>
          <w:rFonts w:cs="Arial"/>
        </w:rPr>
      </w:pPr>
      <w:r w:rsidRPr="00B237EB">
        <w:rPr>
          <w:rFonts w:cs="Arial"/>
        </w:rPr>
        <w:t xml:space="preserve">* </w:t>
      </w:r>
      <w:r w:rsidR="000F71DE" w:rsidRPr="00B237EB">
        <w:rPr>
          <w:rFonts w:cs="Arial"/>
        </w:rPr>
        <w:t>Los criterios fundamentales son: 1) En cocinas mejoradas se buscan</w:t>
      </w:r>
      <w:r w:rsidRPr="00B237EB">
        <w:rPr>
          <w:rFonts w:cs="Arial"/>
        </w:rPr>
        <w:t xml:space="preserve">: </w:t>
      </w:r>
      <w:r w:rsidR="000F71DE" w:rsidRPr="00B237EB">
        <w:rPr>
          <w:rFonts w:cs="Arial"/>
        </w:rPr>
        <w:t xml:space="preserve"> acceso </w:t>
      </w:r>
      <w:r w:rsidRPr="00B237EB">
        <w:rPr>
          <w:rFonts w:cs="Arial"/>
        </w:rPr>
        <w:t xml:space="preserve">sostenible </w:t>
      </w:r>
      <w:r w:rsidR="000F71DE" w:rsidRPr="00B237EB">
        <w:rPr>
          <w:rFonts w:cs="Arial"/>
        </w:rPr>
        <w:t>a modelos de cocina que ofrezcan  la reducción de los combustibles utilizados por lo menos en 40%, disminución de polución</w:t>
      </w:r>
      <w:r w:rsidR="00300993" w:rsidRPr="00B237EB">
        <w:rPr>
          <w:rFonts w:cs="Arial"/>
        </w:rPr>
        <w:t xml:space="preserve"> (al </w:t>
      </w:r>
      <w:r w:rsidR="000F71DE" w:rsidRPr="00B237EB">
        <w:rPr>
          <w:rFonts w:cs="Arial"/>
        </w:rPr>
        <w:t>, ahorro de tiempo, reducción de emisiones y facilidad para una cocción segura.</w:t>
      </w:r>
      <w:r w:rsidR="00CA7BC4" w:rsidRPr="00B237EB">
        <w:rPr>
          <w:rFonts w:cs="Arial"/>
        </w:rPr>
        <w:t xml:space="preserve"> 2)</w:t>
      </w:r>
      <w:r w:rsidRPr="00B237EB">
        <w:rPr>
          <w:rFonts w:cs="Arial"/>
        </w:rPr>
        <w:t xml:space="preserve"> Se debe promover la sustitución de combustibles fósiles por de energías renovables y fomentar el incremento de estas energías y el incremento de la eficiencia.</w:t>
      </w:r>
      <w:r w:rsidR="00CA7BC4" w:rsidRPr="00B237EB">
        <w:rPr>
          <w:rFonts w:cs="Arial"/>
        </w:rPr>
        <w:t>3) En todos los casos se deben analizar los usos e impactos teniendo en cuenta la diferenciación por género</w:t>
      </w:r>
      <w:r w:rsidR="00264083" w:rsidRPr="00B237EB">
        <w:rPr>
          <w:rFonts w:cs="Arial"/>
        </w:rPr>
        <w:t xml:space="preserve">. 4) </w:t>
      </w:r>
      <w:r w:rsidR="00B42C3C" w:rsidRPr="00B237EB">
        <w:rPr>
          <w:rFonts w:cs="Arial"/>
        </w:rPr>
        <w:t>Hay que impulsar el desenvolvimiento de los mercados e incentivar actividades de desarrollo económico</w:t>
      </w:r>
      <w:r w:rsidR="00300993" w:rsidRPr="00B237EB">
        <w:rPr>
          <w:rFonts w:cs="Arial"/>
        </w:rPr>
        <w:t>, como factores efecto del acceso a energía moderna, pero a la vez como factores dinamizadores del mismo acceso.</w:t>
      </w:r>
    </w:p>
    <w:p w:rsidR="005D7EE2" w:rsidRPr="00B237EB" w:rsidRDefault="00300993" w:rsidP="00B237EB">
      <w:pPr>
        <w:spacing w:line="360" w:lineRule="auto"/>
        <w:rPr>
          <w:rFonts w:cs="Arial"/>
        </w:rPr>
      </w:pPr>
      <w:r w:rsidRPr="00B237EB">
        <w:rPr>
          <w:rFonts w:cs="Arial"/>
        </w:rPr>
        <w:t>* Los mecanismos de “Financiamiento Basado en Resultados” ha sido exitoso y se debe seguir usando como instrumento de ampliación y consolidación de los mercados y por ende como medio para acceder a energías modernas de manera eficiente.</w:t>
      </w:r>
      <w:r w:rsidR="006657B5" w:rsidRPr="00B237EB">
        <w:rPr>
          <w:rFonts w:cs="Arial"/>
        </w:rPr>
        <w:t xml:space="preserve"> Es una transferencia de fondos a una empresa o emprendimiento que se ha comprometido a lograr un resultado positivo en una acción de mercado, ejemplo venta de termas solares en el mercado rural en Perú. El distribuidor recibe la transferencia o una institución financiera que ha colocado créditos en el sector rural para la adquisición de las termas solares.</w:t>
      </w:r>
      <w:r w:rsidRPr="00B237EB">
        <w:rPr>
          <w:rFonts w:cs="Arial"/>
        </w:rPr>
        <w:t xml:space="preserve"> </w:t>
      </w:r>
      <w:r w:rsidRPr="00B237EB">
        <w:rPr>
          <w:rFonts w:cs="Arial"/>
        </w:rPr>
        <w:br/>
      </w:r>
      <w:r w:rsidR="00B4507C" w:rsidRPr="00B237EB">
        <w:rPr>
          <w:rFonts w:cs="Arial"/>
        </w:rPr>
        <w:br/>
      </w:r>
      <w:r w:rsidR="005D7EE2" w:rsidRPr="00B237EB">
        <w:rPr>
          <w:rFonts w:cs="Arial"/>
        </w:rPr>
        <w:t>* Un monitoreo riguroso de resultados e impactos es indispensable</w:t>
      </w:r>
      <w:r w:rsidRPr="00B237EB">
        <w:rPr>
          <w:rFonts w:cs="Arial"/>
        </w:rPr>
        <w:t>, basado en datos validados y evidencias claras</w:t>
      </w:r>
      <w:r w:rsidR="005D7EE2" w:rsidRPr="00B237EB">
        <w:rPr>
          <w:rFonts w:cs="Arial"/>
        </w:rPr>
        <w:t xml:space="preserve">. </w:t>
      </w:r>
      <w:r w:rsidR="00096419" w:rsidRPr="00B237EB">
        <w:rPr>
          <w:rFonts w:cs="Arial"/>
        </w:rPr>
        <w:t>El monitoreo permite la rendición de cuentas, el aprendizaje, el “</w:t>
      </w:r>
      <w:proofErr w:type="spellStart"/>
      <w:r w:rsidR="00096419" w:rsidRPr="00B237EB">
        <w:rPr>
          <w:rFonts w:cs="Arial"/>
        </w:rPr>
        <w:t>benschmarking</w:t>
      </w:r>
      <w:proofErr w:type="spellEnd"/>
      <w:r w:rsidR="00096419" w:rsidRPr="00B237EB">
        <w:rPr>
          <w:rFonts w:cs="Arial"/>
        </w:rPr>
        <w:t xml:space="preserve">” en relación al desempeño, lo cual impulsa la competencia entre países, tecnologías y proyectos. </w:t>
      </w:r>
    </w:p>
    <w:p w:rsidR="005D7EE2" w:rsidRPr="00B237EB" w:rsidRDefault="005D7EE2" w:rsidP="00B237EB">
      <w:pPr>
        <w:spacing w:line="360" w:lineRule="auto"/>
        <w:rPr>
          <w:rFonts w:cs="Arial"/>
        </w:rPr>
      </w:pPr>
      <w:r w:rsidRPr="00B237EB">
        <w:rPr>
          <w:rFonts w:cs="Arial"/>
        </w:rPr>
        <w:t>* EnDev, como actor importante a nivel global, busca sinergias para colocar el acceso a energía en la agenda política, encontrar sinergias para realizar estudios de investigaci</w:t>
      </w:r>
      <w:r w:rsidR="005F650F" w:rsidRPr="00B237EB">
        <w:rPr>
          <w:rFonts w:cs="Arial"/>
        </w:rPr>
        <w:t xml:space="preserve">ón, hacer una efectiva </w:t>
      </w:r>
      <w:r w:rsidR="005F650F" w:rsidRPr="00B237EB">
        <w:rPr>
          <w:rFonts w:cs="Arial"/>
        </w:rPr>
        <w:lastRenderedPageBreak/>
        <w:t xml:space="preserve">gestión de conocimientos (ej.: </w:t>
      </w:r>
      <w:proofErr w:type="spellStart"/>
      <w:r w:rsidR="005F650F" w:rsidRPr="00B237EB">
        <w:rPr>
          <w:rFonts w:cs="Arial"/>
        </w:rPr>
        <w:t>Energypedia</w:t>
      </w:r>
      <w:proofErr w:type="spellEnd"/>
      <w:r w:rsidR="005F650F" w:rsidRPr="00B237EB">
        <w:rPr>
          <w:rFonts w:cs="Arial"/>
        </w:rPr>
        <w:t xml:space="preserve">) y </w:t>
      </w:r>
      <w:r w:rsidR="00096419" w:rsidRPr="00B237EB">
        <w:rPr>
          <w:rFonts w:cs="Arial"/>
        </w:rPr>
        <w:t>relaciones públicas para hacer visible el Programa y encontrar posibles aliados.</w:t>
      </w:r>
      <w:r w:rsidR="005F650F" w:rsidRPr="00B237EB">
        <w:rPr>
          <w:rFonts w:cs="Arial"/>
        </w:rPr>
        <w:t xml:space="preserve"> </w:t>
      </w:r>
    </w:p>
    <w:p w:rsidR="00096419" w:rsidRPr="00B237EB" w:rsidRDefault="00096419" w:rsidP="00B237EB">
      <w:pPr>
        <w:spacing w:line="360" w:lineRule="auto"/>
        <w:rPr>
          <w:rFonts w:cs="Arial"/>
        </w:rPr>
      </w:pPr>
      <w:r w:rsidRPr="00B237EB">
        <w:rPr>
          <w:rFonts w:cs="Arial"/>
        </w:rPr>
        <w:t xml:space="preserve">* </w:t>
      </w:r>
      <w:r w:rsidR="00912351" w:rsidRPr="00B237EB">
        <w:rPr>
          <w:rFonts w:cs="Arial"/>
        </w:rPr>
        <w:t xml:space="preserve">La planificación y ejecución de un proyecto de acceso de energía moderna con orientación a los pobres debe tener una concepción integral. Se debe tener en cuenta además de las tecnologías modernas, los destinatarios (consumidores interesados e informados), el acceso a financiamiento, el acceso a capital humano (ampliación de capacidades), un medio ambiente favorablemente regulado y administrado, mecanismos de difusión de know-how y conocimientos (gestión de conocimiento, servicios de información) y  desarrollo empresarial y de mercados. </w:t>
      </w:r>
    </w:p>
    <w:p w:rsidR="000651B9" w:rsidRPr="00B237EB" w:rsidRDefault="00571C2C" w:rsidP="00B237EB">
      <w:pPr>
        <w:spacing w:line="360" w:lineRule="auto"/>
        <w:rPr>
          <w:rFonts w:cs="Arial"/>
        </w:rPr>
      </w:pPr>
      <w:r w:rsidRPr="00B237EB">
        <w:rPr>
          <w:rFonts w:cs="Arial"/>
        </w:rPr>
        <w:t xml:space="preserve">* La selección de los países obedece  los intereses y prioridades de los donantes, a las necesidades existentes en los países seleccionados, al desempeño que se logre en “pilotos iniciales”, la sostenibilidad  y a los aprendizajes que se vayan logrando. La competencia entre proyectos, entre tecnologías y la eficiencia demostrada constituyen los criterios de continuidad y de </w:t>
      </w:r>
      <w:proofErr w:type="spellStart"/>
      <w:r w:rsidRPr="00B237EB">
        <w:rPr>
          <w:rFonts w:cs="Arial"/>
        </w:rPr>
        <w:t>scaling</w:t>
      </w:r>
      <w:proofErr w:type="spellEnd"/>
      <w:r w:rsidRPr="00B237EB">
        <w:rPr>
          <w:rFonts w:cs="Arial"/>
        </w:rPr>
        <w:t xml:space="preserve">-up. </w:t>
      </w:r>
      <w:r w:rsidR="00B850E8" w:rsidRPr="00B237EB">
        <w:rPr>
          <w:rFonts w:cs="Arial"/>
        </w:rPr>
        <w:br/>
      </w:r>
    </w:p>
    <w:p w:rsidR="00E00538" w:rsidRPr="00B237EB" w:rsidRDefault="00A43917" w:rsidP="00980165">
      <w:pPr>
        <w:pStyle w:val="Ttulo2"/>
        <w:rPr>
          <w:lang w:val="es-MX"/>
        </w:rPr>
      </w:pPr>
      <w:r w:rsidRPr="00B237EB">
        <w:rPr>
          <w:lang w:val="es-MX"/>
        </w:rPr>
        <w:t xml:space="preserve">La opción escogida para </w:t>
      </w:r>
      <w:proofErr w:type="spellStart"/>
      <w:r w:rsidRPr="00B237EB">
        <w:rPr>
          <w:lang w:val="es-MX"/>
        </w:rPr>
        <w:t>Endev</w:t>
      </w:r>
      <w:proofErr w:type="spellEnd"/>
      <w:r w:rsidRPr="00B237EB">
        <w:rPr>
          <w:lang w:val="es-MX"/>
        </w:rPr>
        <w:t xml:space="preserve"> Perú</w:t>
      </w:r>
    </w:p>
    <w:p w:rsidR="006657B5" w:rsidRPr="00B237EB" w:rsidRDefault="007E3817" w:rsidP="00B237EB">
      <w:pPr>
        <w:spacing w:line="360" w:lineRule="auto"/>
        <w:rPr>
          <w:rFonts w:cs="Arial"/>
          <w:lang w:val="es-MX"/>
        </w:rPr>
      </w:pPr>
      <w:r w:rsidRPr="00B237EB">
        <w:rPr>
          <w:rFonts w:cs="Arial"/>
          <w:lang w:val="es-MX"/>
        </w:rPr>
        <w:t xml:space="preserve">* </w:t>
      </w:r>
      <w:r w:rsidR="0084483C" w:rsidRPr="00B237EB">
        <w:rPr>
          <w:rFonts w:cs="Arial"/>
          <w:lang w:val="es-MX"/>
        </w:rPr>
        <w:t xml:space="preserve">La opción estratégica para la </w:t>
      </w:r>
      <w:r w:rsidRPr="00B237EB">
        <w:rPr>
          <w:rFonts w:cs="Arial"/>
          <w:lang w:val="es-MX"/>
        </w:rPr>
        <w:t>implementación</w:t>
      </w:r>
      <w:r w:rsidR="0084483C" w:rsidRPr="00B237EB">
        <w:rPr>
          <w:rFonts w:cs="Arial"/>
          <w:lang w:val="es-MX"/>
        </w:rPr>
        <w:t xml:space="preserve"> de EnDev en Perú </w:t>
      </w:r>
      <w:r w:rsidRPr="00B237EB">
        <w:rPr>
          <w:rFonts w:cs="Arial"/>
          <w:lang w:val="es-MX"/>
        </w:rPr>
        <w:t xml:space="preserve">para la fase ha sido priorizada </w:t>
      </w:r>
      <w:r w:rsidR="00075563" w:rsidRPr="00B237EB">
        <w:rPr>
          <w:rFonts w:cs="Arial"/>
          <w:lang w:val="es-MX"/>
        </w:rPr>
        <w:t xml:space="preserve">por el Programa </w:t>
      </w:r>
      <w:r w:rsidRPr="00B237EB">
        <w:rPr>
          <w:rFonts w:cs="Arial"/>
          <w:lang w:val="es-MX"/>
        </w:rPr>
        <w:t>en apoyar el acceso a energías modernas para cocción</w:t>
      </w:r>
      <w:r w:rsidR="00322554" w:rsidRPr="00B237EB">
        <w:rPr>
          <w:rFonts w:cs="Arial"/>
          <w:lang w:val="es-MX"/>
        </w:rPr>
        <w:t xml:space="preserve"> (cocinas mejoradas fijas y portables</w:t>
      </w:r>
      <w:r w:rsidR="00FF78BA" w:rsidRPr="00B237EB">
        <w:rPr>
          <w:rFonts w:cs="Arial"/>
          <w:lang w:val="es-MX"/>
        </w:rPr>
        <w:t xml:space="preserve"> y hornos</w:t>
      </w:r>
      <w:r w:rsidR="00322554" w:rsidRPr="00B237EB">
        <w:rPr>
          <w:rFonts w:cs="Arial"/>
          <w:lang w:val="es-MX"/>
        </w:rPr>
        <w:t xml:space="preserve">) y electricidad a través de </w:t>
      </w:r>
      <w:r w:rsidR="00B850E8" w:rsidRPr="00B237EB">
        <w:rPr>
          <w:rFonts w:cs="Arial"/>
          <w:lang w:val="es-MX"/>
        </w:rPr>
        <w:t xml:space="preserve">energía solar, mini-redes </w:t>
      </w:r>
      <w:r w:rsidR="00FF78BA" w:rsidRPr="00B237EB">
        <w:rPr>
          <w:rFonts w:cs="Arial"/>
          <w:lang w:val="es-MX"/>
        </w:rPr>
        <w:t xml:space="preserve">independientes, SHS, </w:t>
      </w:r>
      <w:r w:rsidR="00FF78BA" w:rsidRPr="00B237EB">
        <w:rPr>
          <w:rFonts w:eastAsia="Times New Roman" w:cs="Arial"/>
          <w:lang w:eastAsia="es-PE"/>
        </w:rPr>
        <w:t>termas solares y densificación de redes.</w:t>
      </w:r>
      <w:r w:rsidR="00FF78BA" w:rsidRPr="00B237EB">
        <w:rPr>
          <w:rStyle w:val="hps"/>
          <w:rFonts w:cs="Arial"/>
        </w:rPr>
        <w:t xml:space="preserve">  Además,</w:t>
      </w:r>
      <w:r w:rsidR="00FF78BA" w:rsidRPr="00B237EB">
        <w:rPr>
          <w:rFonts w:cs="Arial"/>
        </w:rPr>
        <w:t xml:space="preserve"> </w:t>
      </w:r>
      <w:r w:rsidR="00FF78BA" w:rsidRPr="00B237EB">
        <w:rPr>
          <w:rStyle w:val="hps"/>
          <w:rFonts w:cs="Arial"/>
        </w:rPr>
        <w:t>se contribuye  a maximizar</w:t>
      </w:r>
      <w:r w:rsidR="00FF78BA" w:rsidRPr="00B237EB">
        <w:rPr>
          <w:rFonts w:cs="Arial"/>
        </w:rPr>
        <w:t xml:space="preserve"> </w:t>
      </w:r>
      <w:r w:rsidR="00FF78BA" w:rsidRPr="00B237EB">
        <w:rPr>
          <w:rStyle w:val="hps"/>
          <w:rFonts w:cs="Arial"/>
        </w:rPr>
        <w:t>el impacto de</w:t>
      </w:r>
      <w:r w:rsidR="00FF78BA" w:rsidRPr="00B237EB">
        <w:rPr>
          <w:rFonts w:cs="Arial"/>
        </w:rPr>
        <w:t xml:space="preserve"> </w:t>
      </w:r>
      <w:r w:rsidR="00FF78BA" w:rsidRPr="00B237EB">
        <w:rPr>
          <w:rStyle w:val="hps"/>
          <w:rFonts w:cs="Arial"/>
        </w:rPr>
        <w:t>acceso a la energía</w:t>
      </w:r>
      <w:r w:rsidR="00FF78BA" w:rsidRPr="00B237EB">
        <w:rPr>
          <w:rFonts w:cs="Arial"/>
        </w:rPr>
        <w:t xml:space="preserve">, promoviendo </w:t>
      </w:r>
      <w:r w:rsidR="00FF78BA" w:rsidRPr="00B237EB">
        <w:rPr>
          <w:rStyle w:val="hps"/>
          <w:rFonts w:cs="Arial"/>
        </w:rPr>
        <w:t>el uso</w:t>
      </w:r>
      <w:r w:rsidR="00FF78BA" w:rsidRPr="00B237EB">
        <w:rPr>
          <w:rFonts w:cs="Arial"/>
        </w:rPr>
        <w:t xml:space="preserve"> </w:t>
      </w:r>
      <w:r w:rsidR="00FF78BA" w:rsidRPr="00B237EB">
        <w:rPr>
          <w:rStyle w:val="hps"/>
          <w:rFonts w:cs="Arial"/>
        </w:rPr>
        <w:t>productivo de la misma.</w:t>
      </w:r>
      <w:r w:rsidR="00FF78BA" w:rsidRPr="00B237EB">
        <w:rPr>
          <w:rStyle w:val="hps"/>
          <w:rFonts w:cs="Arial"/>
        </w:rPr>
        <w:br/>
      </w:r>
      <w:r w:rsidR="00B850E8" w:rsidRPr="00B237EB">
        <w:rPr>
          <w:rFonts w:cs="Arial"/>
          <w:lang w:val="es-MX"/>
        </w:rPr>
        <w:t xml:space="preserve">Se dará énfasis al desarrollo del mercado de energía, </w:t>
      </w:r>
      <w:r w:rsidR="00322554" w:rsidRPr="00B237EB">
        <w:rPr>
          <w:rFonts w:cs="Arial"/>
          <w:lang w:val="es-MX"/>
        </w:rPr>
        <w:t xml:space="preserve">al apalancamiento de fondos, </w:t>
      </w:r>
      <w:r w:rsidR="00B850E8" w:rsidRPr="00B237EB">
        <w:rPr>
          <w:rFonts w:cs="Arial"/>
          <w:lang w:val="es-MX"/>
        </w:rPr>
        <w:t>a la utilización para usos productivos y se tendrá especial atención en los aspectos de género</w:t>
      </w:r>
      <w:r w:rsidR="004736F6" w:rsidRPr="00B237EB">
        <w:rPr>
          <w:rFonts w:cs="Arial"/>
          <w:lang w:val="es-MX"/>
        </w:rPr>
        <w:t>, desarrollo económico</w:t>
      </w:r>
      <w:r w:rsidR="00B850E8" w:rsidRPr="00B237EB">
        <w:rPr>
          <w:rFonts w:cs="Arial"/>
          <w:lang w:val="es-MX"/>
        </w:rPr>
        <w:t xml:space="preserve"> y cambio climático.</w:t>
      </w:r>
      <w:r w:rsidR="00322554" w:rsidRPr="00B237EB">
        <w:rPr>
          <w:rFonts w:cs="Arial"/>
          <w:lang w:val="es-MX"/>
        </w:rPr>
        <w:t xml:space="preserve"> Se </w:t>
      </w:r>
      <w:r w:rsidR="003A7A89" w:rsidRPr="00B237EB">
        <w:rPr>
          <w:rFonts w:cs="Arial"/>
          <w:lang w:val="es-MX"/>
        </w:rPr>
        <w:t xml:space="preserve">continuará el </w:t>
      </w:r>
      <w:r w:rsidR="00322554" w:rsidRPr="00B237EB">
        <w:rPr>
          <w:rFonts w:cs="Arial"/>
          <w:lang w:val="es-MX"/>
        </w:rPr>
        <w:t>apoy</w:t>
      </w:r>
      <w:r w:rsidR="003A7A89" w:rsidRPr="00B237EB">
        <w:rPr>
          <w:rFonts w:cs="Arial"/>
          <w:lang w:val="es-MX"/>
        </w:rPr>
        <w:t xml:space="preserve">o </w:t>
      </w:r>
      <w:r w:rsidR="00322554" w:rsidRPr="00B237EB">
        <w:rPr>
          <w:rFonts w:cs="Arial"/>
          <w:lang w:val="es-MX"/>
        </w:rPr>
        <w:t xml:space="preserve">a la ejecución del </w:t>
      </w:r>
      <w:r w:rsidR="007B63FE" w:rsidRPr="00B237EB">
        <w:rPr>
          <w:rFonts w:cs="Arial"/>
          <w:lang w:val="es-MX"/>
        </w:rPr>
        <w:t>Fondo de Acceso Sostenible a Energías Renovables Térmicas” (FASERT) en convenio con el IICA y de los</w:t>
      </w:r>
      <w:r w:rsidR="003A7A89" w:rsidRPr="00B237EB">
        <w:rPr>
          <w:rFonts w:cs="Arial"/>
          <w:lang w:val="es-MX"/>
        </w:rPr>
        <w:t xml:space="preserve"> dos RBF componentes: desarrollo del mercado de termas solares y la innovación con cocinas portables y el concurso respectivo para su </w:t>
      </w:r>
      <w:r w:rsidR="008E1010" w:rsidRPr="00B237EB">
        <w:rPr>
          <w:rFonts w:cs="Arial"/>
          <w:lang w:val="es-MX"/>
        </w:rPr>
        <w:t>fomento</w:t>
      </w:r>
      <w:r w:rsidR="003A7A89" w:rsidRPr="00B237EB">
        <w:rPr>
          <w:rFonts w:cs="Arial"/>
          <w:lang w:val="es-MX"/>
        </w:rPr>
        <w:t>.</w:t>
      </w:r>
      <w:r w:rsidR="008E1010" w:rsidRPr="00B237EB">
        <w:rPr>
          <w:rFonts w:cs="Arial"/>
          <w:lang w:val="es-MX"/>
        </w:rPr>
        <w:br/>
        <w:t>El FASERT</w:t>
      </w:r>
      <w:r w:rsidR="00E77625" w:rsidRPr="00B237EB">
        <w:rPr>
          <w:rFonts w:cs="Arial"/>
          <w:lang w:val="es-MX"/>
        </w:rPr>
        <w:t xml:space="preserve">, como fondo concursable, </w:t>
      </w:r>
      <w:r w:rsidR="008E1010" w:rsidRPr="00B237EB">
        <w:rPr>
          <w:rFonts w:cs="Arial"/>
          <w:lang w:val="es-MX"/>
        </w:rPr>
        <w:t xml:space="preserve"> busca dinamizar la cadena de valor de mercado de las tecnologías de energía renovable térmica (TERT), a través del fortalecimiento de las capacidades técnicas y financieras de los actores de la cadena de valor de las TERT en los sectores doméstico, comunitario (infraestructura social) y productivo, así como la promoción de la adopción de estándares y normas técnicas de calidad, seguridad y eficiencia energética para las TERT.</w:t>
      </w:r>
    </w:p>
    <w:p w:rsidR="002021E2" w:rsidRPr="00B237EB" w:rsidRDefault="002021E2" w:rsidP="00B237EB">
      <w:pPr>
        <w:spacing w:line="360" w:lineRule="auto"/>
        <w:rPr>
          <w:rFonts w:cs="Arial"/>
          <w:lang w:val="es-MX"/>
        </w:rPr>
      </w:pPr>
      <w:r w:rsidRPr="00B237EB">
        <w:rPr>
          <w:rFonts w:cs="Arial"/>
          <w:lang w:val="es-MX"/>
        </w:rPr>
        <w:lastRenderedPageBreak/>
        <w:t xml:space="preserve">* La opción deja afuera trabajar con fuentes de energía de hidrocarburos (gas y otros). Sin embargo, el Proyecto monitoreara el uso de gas a nivel de hogar, ya que el desarrollo del consumo de éste, fomentado por el Gobierno, puede afectar el uso de las otras fuentes.  </w:t>
      </w:r>
    </w:p>
    <w:p w:rsidR="00075563" w:rsidRPr="00B237EB" w:rsidRDefault="00075563" w:rsidP="00B237EB">
      <w:pPr>
        <w:spacing w:line="360" w:lineRule="auto"/>
        <w:rPr>
          <w:rFonts w:cs="Arial"/>
          <w:lang w:val="es-MX"/>
        </w:rPr>
      </w:pPr>
      <w:r w:rsidRPr="00B237EB">
        <w:rPr>
          <w:rFonts w:cs="Arial"/>
          <w:lang w:val="es-MX"/>
        </w:rPr>
        <w:t xml:space="preserve">* </w:t>
      </w:r>
      <w:r w:rsidR="0021788F" w:rsidRPr="00B237EB">
        <w:rPr>
          <w:rFonts w:cs="Arial"/>
          <w:lang w:val="es-MX"/>
        </w:rPr>
        <w:t xml:space="preserve">El Programa ha hecho división del trabajo en </w:t>
      </w:r>
      <w:r w:rsidRPr="00B237EB">
        <w:rPr>
          <w:rFonts w:cs="Arial"/>
          <w:lang w:val="es-MX"/>
        </w:rPr>
        <w:t xml:space="preserve"> líneas </w:t>
      </w:r>
      <w:r w:rsidR="0021788F" w:rsidRPr="00B237EB">
        <w:rPr>
          <w:rFonts w:cs="Arial"/>
          <w:lang w:val="es-MX"/>
        </w:rPr>
        <w:t xml:space="preserve">específicas, que permiten la reunión de personas especializadas que prestan en equipo los servicios demandados, </w:t>
      </w:r>
      <w:r w:rsidRPr="00B237EB">
        <w:rPr>
          <w:rFonts w:cs="Arial"/>
          <w:lang w:val="es-MX"/>
        </w:rPr>
        <w:t>at</w:t>
      </w:r>
      <w:r w:rsidR="0021788F" w:rsidRPr="00B237EB">
        <w:rPr>
          <w:rFonts w:cs="Arial"/>
          <w:lang w:val="es-MX"/>
        </w:rPr>
        <w:t xml:space="preserve">ienden </w:t>
      </w:r>
      <w:r w:rsidRPr="00B237EB">
        <w:rPr>
          <w:rFonts w:cs="Arial"/>
          <w:lang w:val="es-MX"/>
        </w:rPr>
        <w:t>a los destinatarios y</w:t>
      </w:r>
      <w:r w:rsidR="0021788F" w:rsidRPr="00B237EB">
        <w:rPr>
          <w:rFonts w:cs="Arial"/>
          <w:lang w:val="es-MX"/>
        </w:rPr>
        <w:t xml:space="preserve"> generan </w:t>
      </w:r>
      <w:r w:rsidRPr="00B237EB">
        <w:rPr>
          <w:rFonts w:cs="Arial"/>
          <w:lang w:val="es-MX"/>
        </w:rPr>
        <w:t>sinergia</w:t>
      </w:r>
      <w:r w:rsidR="0021788F" w:rsidRPr="00B237EB">
        <w:rPr>
          <w:rFonts w:cs="Arial"/>
          <w:lang w:val="es-MX"/>
        </w:rPr>
        <w:t>s</w:t>
      </w:r>
      <w:r w:rsidRPr="00B237EB">
        <w:rPr>
          <w:rFonts w:cs="Arial"/>
          <w:lang w:val="es-MX"/>
        </w:rPr>
        <w:t xml:space="preserve"> con los actores relevantes</w:t>
      </w:r>
      <w:r w:rsidR="0021788F" w:rsidRPr="00B237EB">
        <w:rPr>
          <w:rFonts w:cs="Arial"/>
          <w:lang w:val="es-MX"/>
        </w:rPr>
        <w:t>. La formación de equipos por líneas facilita la eficiencia y la oportunidad de generar innovaciones.</w:t>
      </w:r>
      <w:r w:rsidR="004628B6" w:rsidRPr="00B237EB">
        <w:rPr>
          <w:rFonts w:cs="Arial"/>
          <w:lang w:val="es-MX"/>
        </w:rPr>
        <w:t xml:space="preserve"> Las estrategias por líneas se presentan más adelante.</w:t>
      </w:r>
    </w:p>
    <w:p w:rsidR="004628B6" w:rsidRPr="00B237EB" w:rsidRDefault="004628B6" w:rsidP="00980165">
      <w:pPr>
        <w:pStyle w:val="Ttulo2"/>
        <w:rPr>
          <w:lang w:val="es-MX"/>
        </w:rPr>
      </w:pPr>
      <w:r w:rsidRPr="00B237EB">
        <w:rPr>
          <w:lang w:val="es-MX"/>
        </w:rPr>
        <w:t>5.6 La estrategia del proyecto</w:t>
      </w:r>
    </w:p>
    <w:p w:rsidR="00075563" w:rsidRPr="00B237EB" w:rsidRDefault="00075563" w:rsidP="00B237EB">
      <w:pPr>
        <w:spacing w:line="360" w:lineRule="auto"/>
        <w:rPr>
          <w:rFonts w:cs="Arial"/>
          <w:bCs/>
          <w:lang w:val="es-MX"/>
        </w:rPr>
      </w:pPr>
      <w:r w:rsidRPr="00B237EB">
        <w:rPr>
          <w:rFonts w:cs="Arial"/>
          <w:lang w:val="es-MX"/>
        </w:rPr>
        <w:t xml:space="preserve">* La base de </w:t>
      </w:r>
      <w:r w:rsidRPr="00B237EB">
        <w:rPr>
          <w:rFonts w:cs="Arial"/>
          <w:i/>
          <w:lang w:val="es-MX"/>
        </w:rPr>
        <w:t xml:space="preserve">la estrategia del Proyecto </w:t>
      </w:r>
      <w:r w:rsidRPr="00B237EB">
        <w:rPr>
          <w:rFonts w:cs="Arial"/>
          <w:bCs/>
          <w:i/>
          <w:lang w:val="es-MX"/>
        </w:rPr>
        <w:t>Energía, Desarrollo y Vida - EnDev Perú</w:t>
      </w:r>
      <w:r w:rsidRPr="00B237EB">
        <w:rPr>
          <w:rFonts w:cs="Arial"/>
          <w:bCs/>
          <w:lang w:val="es-MX"/>
        </w:rPr>
        <w:t xml:space="preserve"> </w:t>
      </w:r>
      <w:r w:rsidRPr="00B237EB">
        <w:rPr>
          <w:rFonts w:cs="Arial"/>
          <w:bCs/>
          <w:i/>
          <w:lang w:val="es-MX"/>
        </w:rPr>
        <w:t>está constituida</w:t>
      </w:r>
      <w:r w:rsidRPr="00B237EB">
        <w:rPr>
          <w:rFonts w:cs="Arial"/>
          <w:bCs/>
          <w:lang w:val="es-MX"/>
        </w:rPr>
        <w:t xml:space="preserve"> por </w:t>
      </w:r>
      <w:r w:rsidR="0021788F" w:rsidRPr="00B237EB">
        <w:rPr>
          <w:rFonts w:cs="Arial"/>
          <w:bCs/>
          <w:lang w:val="es-MX"/>
        </w:rPr>
        <w:t xml:space="preserve">los objetivos e indicadores (mandato del Programa y del Proyecto y norte de todas las actividades), </w:t>
      </w:r>
      <w:r w:rsidRPr="00B237EB">
        <w:rPr>
          <w:rFonts w:cs="Arial"/>
          <w:bCs/>
          <w:lang w:val="es-MX"/>
        </w:rPr>
        <w:t>las orientaciones estratégicas del Programa</w:t>
      </w:r>
      <w:r w:rsidR="0021788F" w:rsidRPr="00B237EB">
        <w:rPr>
          <w:rFonts w:cs="Arial"/>
          <w:bCs/>
          <w:lang w:val="es-MX"/>
        </w:rPr>
        <w:t xml:space="preserve">, </w:t>
      </w:r>
      <w:r w:rsidRPr="00B237EB">
        <w:rPr>
          <w:rFonts w:cs="Arial"/>
          <w:bCs/>
          <w:lang w:val="es-MX"/>
        </w:rPr>
        <w:t>la inserción en las estrategias pertinentes de la política peruana de acceso a energía</w:t>
      </w:r>
      <w:r w:rsidR="0021788F" w:rsidRPr="00B237EB">
        <w:rPr>
          <w:rFonts w:cs="Arial"/>
          <w:bCs/>
          <w:lang w:val="es-MX"/>
        </w:rPr>
        <w:t>, el seguimiento del modelo sistémico del acceso a energía sistematizado y los convenios que se firmen</w:t>
      </w:r>
      <w:r w:rsidRPr="00B237EB">
        <w:rPr>
          <w:rFonts w:cs="Arial"/>
          <w:bCs/>
          <w:lang w:val="es-MX"/>
        </w:rPr>
        <w:t>. Dentro de ese marco, se establecen las actividades, las metodologías de implementación de los servicios del Proyecto, los productos a obtener, la relación con los principales actores y  los hitos hasta terminar la fase</w:t>
      </w:r>
      <w:r w:rsidR="0021788F" w:rsidRPr="00B237EB">
        <w:rPr>
          <w:rFonts w:cs="Arial"/>
          <w:bCs/>
          <w:lang w:val="es-MX"/>
        </w:rPr>
        <w:t xml:space="preserve">. </w:t>
      </w:r>
      <w:r w:rsidR="00734E2A" w:rsidRPr="00B237EB">
        <w:rPr>
          <w:rFonts w:cs="Arial"/>
          <w:bCs/>
          <w:lang w:val="es-MX"/>
        </w:rPr>
        <w:br/>
      </w:r>
      <w:r w:rsidR="00734E2A" w:rsidRPr="00B237EB">
        <w:rPr>
          <w:rFonts w:cs="Arial"/>
          <w:bCs/>
          <w:lang w:val="es-MX"/>
        </w:rPr>
        <w:br/>
        <w:t xml:space="preserve">*La construcción de la estrategia para lo que resta del Proyecto es la que ha venido realizando anteriormente. Lo nuevo radica en la mayor comprensión del significado de “gestionar en forma corresponsable con los actores clave” para buscar mayor  apropiación, mayor sostenibilidad y mayor probabilidad de éxito en </w:t>
      </w:r>
      <w:proofErr w:type="spellStart"/>
      <w:r w:rsidR="00734E2A" w:rsidRPr="00B237EB">
        <w:rPr>
          <w:rFonts w:cs="Arial"/>
          <w:bCs/>
          <w:lang w:val="es-MX"/>
        </w:rPr>
        <w:t>scaling</w:t>
      </w:r>
      <w:proofErr w:type="spellEnd"/>
      <w:r w:rsidR="00734E2A" w:rsidRPr="00B237EB">
        <w:rPr>
          <w:rFonts w:cs="Arial"/>
          <w:bCs/>
          <w:lang w:val="es-MX"/>
        </w:rPr>
        <w:t xml:space="preserve">-up. Antes se actuaba más en la lógica de ser un proveedor de servicios a entidades interesadas. No eran organizaciones socias, sino “clientes” que demandaban servicios.  </w:t>
      </w:r>
    </w:p>
    <w:p w:rsidR="000651B9" w:rsidRPr="00B237EB" w:rsidRDefault="006657B5" w:rsidP="00B237EB">
      <w:pPr>
        <w:spacing w:line="360" w:lineRule="auto"/>
        <w:rPr>
          <w:rFonts w:cs="Arial"/>
          <w:lang w:val="es-PE"/>
        </w:rPr>
      </w:pPr>
      <w:r w:rsidRPr="00B237EB">
        <w:rPr>
          <w:rFonts w:cs="Arial"/>
          <w:lang w:val="es-MX"/>
        </w:rPr>
        <w:t>* El Proyecto es considerado como un pr</w:t>
      </w:r>
      <w:r w:rsidR="000651B9" w:rsidRPr="00B237EB">
        <w:rPr>
          <w:rFonts w:cs="Arial"/>
          <w:lang w:val="es-MX"/>
        </w:rPr>
        <w:t xml:space="preserve">oyecto para realizar </w:t>
      </w:r>
      <w:proofErr w:type="spellStart"/>
      <w:r w:rsidR="000651B9" w:rsidRPr="00B237EB">
        <w:rPr>
          <w:rFonts w:cs="Arial"/>
          <w:i/>
          <w:lang w:val="es-MX"/>
        </w:rPr>
        <w:t>scaling</w:t>
      </w:r>
      <w:proofErr w:type="spellEnd"/>
      <w:r w:rsidR="000651B9" w:rsidRPr="00B237EB">
        <w:rPr>
          <w:rFonts w:cs="Arial"/>
          <w:i/>
          <w:lang w:val="es-MX"/>
        </w:rPr>
        <w:t>-up</w:t>
      </w:r>
      <w:r w:rsidR="000651B9" w:rsidRPr="00B237EB">
        <w:rPr>
          <w:rFonts w:cs="Arial"/>
          <w:lang w:val="es-MX"/>
        </w:rPr>
        <w:t xml:space="preserve">. Para calificar como proyecto </w:t>
      </w:r>
      <w:proofErr w:type="spellStart"/>
      <w:r w:rsidR="000651B9" w:rsidRPr="00B237EB">
        <w:rPr>
          <w:rFonts w:cs="Arial"/>
          <w:i/>
          <w:lang w:val="es-MX"/>
        </w:rPr>
        <w:t>scaling</w:t>
      </w:r>
      <w:proofErr w:type="spellEnd"/>
      <w:r w:rsidR="000651B9" w:rsidRPr="00B237EB">
        <w:rPr>
          <w:rFonts w:cs="Arial"/>
          <w:i/>
          <w:lang w:val="es-MX"/>
        </w:rPr>
        <w:t>-up</w:t>
      </w:r>
      <w:r w:rsidR="000651B9" w:rsidRPr="00B237EB">
        <w:rPr>
          <w:rFonts w:cs="Arial"/>
          <w:lang w:val="es-MX"/>
        </w:rPr>
        <w:t xml:space="preserve">  se siguen los siguientes criterios: </w:t>
      </w:r>
      <w:r w:rsidR="000651B9" w:rsidRPr="00B237EB">
        <w:rPr>
          <w:rFonts w:cs="Arial"/>
          <w:bCs/>
          <w:lang w:val="es-PE"/>
        </w:rPr>
        <w:t xml:space="preserve">Número </w:t>
      </w:r>
      <w:r w:rsidR="000651B9" w:rsidRPr="00B237EB">
        <w:rPr>
          <w:rFonts w:cs="Arial"/>
          <w:lang w:val="es-PE"/>
        </w:rPr>
        <w:t>de personas alcanzadas en relación con los</w:t>
      </w:r>
      <w:r w:rsidR="000651B9" w:rsidRPr="00B237EB">
        <w:rPr>
          <w:rFonts w:cs="Arial"/>
          <w:b/>
          <w:bCs/>
          <w:lang w:val="es-PE"/>
        </w:rPr>
        <w:t xml:space="preserve"> </w:t>
      </w:r>
      <w:r w:rsidR="000651B9" w:rsidRPr="00B237EB">
        <w:rPr>
          <w:rFonts w:cs="Arial"/>
          <w:bCs/>
          <w:lang w:val="es-PE"/>
        </w:rPr>
        <w:t xml:space="preserve">costos, Sostenibilidad esperada/ comprobada y Grado del desarrollo del mercado. </w:t>
      </w:r>
      <w:r w:rsidR="000651B9" w:rsidRPr="00B237EB">
        <w:rPr>
          <w:rFonts w:cs="Arial"/>
          <w:bCs/>
          <w:lang w:val="es-PE"/>
        </w:rPr>
        <w:br/>
        <w:t xml:space="preserve">En el proceso de competencia se tienen en cuenta también las políticas de EnDev, las cuales dan un bono a los </w:t>
      </w:r>
      <w:r w:rsidR="000651B9" w:rsidRPr="00B237EB">
        <w:rPr>
          <w:rFonts w:cs="Arial"/>
          <w:lang w:val="es-PE"/>
        </w:rPr>
        <w:t>países africanos, un bono a países con los ingresos más bajos, un bono a países con importancia estratégica para Alemania, Países Bajos y Noruega, un bono para</w:t>
      </w:r>
      <w:r w:rsidR="009F45D7" w:rsidRPr="00B237EB">
        <w:rPr>
          <w:rFonts w:cs="Arial"/>
          <w:lang w:val="es-PE"/>
        </w:rPr>
        <w:t xml:space="preserve"> actividades de electrificación, el b</w:t>
      </w:r>
      <w:r w:rsidR="000651B9" w:rsidRPr="00B237EB">
        <w:rPr>
          <w:rFonts w:cs="Arial"/>
          <w:lang w:val="es-PE"/>
        </w:rPr>
        <w:t>alance entre niveles de electrificación b</w:t>
      </w:r>
      <w:r w:rsidR="009F45D7" w:rsidRPr="00B237EB">
        <w:rPr>
          <w:rFonts w:cs="Arial"/>
          <w:lang w:val="es-PE"/>
        </w:rPr>
        <w:t xml:space="preserve">ásicos, avanzados y completos  y un bono para </w:t>
      </w:r>
      <w:r w:rsidR="000651B9" w:rsidRPr="00B237EB">
        <w:rPr>
          <w:rFonts w:cs="Arial"/>
          <w:lang w:val="es-PE"/>
        </w:rPr>
        <w:t xml:space="preserve">actividades en áreas lejanas. </w:t>
      </w:r>
      <w:r w:rsidR="006D5BFE" w:rsidRPr="00B237EB">
        <w:rPr>
          <w:rFonts w:cs="Arial"/>
          <w:lang w:val="es-PE"/>
        </w:rPr>
        <w:br/>
      </w:r>
      <w:r w:rsidR="006D5BFE" w:rsidRPr="00B237EB">
        <w:rPr>
          <w:rFonts w:cs="Arial"/>
          <w:lang w:val="es-PE"/>
        </w:rPr>
        <w:lastRenderedPageBreak/>
        <w:t xml:space="preserve">El </w:t>
      </w:r>
      <w:proofErr w:type="spellStart"/>
      <w:r w:rsidR="006D5BFE" w:rsidRPr="00B237EB">
        <w:rPr>
          <w:rFonts w:cs="Arial"/>
          <w:lang w:val="es-PE"/>
        </w:rPr>
        <w:t>sacaling</w:t>
      </w:r>
      <w:proofErr w:type="spellEnd"/>
      <w:r w:rsidR="006D5BFE" w:rsidRPr="00B237EB">
        <w:rPr>
          <w:rFonts w:cs="Arial"/>
          <w:lang w:val="es-PE"/>
        </w:rPr>
        <w:t>-up se realizará mediante un incremento en los indicadores (mayor cubrimiento) y mediante actividades específicas</w:t>
      </w:r>
      <w:r w:rsidR="006B41A7" w:rsidRPr="00B237EB">
        <w:rPr>
          <w:rFonts w:cs="Arial"/>
          <w:lang w:val="es-PE"/>
        </w:rPr>
        <w:t xml:space="preserve"> tales como: la asesoría a las instituciones reguladoras para que mediante nuevas normas o planes se favorezca el número de personas que pueden acceder a las energías modernas o mediante convenios con instituciones educativas o de entrenamiento se puedan difundir las tecnologías y sus formas de adquisición y uso. La capacitación en el sistema educativo contribuye a formar una masa crítica para generar nuevos emprendedores o consumidores mejor informados.   </w:t>
      </w:r>
    </w:p>
    <w:p w:rsidR="0065303C" w:rsidRPr="00B237EB" w:rsidRDefault="0065303C" w:rsidP="00B237EB">
      <w:pPr>
        <w:spacing w:line="360" w:lineRule="auto"/>
        <w:rPr>
          <w:rFonts w:cs="Arial"/>
          <w:lang w:val="es-PE"/>
        </w:rPr>
      </w:pPr>
      <w:r w:rsidRPr="00B237EB">
        <w:rPr>
          <w:rFonts w:cs="Arial"/>
          <w:lang w:val="es-PE"/>
        </w:rPr>
        <w:t>*Las áreas geográficas seleccionadas para la ejecución del Proyectos son:</w:t>
      </w:r>
      <w:r w:rsidRPr="00B237EB">
        <w:rPr>
          <w:rFonts w:cs="Arial"/>
          <w:lang w:val="es-PE"/>
        </w:rPr>
        <w:br/>
        <w:t xml:space="preserve"> a) Nivel nacional para el trabajo de asesoría a autoridades nacionales, empresas de cubrimiento nacional e instituciones de capacitación e investigación.</w:t>
      </w:r>
      <w:r w:rsidRPr="00B237EB">
        <w:rPr>
          <w:rFonts w:cs="Arial"/>
          <w:lang w:val="es-PE"/>
        </w:rPr>
        <w:br/>
        <w:t xml:space="preserve">b) Nivel Sub-nacional: Arequipa, </w:t>
      </w:r>
      <w:r w:rsidR="003D4ACD" w:rsidRPr="00B237EB">
        <w:rPr>
          <w:rFonts w:cs="Arial"/>
          <w:lang w:val="es-PE"/>
        </w:rPr>
        <w:t xml:space="preserve">Tacna, Moquegua, </w:t>
      </w:r>
      <w:r w:rsidRPr="00B237EB">
        <w:rPr>
          <w:rFonts w:cs="Arial"/>
          <w:lang w:val="es-PE"/>
        </w:rPr>
        <w:t>San Martín, Cajamarca</w:t>
      </w:r>
      <w:r w:rsidR="003D4ACD" w:rsidRPr="00B237EB">
        <w:rPr>
          <w:rFonts w:cs="Arial"/>
          <w:lang w:val="es-PE"/>
        </w:rPr>
        <w:t xml:space="preserve">, </w:t>
      </w:r>
      <w:r w:rsidR="003D4ACD" w:rsidRPr="00B237EB">
        <w:rPr>
          <w:rFonts w:cs="Arial"/>
          <w:highlight w:val="yellow"/>
          <w:lang w:val="es-PE"/>
        </w:rPr>
        <w:t>MMM</w:t>
      </w:r>
      <w:r w:rsidRPr="00B237EB">
        <w:rPr>
          <w:rFonts w:cs="Arial"/>
          <w:highlight w:val="yellow"/>
          <w:lang w:val="es-PE"/>
        </w:rPr>
        <w:t>.</w:t>
      </w:r>
      <w:r w:rsidR="003D4ACD" w:rsidRPr="00B237EB">
        <w:rPr>
          <w:rFonts w:cs="Arial"/>
          <w:highlight w:val="yellow"/>
          <w:lang w:val="es-PE"/>
        </w:rPr>
        <w:t>MMMMMMMMMMMM</w:t>
      </w:r>
    </w:p>
    <w:p w:rsidR="001E7A36" w:rsidRPr="00B237EB" w:rsidRDefault="009F21D2" w:rsidP="00B237EB">
      <w:pPr>
        <w:spacing w:line="360" w:lineRule="auto"/>
        <w:rPr>
          <w:rFonts w:cs="Arial"/>
          <w:lang w:val="es-MX"/>
        </w:rPr>
      </w:pPr>
      <w:r w:rsidRPr="00B237EB">
        <w:rPr>
          <w:rFonts w:cs="Arial"/>
          <w:lang w:val="es-MX"/>
        </w:rPr>
        <w:t xml:space="preserve">* Los principales </w:t>
      </w:r>
      <w:r w:rsidRPr="00B237EB">
        <w:rPr>
          <w:rFonts w:cs="Arial"/>
          <w:i/>
          <w:lang w:val="es-MX"/>
        </w:rPr>
        <w:t xml:space="preserve">servicios del Proyecto </w:t>
      </w:r>
      <w:r w:rsidRPr="00B237EB">
        <w:rPr>
          <w:rFonts w:cs="Arial"/>
          <w:lang w:val="es-MX"/>
        </w:rPr>
        <w:t>son: asistencia técnica</w:t>
      </w:r>
      <w:r w:rsidR="00322554" w:rsidRPr="00B237EB">
        <w:rPr>
          <w:rFonts w:cs="Arial"/>
          <w:lang w:val="es-MX"/>
        </w:rPr>
        <w:t xml:space="preserve"> en acceso con calidad, eficiencia y seguridad</w:t>
      </w:r>
      <w:r w:rsidRPr="00B237EB">
        <w:rPr>
          <w:rFonts w:cs="Arial"/>
          <w:lang w:val="es-MX"/>
        </w:rPr>
        <w:t xml:space="preserve">, </w:t>
      </w:r>
      <w:r w:rsidR="00322554" w:rsidRPr="00B237EB">
        <w:rPr>
          <w:rFonts w:cs="Arial"/>
          <w:lang w:val="es-MX"/>
        </w:rPr>
        <w:t xml:space="preserve">capacitación en distintos niveles, acompañamiento </w:t>
      </w:r>
      <w:r w:rsidR="00E02CB9" w:rsidRPr="00B237EB">
        <w:rPr>
          <w:rFonts w:cs="Arial"/>
          <w:lang w:val="es-MX"/>
        </w:rPr>
        <w:t xml:space="preserve">y moderación </w:t>
      </w:r>
      <w:r w:rsidR="00322554" w:rsidRPr="00B237EB">
        <w:rPr>
          <w:rFonts w:cs="Arial"/>
          <w:lang w:val="es-MX"/>
        </w:rPr>
        <w:t>en la ejecución y en procesos de innovación, difusión de información</w:t>
      </w:r>
      <w:r w:rsidR="00E02CB9" w:rsidRPr="00B237EB">
        <w:rPr>
          <w:rFonts w:cs="Arial"/>
          <w:lang w:val="es-MX"/>
        </w:rPr>
        <w:t xml:space="preserve"> y gestión de conocimientos</w:t>
      </w:r>
      <w:r w:rsidR="00322554" w:rsidRPr="00B237EB">
        <w:rPr>
          <w:rFonts w:cs="Arial"/>
          <w:lang w:val="es-MX"/>
        </w:rPr>
        <w:t xml:space="preserve">, </w:t>
      </w:r>
      <w:r w:rsidR="003A7A89" w:rsidRPr="00B237EB">
        <w:rPr>
          <w:rFonts w:cs="Arial"/>
          <w:lang w:val="es-MX"/>
        </w:rPr>
        <w:t>apoyo en el desarrollo de políticas y planes en diferentes niveles de Gobierno y alianzas con sectores públicos y privados.</w:t>
      </w:r>
      <w:r w:rsidR="00322554" w:rsidRPr="00B237EB">
        <w:rPr>
          <w:rFonts w:cs="Arial"/>
          <w:lang w:val="es-MX"/>
        </w:rPr>
        <w:br/>
      </w:r>
      <w:r w:rsidR="00322554" w:rsidRPr="00B237EB">
        <w:rPr>
          <w:rFonts w:cs="Arial"/>
          <w:lang w:val="es-MX"/>
        </w:rPr>
        <w:br/>
      </w:r>
      <w:r w:rsidR="001E7A36" w:rsidRPr="00B237EB">
        <w:rPr>
          <w:rFonts w:cs="Arial"/>
          <w:lang w:val="es-MX"/>
        </w:rPr>
        <w:t xml:space="preserve">* </w:t>
      </w:r>
      <w:r w:rsidR="00075563" w:rsidRPr="00B237EB">
        <w:rPr>
          <w:rFonts w:cs="Arial"/>
          <w:lang w:val="es-MX"/>
        </w:rPr>
        <w:t xml:space="preserve">El Proyecto busca siempre potenciar sus recursos, mediante alianzas y convenios con actores públicos y privados. </w:t>
      </w:r>
      <w:r w:rsidR="001E7A36" w:rsidRPr="00B237EB">
        <w:rPr>
          <w:rFonts w:cs="Arial"/>
          <w:lang w:val="es-MX"/>
        </w:rPr>
        <w:t xml:space="preserve">Para lograr </w:t>
      </w:r>
      <w:r w:rsidR="00075563" w:rsidRPr="00B237EB">
        <w:rPr>
          <w:rFonts w:cs="Arial"/>
          <w:lang w:val="es-MX"/>
        </w:rPr>
        <w:t xml:space="preserve">el </w:t>
      </w:r>
      <w:r w:rsidR="001E7A36" w:rsidRPr="00B237EB">
        <w:rPr>
          <w:rFonts w:cs="Arial"/>
          <w:i/>
          <w:lang w:val="es-MX"/>
        </w:rPr>
        <w:t xml:space="preserve">apalancamiento </w:t>
      </w:r>
      <w:r w:rsidR="001E7A36" w:rsidRPr="00B237EB">
        <w:rPr>
          <w:rFonts w:cs="Arial"/>
          <w:lang w:val="es-MX"/>
        </w:rPr>
        <w:t>se realizarán las siguientes actividades: a) Evidenciar la problemática, b) Identificar de actores involucrados en el tema con énfasis en la  obtención de recursos adicionales. “Perú es un país de renta media”, c) Alinear de las propuestas del proyecto a las iniciativas existentes, d) Flexibilizar en los modos de intervención (“con los pies en la tierra y la mirada en las estrellas”), Enfatizar en la facilitación de procesos y contar con M&amp;S y gestión del conocimiento.</w:t>
      </w:r>
    </w:p>
    <w:p w:rsidR="00D11157" w:rsidRPr="00B237EB" w:rsidRDefault="004628B6" w:rsidP="00B237EB">
      <w:pPr>
        <w:spacing w:line="360" w:lineRule="auto"/>
        <w:rPr>
          <w:rFonts w:cs="Arial"/>
          <w:lang w:val="es-MX"/>
        </w:rPr>
      </w:pPr>
      <w:r w:rsidRPr="00B237EB">
        <w:rPr>
          <w:rFonts w:cs="Arial"/>
          <w:lang w:val="es-MX"/>
        </w:rPr>
        <w:t>* Un elemento esencial para todas las línea</w:t>
      </w:r>
      <w:r w:rsidR="001A5873" w:rsidRPr="00B237EB">
        <w:rPr>
          <w:rFonts w:cs="Arial"/>
          <w:lang w:val="es-MX"/>
        </w:rPr>
        <w:t>s</w:t>
      </w:r>
      <w:r w:rsidRPr="00B237EB">
        <w:rPr>
          <w:rFonts w:cs="Arial"/>
          <w:lang w:val="es-MX"/>
        </w:rPr>
        <w:t xml:space="preserve"> es el impulso al </w:t>
      </w:r>
      <w:r w:rsidRPr="00B237EB">
        <w:rPr>
          <w:rFonts w:cs="Arial"/>
          <w:i/>
          <w:lang w:val="es-MX"/>
        </w:rPr>
        <w:t xml:space="preserve">desarrollo de </w:t>
      </w:r>
      <w:r w:rsidR="008A0BAA" w:rsidRPr="00B237EB">
        <w:rPr>
          <w:rFonts w:cs="Arial"/>
          <w:i/>
          <w:lang w:val="es-MX"/>
        </w:rPr>
        <w:t>un mercado de tecnologías para acceder a la energía</w:t>
      </w:r>
      <w:r w:rsidR="008A0BAA" w:rsidRPr="00B237EB">
        <w:rPr>
          <w:rFonts w:cs="Arial"/>
          <w:lang w:val="es-MX"/>
        </w:rPr>
        <w:t>, bajo el entendido de que son mercados imperfectos e incompletos.</w:t>
      </w:r>
      <w:r w:rsidR="002356FC" w:rsidRPr="00B237EB">
        <w:rPr>
          <w:rFonts w:cs="Arial"/>
          <w:lang w:val="es-MX"/>
        </w:rPr>
        <w:t xml:space="preserve"> Crear y lograr un funcionamiento eficiente </w:t>
      </w:r>
      <w:r w:rsidR="006C56AC" w:rsidRPr="00B237EB">
        <w:rPr>
          <w:rFonts w:cs="Arial"/>
          <w:lang w:val="es-MX"/>
        </w:rPr>
        <w:t xml:space="preserve">del mercado, y más si se quiere que en él participen los más pobres, </w:t>
      </w:r>
      <w:r w:rsidR="002356FC" w:rsidRPr="00B237EB">
        <w:rPr>
          <w:rFonts w:cs="Arial"/>
          <w:lang w:val="es-MX"/>
        </w:rPr>
        <w:t>es un desafío muy grande cuando se trata de bienes y servicios,  para muchos considerados públicos</w:t>
      </w:r>
      <w:r w:rsidR="006C56AC" w:rsidRPr="00B237EB">
        <w:rPr>
          <w:rFonts w:cs="Arial"/>
          <w:lang w:val="es-MX"/>
        </w:rPr>
        <w:t xml:space="preserve">. Ante las condiciones de pobreza (alto grado de necesidad del bien o servicio o alta demanda potencial, pero casi nula capacidad de compra o casi inexistencia de una </w:t>
      </w:r>
      <w:r w:rsidR="006C56AC" w:rsidRPr="00B237EB">
        <w:rPr>
          <w:rFonts w:cs="Arial"/>
          <w:lang w:val="es-MX"/>
        </w:rPr>
        <w:lastRenderedPageBreak/>
        <w:t xml:space="preserve">demanda real) y condiciones de altos costos de transacción para cada persona que quiere participar en el mercado (debido a falta de información sobre usos, calidades, efectos o consecuencias de fallas, etc.) lograr una provisión en forma privada es muy difícil (escasa rentabilidad, altos riesgos, bajos niveles de economías de escala). En estos casos una mezcla de intervención estatal y generación del mercado pueden ser elementos a largo plazo. Sin embargo se anota que la sostenibilidad y el </w:t>
      </w:r>
      <w:proofErr w:type="spellStart"/>
      <w:r w:rsidR="006C56AC" w:rsidRPr="00B237EB">
        <w:rPr>
          <w:rFonts w:cs="Arial"/>
          <w:lang w:val="es-MX"/>
        </w:rPr>
        <w:t>scaling</w:t>
      </w:r>
      <w:proofErr w:type="spellEnd"/>
      <w:r w:rsidR="006C56AC" w:rsidRPr="00B237EB">
        <w:rPr>
          <w:rFonts w:cs="Arial"/>
          <w:lang w:val="es-MX"/>
        </w:rPr>
        <w:t>-up serán más sostenibles en la medida que se vayan generando los mercados. Por eso una tarea central del Proyecto será intervenir para favorecer la creación y funcionamiento del mercado.</w:t>
      </w:r>
      <w:r w:rsidR="008E1AF9" w:rsidRPr="00B237EB">
        <w:rPr>
          <w:rFonts w:cs="Arial"/>
          <w:lang w:val="es-MX"/>
        </w:rPr>
        <w:br/>
        <w:t xml:space="preserve">Los puntos centrales de la estrategia para este punto son: </w:t>
      </w:r>
      <w:r w:rsidR="008E1AF9" w:rsidRPr="00B237EB">
        <w:rPr>
          <w:rFonts w:cs="Arial"/>
          <w:lang w:val="es-MX"/>
        </w:rPr>
        <w:br/>
        <w:t>a). Realizar un diagnóstico detallado para  para cada medida a tomar y para cada región, de tal manera que se analicen las posibilidades de intervención y se equilibren siempre mercado y Estado para asegurar el “acceso universal aspirado”</w:t>
      </w:r>
      <w:r w:rsidR="008E1AF9" w:rsidRPr="00B237EB">
        <w:rPr>
          <w:rFonts w:cs="Arial"/>
          <w:lang w:val="es-MX"/>
        </w:rPr>
        <w:br/>
        <w:t>b) Fomentar  la difusión de información de las tecnologías, servicios y cuidados en la compraventa a los destinatarios</w:t>
      </w:r>
      <w:r w:rsidR="009E73D8" w:rsidRPr="00B237EB">
        <w:rPr>
          <w:rFonts w:cs="Arial"/>
          <w:lang w:val="es-MX"/>
        </w:rPr>
        <w:t xml:space="preserve"> y las regulaciones existentes</w:t>
      </w:r>
      <w:r w:rsidR="008E1AF9" w:rsidRPr="00B237EB">
        <w:rPr>
          <w:rFonts w:cs="Arial"/>
          <w:lang w:val="es-MX"/>
        </w:rPr>
        <w:t xml:space="preserve">, de tal forma que se disminuyan las asimetrías de información y se abran oportunidades de selección </w:t>
      </w:r>
      <w:r w:rsidR="00D42AB2" w:rsidRPr="00B237EB">
        <w:rPr>
          <w:rFonts w:cs="Arial"/>
          <w:lang w:val="es-MX"/>
        </w:rPr>
        <w:t>y negociación a productores y consumidores.</w:t>
      </w:r>
      <w:r w:rsidR="00D42AB2" w:rsidRPr="00B237EB">
        <w:rPr>
          <w:rFonts w:cs="Arial"/>
          <w:lang w:val="es-MX"/>
        </w:rPr>
        <w:br/>
        <w:t>c) Apoyar las alianzas público-privadas, para facilitar el ingreso del sector privado a los mercados de acceso a energía. Se debe analizar que en estas participen los pequeños y medianos empresarios y ojala organizaciones de los destinatarios.</w:t>
      </w:r>
      <w:r w:rsidR="0065303C" w:rsidRPr="00B237EB">
        <w:rPr>
          <w:rFonts w:cs="Arial"/>
          <w:lang w:val="es-MX"/>
        </w:rPr>
        <w:br/>
      </w:r>
      <w:r w:rsidR="00D42AB2" w:rsidRPr="00B237EB">
        <w:rPr>
          <w:rFonts w:cs="Arial"/>
          <w:lang w:val="es-MX"/>
        </w:rPr>
        <w:t>d) Apoyar y asesorar a pequeñas y medianas instituciones financieras, ejemplo cooperativas y cajas rurales a desarrollar productos crediticios para el mercado de acceso a energía.</w:t>
      </w:r>
      <w:r w:rsidR="009E73D8" w:rsidRPr="00B237EB">
        <w:rPr>
          <w:rFonts w:cs="Arial"/>
          <w:lang w:val="es-MX"/>
        </w:rPr>
        <w:br/>
        <w:t xml:space="preserve">e) Asesorar a las entidades reguladoras para que en forma efectiva y eficiente contribuyan a ir </w:t>
      </w:r>
      <w:r w:rsidR="00A87BAA" w:rsidRPr="00B237EB">
        <w:rPr>
          <w:rFonts w:cs="Arial"/>
          <w:lang w:val="es-MX"/>
        </w:rPr>
        <w:t>desarrollando los mercados, mediante la generación de ince</w:t>
      </w:r>
      <w:r w:rsidR="006A2224" w:rsidRPr="00B237EB">
        <w:rPr>
          <w:rFonts w:cs="Arial"/>
          <w:lang w:val="es-MX"/>
        </w:rPr>
        <w:t>ntivos a la oferta y la demanda y mecanismos de promoción que favorezcan el acercamiento de oferta y demanda.</w:t>
      </w:r>
      <w:r w:rsidR="00A87BAA" w:rsidRPr="00B237EB">
        <w:rPr>
          <w:rFonts w:cs="Arial"/>
          <w:lang w:val="es-MX"/>
        </w:rPr>
        <w:br/>
        <w:t>f) Capacitar a los oferentes en la elaboración e implementación de planes de negocio y prestación de servicios de venta y postventa y a los consumidores en los criterios de selección y exigencias de garantías de calidad. A los reguladores para que puedan explicar las normas y hagan el control de la calidad y la seriedad de las transacciones.</w:t>
      </w:r>
      <w:r w:rsidR="00A87BAA" w:rsidRPr="00B237EB">
        <w:rPr>
          <w:rFonts w:cs="Arial"/>
          <w:lang w:val="es-MX"/>
        </w:rPr>
        <w:br/>
        <w:t xml:space="preserve">g) Apoyar </w:t>
      </w:r>
      <w:r w:rsidR="006A2224" w:rsidRPr="00B237EB">
        <w:rPr>
          <w:rFonts w:cs="Arial"/>
          <w:lang w:val="es-MX"/>
        </w:rPr>
        <w:t xml:space="preserve">alianzas entre oferentes y equipos de investigación para que se realicen estudios que adecuen las energías a las condiciones de las familias pobres a precios asequibles. </w:t>
      </w:r>
      <w:r w:rsidR="006A2224" w:rsidRPr="00B237EB">
        <w:rPr>
          <w:rFonts w:cs="Arial"/>
          <w:lang w:val="es-MX"/>
        </w:rPr>
        <w:br/>
      </w:r>
      <w:r w:rsidR="006A2224" w:rsidRPr="00B237EB">
        <w:rPr>
          <w:rFonts w:cs="Arial"/>
          <w:iCs/>
          <w:lang w:val="es-MX"/>
        </w:rPr>
        <w:t xml:space="preserve">El Grafico No. </w:t>
      </w:r>
      <w:proofErr w:type="spellStart"/>
      <w:r w:rsidR="006A2224" w:rsidRPr="00B237EB">
        <w:rPr>
          <w:rFonts w:cs="Arial"/>
          <w:iCs/>
          <w:lang w:val="es-MX"/>
        </w:rPr>
        <w:t>mmmm</w:t>
      </w:r>
      <w:proofErr w:type="spellEnd"/>
      <w:r w:rsidR="00D11157" w:rsidRPr="00B237EB">
        <w:rPr>
          <w:rFonts w:cs="Arial"/>
          <w:iCs/>
        </w:rPr>
        <w:t xml:space="preserve">  ilustra la plataforma de actores a través de los c</w:t>
      </w:r>
      <w:r w:rsidR="006A2224" w:rsidRPr="00B237EB">
        <w:rPr>
          <w:rFonts w:cs="Arial"/>
          <w:iCs/>
        </w:rPr>
        <w:t>u</w:t>
      </w:r>
      <w:r w:rsidR="00D11157" w:rsidRPr="00B237EB">
        <w:rPr>
          <w:rFonts w:cs="Arial"/>
          <w:iCs/>
        </w:rPr>
        <w:t xml:space="preserve">ales se implementara la estrategia del proyecto. </w:t>
      </w:r>
    </w:p>
    <w:p w:rsidR="00D11157" w:rsidRPr="00B237EB" w:rsidRDefault="00D11157" w:rsidP="00B237EB">
      <w:pPr>
        <w:pStyle w:val="Prrafodelista"/>
        <w:spacing w:line="360" w:lineRule="auto"/>
        <w:ind w:left="0"/>
        <w:rPr>
          <w:rFonts w:cs="Arial"/>
          <w:i/>
          <w:color w:val="00B050"/>
        </w:rPr>
      </w:pPr>
      <w:r w:rsidRPr="00B237EB">
        <w:rPr>
          <w:rFonts w:cs="Arial"/>
          <w:noProof/>
          <w:lang w:val="es-MX" w:eastAsia="es-MX"/>
        </w:rPr>
        <w:lastRenderedPageBreak/>
        <w:drawing>
          <wp:anchor distT="0" distB="0" distL="114300" distR="114300" simplePos="0" relativeHeight="251780096" behindDoc="0" locked="0" layoutInCell="1" allowOverlap="1" wp14:anchorId="090EAAC4" wp14:editId="12B9D07C">
            <wp:simplePos x="0" y="0"/>
            <wp:positionH relativeFrom="column">
              <wp:posOffset>398145</wp:posOffset>
            </wp:positionH>
            <wp:positionV relativeFrom="paragraph">
              <wp:posOffset>26035</wp:posOffset>
            </wp:positionV>
            <wp:extent cx="4876800" cy="3304540"/>
            <wp:effectExtent l="0" t="0" r="0" b="0"/>
            <wp:wrapSquare wrapText="bothSides"/>
            <wp:docPr id="224" name="Imagen 224" descr="\\svfs03\DATAENDEV\Varios ENDEV\piram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fs03\DATAENDEV\Varios ENDEV\piramide.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2248" t="4366" r="3652" b="5509"/>
                    <a:stretch/>
                  </pic:blipFill>
                  <pic:spPr bwMode="auto">
                    <a:xfrm>
                      <a:off x="0" y="0"/>
                      <a:ext cx="4876800" cy="3304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D11157" w:rsidRPr="00B237EB" w:rsidRDefault="00D11157" w:rsidP="00B237EB">
      <w:pPr>
        <w:pStyle w:val="Prrafodelista"/>
        <w:spacing w:line="360" w:lineRule="auto"/>
        <w:ind w:left="0"/>
        <w:rPr>
          <w:rFonts w:cs="Arial"/>
          <w:i/>
          <w:color w:val="00B050"/>
        </w:rPr>
      </w:pPr>
    </w:p>
    <w:p w:rsidR="00123233" w:rsidRPr="00B237EB" w:rsidRDefault="00123233" w:rsidP="00B237EB">
      <w:pPr>
        <w:pStyle w:val="Prrafodelista"/>
        <w:numPr>
          <w:ilvl w:val="1"/>
          <w:numId w:val="11"/>
        </w:numPr>
        <w:spacing w:line="360" w:lineRule="auto"/>
        <w:ind w:left="1068"/>
        <w:rPr>
          <w:rFonts w:cs="Arial"/>
        </w:rPr>
      </w:pPr>
      <w:r w:rsidRPr="00B237EB">
        <w:rPr>
          <w:rFonts w:cs="Arial"/>
          <w:lang w:val="es-MX"/>
        </w:rPr>
        <w:t>5</w:t>
      </w:r>
    </w:p>
    <w:p w:rsidR="00123233" w:rsidRPr="00B237EB" w:rsidRDefault="00123233" w:rsidP="00B237EB">
      <w:pPr>
        <w:spacing w:line="360" w:lineRule="auto"/>
        <w:rPr>
          <w:rFonts w:cs="Arial"/>
        </w:rPr>
      </w:pPr>
      <w:r w:rsidRPr="00B237EB">
        <w:rPr>
          <w:rFonts w:cs="Arial"/>
        </w:rPr>
        <w:t>* E</w:t>
      </w:r>
      <w:r w:rsidR="00DA5EE7" w:rsidRPr="00B237EB">
        <w:rPr>
          <w:rFonts w:cs="Arial"/>
        </w:rPr>
        <w:t>s parte integral de la estrategia</w:t>
      </w:r>
      <w:r w:rsidR="007945A1" w:rsidRPr="00B237EB">
        <w:rPr>
          <w:rFonts w:cs="Arial"/>
        </w:rPr>
        <w:t>,</w:t>
      </w:r>
      <w:r w:rsidR="00DA5EE7" w:rsidRPr="00B237EB">
        <w:rPr>
          <w:rFonts w:cs="Arial"/>
        </w:rPr>
        <w:t xml:space="preserve"> la organización y </w:t>
      </w:r>
      <w:r w:rsidR="007945A1" w:rsidRPr="00B237EB">
        <w:rPr>
          <w:rFonts w:cs="Arial"/>
        </w:rPr>
        <w:t xml:space="preserve">participación en campañas de </w:t>
      </w:r>
      <w:r w:rsidR="00BA2F42" w:rsidRPr="00B237EB">
        <w:rPr>
          <w:rFonts w:cs="Arial"/>
        </w:rPr>
        <w:t>sensibilización y</w:t>
      </w:r>
      <w:r w:rsidRPr="00B237EB">
        <w:rPr>
          <w:rFonts w:cs="Arial"/>
        </w:rPr>
        <w:t xml:space="preserve"> </w:t>
      </w:r>
      <w:r w:rsidR="00BA2F42" w:rsidRPr="00B237EB">
        <w:rPr>
          <w:rFonts w:cs="Arial"/>
        </w:rPr>
        <w:t>difusión amplia de los resultados.</w:t>
      </w:r>
    </w:p>
    <w:p w:rsidR="0094469E" w:rsidRPr="00E30490" w:rsidRDefault="00AE464D" w:rsidP="00E30490">
      <w:pPr>
        <w:pStyle w:val="Ttulo2"/>
      </w:pPr>
      <w:r w:rsidRPr="00E30490">
        <w:rPr>
          <w:lang w:val="es-MX"/>
        </w:rPr>
        <w:t>Las estrategias por líneas de trabajo</w:t>
      </w:r>
    </w:p>
    <w:p w:rsidR="00EC67FA" w:rsidRPr="009874F5" w:rsidRDefault="00EC67FA" w:rsidP="00B237EB">
      <w:pPr>
        <w:pStyle w:val="Prrafodelista"/>
        <w:numPr>
          <w:ilvl w:val="2"/>
          <w:numId w:val="11"/>
        </w:numPr>
        <w:spacing w:line="360" w:lineRule="auto"/>
        <w:ind w:left="1580"/>
        <w:rPr>
          <w:rFonts w:cs="Arial"/>
          <w:i/>
          <w:highlight w:val="green"/>
          <w:lang w:val="es-MX"/>
        </w:rPr>
      </w:pPr>
      <w:r w:rsidRPr="009874F5">
        <w:rPr>
          <w:rFonts w:cs="Arial"/>
          <w:i/>
          <w:highlight w:val="green"/>
          <w:lang w:val="es-PE"/>
        </w:rPr>
        <w:t>Línea</w:t>
      </w:r>
      <w:r w:rsidR="0094469E" w:rsidRPr="009874F5">
        <w:rPr>
          <w:rFonts w:cs="Arial"/>
          <w:i/>
          <w:highlight w:val="green"/>
          <w:lang w:val="es-PE"/>
        </w:rPr>
        <w:t xml:space="preserve"> E</w:t>
      </w:r>
      <w:r w:rsidRPr="009874F5">
        <w:rPr>
          <w:rFonts w:cs="Arial"/>
          <w:i/>
          <w:highlight w:val="green"/>
          <w:lang w:val="es-PE"/>
        </w:rPr>
        <w:t xml:space="preserve">nergía para Cocinar en </w:t>
      </w:r>
      <w:commentRangeStart w:id="37"/>
      <w:r w:rsidRPr="009874F5">
        <w:rPr>
          <w:rFonts w:cs="Arial"/>
          <w:i/>
          <w:highlight w:val="green"/>
          <w:lang w:val="es-PE"/>
        </w:rPr>
        <w:t>hogares</w:t>
      </w:r>
      <w:commentRangeEnd w:id="37"/>
      <w:r w:rsidR="009874F5">
        <w:rPr>
          <w:rStyle w:val="Refdecomentario"/>
        </w:rPr>
        <w:commentReference w:id="37"/>
      </w:r>
      <w:r w:rsidR="009874F5">
        <w:rPr>
          <w:rFonts w:cs="Arial"/>
          <w:i/>
          <w:highlight w:val="green"/>
          <w:lang w:val="es-PE"/>
        </w:rPr>
        <w:t xml:space="preserve"> e </w:t>
      </w:r>
      <w:ins w:id="38" w:author="Ana Isabel Moreno" w:date="2015-04-28T11:45:00Z">
        <w:r w:rsidR="009874F5">
          <w:rPr>
            <w:rFonts w:cs="Arial"/>
            <w:i/>
            <w:highlight w:val="green"/>
            <w:lang w:val="es-PE"/>
          </w:rPr>
          <w:t>Infraestructura social</w:t>
        </w:r>
      </w:ins>
      <w:r w:rsidRPr="009874F5">
        <w:rPr>
          <w:rFonts w:cs="Arial"/>
          <w:i/>
          <w:highlight w:val="green"/>
          <w:lang w:val="es-PE"/>
        </w:rPr>
        <w:t xml:space="preserve"> </w:t>
      </w:r>
    </w:p>
    <w:p w:rsidR="00F4573F" w:rsidRPr="00F4573F" w:rsidRDefault="0048708B" w:rsidP="00F4573F">
      <w:pPr>
        <w:pStyle w:val="Default"/>
        <w:spacing w:line="360" w:lineRule="auto"/>
        <w:jc w:val="both"/>
        <w:rPr>
          <w:rFonts w:asciiTheme="minorHAnsi" w:hAnsiTheme="minorHAnsi" w:cs="Arial"/>
          <w:color w:val="auto"/>
          <w:sz w:val="22"/>
          <w:szCs w:val="22"/>
          <w:highlight w:val="green"/>
        </w:rPr>
      </w:pPr>
      <w:r w:rsidRPr="00F4573F">
        <w:rPr>
          <w:rFonts w:asciiTheme="minorHAnsi" w:hAnsiTheme="minorHAnsi" w:cs="Arial"/>
          <w:color w:val="auto"/>
          <w:sz w:val="22"/>
          <w:szCs w:val="22"/>
          <w:highlight w:val="green"/>
        </w:rPr>
        <w:t xml:space="preserve">* </w:t>
      </w:r>
      <w:r w:rsidR="006B41A7" w:rsidRPr="00F4573F">
        <w:rPr>
          <w:rFonts w:asciiTheme="minorHAnsi" w:hAnsiTheme="minorHAnsi" w:cs="Arial"/>
          <w:color w:val="auto"/>
          <w:sz w:val="22"/>
          <w:szCs w:val="22"/>
          <w:highlight w:val="green"/>
        </w:rPr>
        <w:t xml:space="preserve">Para lograr los resultados e indicadores formulados para la línea de energía para cocinar se realizarán las siguientes actividades: </w:t>
      </w:r>
      <w:r w:rsidR="006B41A7" w:rsidRPr="00F4573F">
        <w:rPr>
          <w:rFonts w:asciiTheme="minorHAnsi" w:hAnsiTheme="minorHAnsi" w:cs="Arial"/>
          <w:color w:val="auto"/>
          <w:sz w:val="22"/>
          <w:szCs w:val="22"/>
          <w:highlight w:val="green"/>
        </w:rPr>
        <w:br/>
      </w:r>
      <w:r w:rsidR="00F4573F" w:rsidRPr="00F4573F">
        <w:rPr>
          <w:rFonts w:asciiTheme="minorHAnsi" w:hAnsiTheme="minorHAnsi" w:cs="Arial"/>
          <w:color w:val="auto"/>
          <w:sz w:val="22"/>
          <w:szCs w:val="22"/>
          <w:highlight w:val="green"/>
        </w:rPr>
        <w:t xml:space="preserve">La Línea de energía para cocinar, promueve el escalamiento de cocinas limpias certificadas a través de estrategias integrales de masificación, de adopción y sostenibilidad. Por ello, se continuará asesorando a nivel nacional a los ministerios públicos con competencias en el tema y a nivel </w:t>
      </w:r>
      <w:proofErr w:type="spellStart"/>
      <w:r w:rsidR="00F4573F" w:rsidRPr="00F4573F">
        <w:rPr>
          <w:rFonts w:asciiTheme="minorHAnsi" w:hAnsiTheme="minorHAnsi" w:cs="Arial"/>
          <w:color w:val="auto"/>
          <w:sz w:val="22"/>
          <w:szCs w:val="22"/>
          <w:highlight w:val="green"/>
        </w:rPr>
        <w:t>subnacional</w:t>
      </w:r>
      <w:proofErr w:type="spellEnd"/>
      <w:r w:rsidR="00F4573F" w:rsidRPr="00F4573F">
        <w:rPr>
          <w:rFonts w:asciiTheme="minorHAnsi" w:hAnsiTheme="minorHAnsi" w:cs="Arial"/>
          <w:color w:val="auto"/>
          <w:sz w:val="22"/>
          <w:szCs w:val="22"/>
          <w:highlight w:val="green"/>
        </w:rPr>
        <w:t xml:space="preserve"> a gobiernos regionales y locales, además de </w:t>
      </w:r>
      <w:proofErr w:type="spellStart"/>
      <w:r w:rsidR="00F4573F" w:rsidRPr="00F4573F">
        <w:rPr>
          <w:rFonts w:asciiTheme="minorHAnsi" w:hAnsiTheme="minorHAnsi" w:cs="Arial"/>
          <w:color w:val="auto"/>
          <w:sz w:val="22"/>
          <w:szCs w:val="22"/>
          <w:highlight w:val="green"/>
        </w:rPr>
        <w:t>ONGs</w:t>
      </w:r>
      <w:proofErr w:type="spellEnd"/>
      <w:r w:rsidR="00F4573F" w:rsidRPr="00F4573F">
        <w:rPr>
          <w:rFonts w:asciiTheme="minorHAnsi" w:hAnsiTheme="minorHAnsi" w:cs="Arial"/>
          <w:color w:val="auto"/>
          <w:sz w:val="22"/>
          <w:szCs w:val="22"/>
          <w:highlight w:val="green"/>
        </w:rPr>
        <w:t xml:space="preserve">. </w:t>
      </w:r>
    </w:p>
    <w:p w:rsidR="00F4573F" w:rsidRPr="00F4573F" w:rsidRDefault="00F4573F" w:rsidP="00F4573F">
      <w:pPr>
        <w:pStyle w:val="Default"/>
        <w:spacing w:line="360" w:lineRule="auto"/>
        <w:jc w:val="both"/>
        <w:rPr>
          <w:rFonts w:asciiTheme="minorHAnsi" w:hAnsiTheme="minorHAnsi" w:cs="Arial"/>
          <w:color w:val="auto"/>
          <w:sz w:val="22"/>
          <w:szCs w:val="22"/>
          <w:highlight w:val="green"/>
        </w:rPr>
      </w:pPr>
      <w:r w:rsidRPr="00F4573F">
        <w:rPr>
          <w:rFonts w:asciiTheme="minorHAnsi" w:hAnsiTheme="minorHAnsi" w:cs="Arial"/>
          <w:color w:val="auto"/>
          <w:sz w:val="22"/>
          <w:szCs w:val="22"/>
          <w:highlight w:val="green"/>
        </w:rPr>
        <w:t xml:space="preserve">Como resultado de la experiencia la línea tiene herramientas para fortalecer la adopción y se ha iniciado el proceso de  institucionalización en los sectores de desarrollo social, salud y educación. Se transferirá el programa  de Cocinas en ambientes saludables para cocinar que fortalece en las familias la instauración de prácticas que mejoren las condiciones en que preparan sus alimentos, creando nuevas actitudes, habilidades y prácticas, a la par que se asegura los impactos sociales y ambientales por el buen uso, mantenimiento y reparación de las cocinas mejoradas. Igualmente, </w:t>
      </w:r>
      <w:r w:rsidRPr="00F4573F">
        <w:rPr>
          <w:rFonts w:asciiTheme="minorHAnsi" w:hAnsiTheme="minorHAnsi" w:cs="Arial"/>
          <w:color w:val="auto"/>
          <w:sz w:val="22"/>
          <w:szCs w:val="22"/>
          <w:highlight w:val="green"/>
        </w:rPr>
        <w:lastRenderedPageBreak/>
        <w:t xml:space="preserve">se transferirá el proyecto pedagógico Amigas y amigos de la energía para las escuelas rurales que promueve a las niñas y los niños como agentes promotores del cambio en sus hogares y comunidades, con el desarrollo de las competencias necesarias para un uso responsable y sostenible de la energía con el empleo de tecnologías limpias. </w:t>
      </w:r>
    </w:p>
    <w:p w:rsidR="00F4573F" w:rsidRPr="00F4573F" w:rsidRDefault="00F4573F" w:rsidP="00F4573F">
      <w:pPr>
        <w:spacing w:after="0" w:line="360" w:lineRule="auto"/>
        <w:jc w:val="both"/>
        <w:rPr>
          <w:rFonts w:cs="Arial"/>
          <w:highlight w:val="green"/>
          <w:lang w:val="es-MX"/>
        </w:rPr>
      </w:pPr>
      <w:r w:rsidRPr="00F4573F">
        <w:rPr>
          <w:rFonts w:cs="Arial"/>
          <w:highlight w:val="green"/>
          <w:lang w:val="es-MX"/>
        </w:rPr>
        <w:t xml:space="preserve">Habiendo asesorado al SENCICO en la implementación del laboratorio para la certificación de cocinas mejoradas y la oferta educativa para la calificación de instaladores, actualmente el apoyo se orientará a lograr establecer el servicio de evaluación de cocinas en campo y la adaptación de la norma nacional de cocinas a los nuevos estándares internacionales. </w:t>
      </w:r>
    </w:p>
    <w:p w:rsidR="00F4573F" w:rsidRPr="00F4573F" w:rsidRDefault="00F4573F" w:rsidP="00F4573F">
      <w:pPr>
        <w:spacing w:after="0" w:line="360" w:lineRule="auto"/>
        <w:jc w:val="both"/>
        <w:rPr>
          <w:rFonts w:cs="Arial"/>
          <w:highlight w:val="green"/>
          <w:lang w:val="es-MX"/>
        </w:rPr>
      </w:pPr>
      <w:r w:rsidRPr="00F4573F">
        <w:rPr>
          <w:rFonts w:cs="Arial"/>
          <w:highlight w:val="green"/>
          <w:lang w:val="es-MX"/>
        </w:rPr>
        <w:t>Desde la línea se facilitó la conformación del grupo temático de energía para cocinar y se proseguirá con el apoyo para tener actualizado el mapa de cocinas que ayude a focalizar y hacer más efectivas las intervenciones. Asimismo, como parte del comité latinoamericano que impulsa la Red Latinoamericana de Estufas/Cocinas Limpias se continuará facilitando la plataforma virtual para el intercambio de información con el objetivo de ayudar a responder de manera articulada a la problemática en la región.</w:t>
      </w:r>
    </w:p>
    <w:p w:rsidR="00F4573F" w:rsidRPr="00F4573F" w:rsidRDefault="00F4573F" w:rsidP="00F4573F">
      <w:pPr>
        <w:spacing w:after="0" w:line="360" w:lineRule="auto"/>
        <w:jc w:val="both"/>
        <w:rPr>
          <w:rFonts w:cs="Arial"/>
          <w:highlight w:val="green"/>
          <w:lang w:val="es-MX"/>
        </w:rPr>
      </w:pPr>
      <w:r w:rsidRPr="00F4573F">
        <w:rPr>
          <w:rFonts w:cs="Arial"/>
          <w:highlight w:val="green"/>
          <w:lang w:val="es-MX"/>
        </w:rPr>
        <w:t xml:space="preserve">En este periodo se ha previsto la producción de investigaciones sobre los impactos sociales, económicos, ambientales, la adopción y la sostenibilidad de los programas de cocinas limpias. </w:t>
      </w:r>
    </w:p>
    <w:p w:rsidR="00D108CD" w:rsidRPr="00B237EB" w:rsidRDefault="00D108CD" w:rsidP="00B237EB">
      <w:pPr>
        <w:spacing w:line="360" w:lineRule="auto"/>
        <w:rPr>
          <w:rFonts w:cs="Arial"/>
        </w:rPr>
      </w:pPr>
    </w:p>
    <w:p w:rsidR="0094469E" w:rsidRPr="009874F5" w:rsidRDefault="00EC67FA" w:rsidP="00B237EB">
      <w:pPr>
        <w:pStyle w:val="Prrafodelista"/>
        <w:numPr>
          <w:ilvl w:val="2"/>
          <w:numId w:val="11"/>
        </w:numPr>
        <w:spacing w:line="360" w:lineRule="auto"/>
        <w:ind w:left="1580"/>
        <w:rPr>
          <w:rFonts w:cs="Arial"/>
          <w:i/>
          <w:highlight w:val="magenta"/>
          <w:lang w:val="es-MX"/>
        </w:rPr>
      </w:pPr>
      <w:r w:rsidRPr="009874F5">
        <w:rPr>
          <w:rFonts w:cs="Arial"/>
          <w:i/>
          <w:highlight w:val="magenta"/>
          <w:lang w:val="es-PE"/>
        </w:rPr>
        <w:t xml:space="preserve">Línea Energía para Iluminar en </w:t>
      </w:r>
      <w:commentRangeStart w:id="39"/>
      <w:r w:rsidRPr="009874F5">
        <w:rPr>
          <w:rFonts w:cs="Arial"/>
          <w:i/>
          <w:highlight w:val="magenta"/>
          <w:lang w:val="es-PE"/>
        </w:rPr>
        <w:t>hogares</w:t>
      </w:r>
      <w:commentRangeEnd w:id="39"/>
      <w:r w:rsidR="009874F5">
        <w:rPr>
          <w:rStyle w:val="Refdecomentario"/>
        </w:rPr>
        <w:commentReference w:id="39"/>
      </w:r>
      <w:ins w:id="40" w:author="Ana Isabel Moreno" w:date="2015-04-28T11:45:00Z">
        <w:r w:rsidR="009874F5">
          <w:rPr>
            <w:rFonts w:cs="Arial"/>
            <w:i/>
            <w:highlight w:val="magenta"/>
            <w:lang w:val="es-PE"/>
          </w:rPr>
          <w:t xml:space="preserve"> e infraestructura social </w:t>
        </w:r>
      </w:ins>
    </w:p>
    <w:p w:rsidR="00455741" w:rsidRPr="009874F5" w:rsidRDefault="0088445A" w:rsidP="00B237EB">
      <w:pPr>
        <w:spacing w:after="0" w:line="360" w:lineRule="auto"/>
        <w:ind w:left="142" w:right="126"/>
        <w:rPr>
          <w:rFonts w:cs="Arial"/>
          <w:bCs/>
          <w:highlight w:val="magenta"/>
          <w:lang w:val="es-ES_tradnl"/>
        </w:rPr>
      </w:pPr>
      <w:r w:rsidRPr="009874F5">
        <w:rPr>
          <w:rFonts w:cs="Arial"/>
          <w:highlight w:val="magenta"/>
          <w:lang w:val="es-MX"/>
        </w:rPr>
        <w:t xml:space="preserve">* </w:t>
      </w:r>
      <w:r w:rsidRPr="009874F5">
        <w:rPr>
          <w:rFonts w:cs="Arial"/>
          <w:highlight w:val="magenta"/>
        </w:rPr>
        <w:t>Para cumplir con los resultados previstos en la línea de iluminación se harán las siguientes actividades:</w:t>
      </w:r>
      <w:r w:rsidRPr="009874F5">
        <w:rPr>
          <w:rFonts w:cs="Arial"/>
          <w:highlight w:val="magenta"/>
        </w:rPr>
        <w:br/>
        <w:t xml:space="preserve">- </w:t>
      </w:r>
      <w:r w:rsidRPr="009874F5">
        <w:rPr>
          <w:rFonts w:cs="Arial"/>
          <w:i/>
          <w:highlight w:val="magenta"/>
        </w:rPr>
        <w:t>Identificar proyectos inconclusos de electrificación rural</w:t>
      </w:r>
      <w:r w:rsidRPr="009874F5">
        <w:rPr>
          <w:rFonts w:cs="Arial"/>
          <w:highlight w:val="magenta"/>
        </w:rPr>
        <w:t xml:space="preserve"> que permitan que familias, instituciones sociales (escuelas, postas de salud) y emprendimientos se conecten a la red y accedan a la energía. </w:t>
      </w:r>
      <w:r w:rsidRPr="009874F5">
        <w:rPr>
          <w:rFonts w:cs="Arial"/>
          <w:highlight w:val="magenta"/>
        </w:rPr>
        <w:br/>
        <w:t xml:space="preserve">- </w:t>
      </w:r>
      <w:r w:rsidRPr="009874F5">
        <w:rPr>
          <w:rFonts w:cs="Arial"/>
          <w:i/>
          <w:highlight w:val="magenta"/>
        </w:rPr>
        <w:t>Desarrollar un mercado sostenible de servicios energéticos de iluminación</w:t>
      </w:r>
      <w:r w:rsidRPr="009874F5">
        <w:rPr>
          <w:rFonts w:cs="Arial"/>
          <w:highlight w:val="magenta"/>
        </w:rPr>
        <w:t xml:space="preserve"> en zonas periurbanas y rurales, siguiendo las tareas indicadas anteriormente. Se espera que hasta diciembre de 2017 se hayan fortalecido 15 emprendedora(e)s </w:t>
      </w:r>
      <w:r w:rsidR="00455741" w:rsidRPr="009874F5">
        <w:rPr>
          <w:rFonts w:cs="Arial"/>
          <w:highlight w:val="magenta"/>
        </w:rPr>
        <w:t xml:space="preserve">en la oferta de servicios energéticos para iluminación; 5 importadora(e)s de SPDF que distribuyan en redes comerciales minoristas y por lo menos 5 distribuidora(e)s regionales abastecen 10 puntos de venta cada uno. </w:t>
      </w:r>
      <w:r w:rsidR="00455741" w:rsidRPr="009874F5">
        <w:rPr>
          <w:rFonts w:cs="Arial"/>
          <w:highlight w:val="magenta"/>
        </w:rPr>
        <w:br/>
        <w:t xml:space="preserve">- </w:t>
      </w:r>
      <w:r w:rsidR="00455741" w:rsidRPr="009874F5">
        <w:rPr>
          <w:rFonts w:cs="Arial"/>
          <w:bCs/>
          <w:i/>
          <w:highlight w:val="magenta"/>
          <w:lang w:val="es-ES_tradnl"/>
        </w:rPr>
        <w:t>Facilitar alianzas con actores estratégicos</w:t>
      </w:r>
      <w:r w:rsidR="00455741" w:rsidRPr="009874F5">
        <w:rPr>
          <w:rFonts w:cs="Arial"/>
          <w:bCs/>
          <w:highlight w:val="magenta"/>
          <w:lang w:val="es-ES_tradnl"/>
        </w:rPr>
        <w:t xml:space="preserve"> </w:t>
      </w:r>
      <w:r w:rsidR="000A34D7" w:rsidRPr="009874F5">
        <w:rPr>
          <w:rFonts w:cs="Arial"/>
          <w:bCs/>
          <w:highlight w:val="magenta"/>
          <w:lang w:val="es-ES_tradnl"/>
        </w:rPr>
        <w:t xml:space="preserve">para mejorar la regulación y la atención a los destinatarios. </w:t>
      </w:r>
      <w:r w:rsidR="000A34D7" w:rsidRPr="009874F5">
        <w:rPr>
          <w:rFonts w:cs="Arial"/>
          <w:bCs/>
          <w:highlight w:val="magenta"/>
          <w:lang w:val="es-ES_tradnl"/>
        </w:rPr>
        <w:br/>
      </w:r>
      <w:r w:rsidR="000A34D7" w:rsidRPr="009874F5">
        <w:rPr>
          <w:rFonts w:cs="Arial"/>
          <w:bCs/>
          <w:highlight w:val="magenta"/>
          <w:lang w:val="es-ES_tradnl"/>
        </w:rPr>
        <w:lastRenderedPageBreak/>
        <w:t xml:space="preserve">- </w:t>
      </w:r>
      <w:r w:rsidR="000A34D7" w:rsidRPr="009874F5">
        <w:rPr>
          <w:rFonts w:cs="Arial"/>
          <w:bCs/>
          <w:i/>
          <w:highlight w:val="magenta"/>
          <w:lang w:val="es-ES_tradnl"/>
        </w:rPr>
        <w:t>Revisar y hacer propuestas de mejora en el marco normativo</w:t>
      </w:r>
      <w:r w:rsidR="000A34D7" w:rsidRPr="009874F5">
        <w:rPr>
          <w:rFonts w:cs="Arial"/>
          <w:bCs/>
          <w:highlight w:val="magenta"/>
          <w:lang w:val="es-ES_tradnl"/>
        </w:rPr>
        <w:t xml:space="preserve"> para procesos energéticos en energía para iluminar, sea en pico </w:t>
      </w:r>
      <w:proofErr w:type="spellStart"/>
      <w:r w:rsidR="000A34D7" w:rsidRPr="009874F5">
        <w:rPr>
          <w:rFonts w:cs="Arial"/>
          <w:bCs/>
          <w:highlight w:val="magenta"/>
          <w:lang w:val="es-ES_tradnl"/>
        </w:rPr>
        <w:t>pv</w:t>
      </w:r>
      <w:proofErr w:type="spellEnd"/>
      <w:r w:rsidR="000A34D7" w:rsidRPr="009874F5">
        <w:rPr>
          <w:rFonts w:cs="Arial"/>
          <w:bCs/>
          <w:highlight w:val="magenta"/>
          <w:lang w:val="es-ES_tradnl"/>
        </w:rPr>
        <w:t>, redes y/o SHS.</w:t>
      </w:r>
    </w:p>
    <w:p w:rsidR="00AF746C" w:rsidRPr="009874F5" w:rsidRDefault="00AF746C" w:rsidP="00B237EB">
      <w:pPr>
        <w:spacing w:after="0" w:line="360" w:lineRule="auto"/>
        <w:ind w:left="142" w:right="126"/>
        <w:rPr>
          <w:rFonts w:cs="Arial"/>
          <w:bCs/>
          <w:highlight w:val="magenta"/>
          <w:lang w:val="es-ES_tradnl"/>
        </w:rPr>
      </w:pPr>
    </w:p>
    <w:p w:rsidR="00AF746C" w:rsidRPr="009874F5" w:rsidRDefault="00AF746C" w:rsidP="00B237EB">
      <w:pPr>
        <w:spacing w:after="0" w:line="360" w:lineRule="auto"/>
        <w:ind w:left="142" w:right="126"/>
        <w:rPr>
          <w:rFonts w:cs="Arial"/>
          <w:bCs/>
          <w:highlight w:val="magenta"/>
          <w:lang w:val="es-ES_tradnl"/>
        </w:rPr>
      </w:pPr>
    </w:p>
    <w:p w:rsidR="00AF746C" w:rsidRPr="00B237EB" w:rsidRDefault="00AF746C" w:rsidP="00B237EB">
      <w:pPr>
        <w:spacing w:after="0" w:line="360" w:lineRule="auto"/>
        <w:ind w:left="142" w:right="126"/>
        <w:rPr>
          <w:rFonts w:cs="Arial"/>
          <w:bCs/>
          <w:lang w:val="es-ES_tradnl"/>
        </w:rPr>
      </w:pPr>
      <w:r w:rsidRPr="009874F5">
        <w:rPr>
          <w:rFonts w:cs="Arial"/>
          <w:noProof/>
          <w:highlight w:val="magenta"/>
          <w:lang w:val="es-MX" w:eastAsia="es-MX"/>
        </w:rPr>
        <w:drawing>
          <wp:inline distT="0" distB="0" distL="0" distR="0" wp14:anchorId="7D7FF01F" wp14:editId="302BD59D">
            <wp:extent cx="5555411" cy="3715550"/>
            <wp:effectExtent l="0" t="0" r="0" b="0"/>
            <wp:docPr id="225" name="Imagen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560815" cy="3719164"/>
                    </a:xfrm>
                    <a:prstGeom prst="rect">
                      <a:avLst/>
                    </a:prstGeom>
                    <a:noFill/>
                    <a:ln w="9525">
                      <a:noFill/>
                      <a:miter lim="800000"/>
                      <a:headEnd/>
                      <a:tailEnd/>
                    </a:ln>
                  </pic:spPr>
                </pic:pic>
              </a:graphicData>
            </a:graphic>
          </wp:inline>
        </w:drawing>
      </w:r>
    </w:p>
    <w:p w:rsidR="00AF746C" w:rsidRPr="00B237EB" w:rsidRDefault="00AF746C" w:rsidP="00B237EB">
      <w:pPr>
        <w:spacing w:after="0" w:line="360" w:lineRule="auto"/>
        <w:ind w:left="142" w:right="126"/>
        <w:rPr>
          <w:rFonts w:cs="Arial"/>
          <w:bCs/>
          <w:lang w:val="es-ES_tradnl"/>
        </w:rPr>
      </w:pPr>
    </w:p>
    <w:p w:rsidR="00AF746C" w:rsidRPr="00B237EB" w:rsidRDefault="00AF746C" w:rsidP="00B237EB">
      <w:pPr>
        <w:spacing w:after="0" w:line="360" w:lineRule="auto"/>
        <w:ind w:left="142" w:right="126"/>
        <w:rPr>
          <w:rFonts w:cs="Arial"/>
          <w:bCs/>
          <w:lang w:val="es-ES_tradnl"/>
        </w:rPr>
      </w:pPr>
    </w:p>
    <w:p w:rsidR="00AF746C" w:rsidRPr="00B237EB" w:rsidRDefault="00AF746C" w:rsidP="00B237EB">
      <w:pPr>
        <w:spacing w:after="0" w:line="360" w:lineRule="auto"/>
        <w:ind w:left="142" w:right="126"/>
        <w:rPr>
          <w:rFonts w:cs="Arial"/>
          <w:bCs/>
          <w:lang w:val="es-ES_tradnl"/>
        </w:rPr>
      </w:pPr>
    </w:p>
    <w:p w:rsidR="0088445A" w:rsidRPr="00B237EB" w:rsidRDefault="0088445A" w:rsidP="00B237EB">
      <w:pPr>
        <w:tabs>
          <w:tab w:val="left" w:pos="1134"/>
        </w:tabs>
        <w:spacing w:after="0" w:line="360" w:lineRule="auto"/>
        <w:ind w:left="142" w:right="148"/>
        <w:rPr>
          <w:rFonts w:cs="Arial"/>
          <w:lang w:val="es-MX"/>
        </w:rPr>
      </w:pPr>
    </w:p>
    <w:p w:rsidR="0094469E" w:rsidRPr="00B237EB" w:rsidRDefault="00EC67FA" w:rsidP="00B237EB">
      <w:pPr>
        <w:pStyle w:val="Prrafodelista"/>
        <w:numPr>
          <w:ilvl w:val="2"/>
          <w:numId w:val="11"/>
        </w:numPr>
        <w:spacing w:line="360" w:lineRule="auto"/>
        <w:ind w:left="1580"/>
        <w:rPr>
          <w:rFonts w:cs="Arial"/>
          <w:i/>
          <w:lang w:val="es-MX"/>
        </w:rPr>
      </w:pPr>
      <w:r w:rsidRPr="00B237EB">
        <w:rPr>
          <w:rFonts w:cs="Arial"/>
          <w:i/>
          <w:lang w:val="es-PE"/>
        </w:rPr>
        <w:t>Línea Energía para</w:t>
      </w:r>
      <w:r w:rsidR="0094469E" w:rsidRPr="00B237EB">
        <w:rPr>
          <w:rFonts w:cs="Arial"/>
          <w:i/>
          <w:lang w:val="es-PE"/>
        </w:rPr>
        <w:t xml:space="preserve"> </w:t>
      </w:r>
      <w:del w:id="41" w:author="Ana Isabel Moreno" w:date="2015-04-28T11:45:00Z">
        <w:r w:rsidR="0094469E" w:rsidRPr="00B237EB" w:rsidDel="009874F5">
          <w:rPr>
            <w:rFonts w:cs="Arial"/>
            <w:i/>
            <w:lang w:val="es-PE"/>
          </w:rPr>
          <w:delText>I</w:delText>
        </w:r>
        <w:r w:rsidRPr="00B237EB" w:rsidDel="009874F5">
          <w:rPr>
            <w:rFonts w:cs="Arial"/>
            <w:i/>
            <w:lang w:val="es-PE"/>
          </w:rPr>
          <w:delText>nfraestructura Social</w:delText>
        </w:r>
      </w:del>
      <w:ins w:id="42" w:author="Ana Isabel Moreno" w:date="2015-04-28T11:45:00Z">
        <w:r w:rsidR="009874F5">
          <w:rPr>
            <w:rFonts w:cs="Arial"/>
            <w:i/>
            <w:lang w:val="es-PE"/>
          </w:rPr>
          <w:t xml:space="preserve">Usos </w:t>
        </w:r>
        <w:commentRangeStart w:id="43"/>
        <w:r w:rsidR="009874F5">
          <w:rPr>
            <w:rFonts w:cs="Arial"/>
            <w:i/>
            <w:lang w:val="es-PE"/>
          </w:rPr>
          <w:t>Productivos</w:t>
        </w:r>
      </w:ins>
      <w:commentRangeEnd w:id="43"/>
      <w:ins w:id="44" w:author="Ana Isabel Moreno" w:date="2015-04-28T11:46:00Z">
        <w:r w:rsidR="009874F5">
          <w:rPr>
            <w:rStyle w:val="Refdecomentario"/>
          </w:rPr>
          <w:commentReference w:id="43"/>
        </w:r>
      </w:ins>
      <w:ins w:id="45" w:author="Ana Isabel Moreno" w:date="2015-04-28T11:45:00Z">
        <w:r w:rsidR="009874F5">
          <w:rPr>
            <w:rFonts w:cs="Arial"/>
            <w:i/>
            <w:lang w:val="es-PE"/>
          </w:rPr>
          <w:t xml:space="preserve"> </w:t>
        </w:r>
      </w:ins>
      <w:r w:rsidRPr="00B237EB">
        <w:rPr>
          <w:rFonts w:cs="Arial"/>
          <w:i/>
          <w:lang w:val="es-PE"/>
        </w:rPr>
        <w:t xml:space="preserve"> </w:t>
      </w:r>
    </w:p>
    <w:p w:rsidR="00CB14F3" w:rsidRPr="00B237EB" w:rsidRDefault="00CB14F3" w:rsidP="00B237EB">
      <w:pPr>
        <w:spacing w:line="360" w:lineRule="auto"/>
        <w:rPr>
          <w:rFonts w:cs="Arial"/>
          <w:lang w:val="es-MX"/>
        </w:rPr>
      </w:pPr>
      <w:r w:rsidRPr="00B237EB">
        <w:rPr>
          <w:rFonts w:cs="Arial"/>
          <w:lang w:val="es-MX"/>
        </w:rPr>
        <w:t>* En la línea de energía para infraestructura social los resultados se lograran específicamente ejecutando las siguientes actividades:</w:t>
      </w:r>
    </w:p>
    <w:p w:rsidR="00D11157" w:rsidRPr="00B237EB" w:rsidRDefault="00CB14F3" w:rsidP="00B237EB">
      <w:pPr>
        <w:spacing w:line="360" w:lineRule="auto"/>
        <w:rPr>
          <w:rFonts w:cs="Arial"/>
        </w:rPr>
      </w:pPr>
      <w:r w:rsidRPr="00B237EB">
        <w:rPr>
          <w:rFonts w:cs="Arial"/>
          <w:lang w:val="es-MX"/>
        </w:rPr>
        <w:t xml:space="preserve">- Asesorar </w:t>
      </w:r>
      <w:r w:rsidRPr="00B237EB">
        <w:rPr>
          <w:rFonts w:eastAsia="Times New Roman" w:cs="Arial"/>
          <w:lang w:eastAsia="es-ES"/>
        </w:rPr>
        <w:t xml:space="preserve">a las Organizaciones Profesionales Agrarias OPAS, en la forma de articularse con formuladores de planes de negocios, para que puedan acceder al incentivo de mejoramiento tecnológico de </w:t>
      </w:r>
      <w:r w:rsidR="008C28E9" w:rsidRPr="00B237EB">
        <w:rPr>
          <w:rFonts w:eastAsia="Times New Roman" w:cs="Arial"/>
          <w:lang w:eastAsia="es-ES"/>
        </w:rPr>
        <w:t xml:space="preserve">los </w:t>
      </w:r>
      <w:r w:rsidRPr="00B237EB">
        <w:rPr>
          <w:rFonts w:eastAsia="Times New Roman" w:cs="Arial"/>
          <w:lang w:eastAsia="es-ES"/>
        </w:rPr>
        <w:t>programas de desarrollo tecnológico del campo del Ministerio de Agricultura</w:t>
      </w:r>
      <w:r w:rsidR="008C28E9" w:rsidRPr="00B237EB">
        <w:rPr>
          <w:rFonts w:eastAsia="Times New Roman" w:cs="Arial"/>
          <w:lang w:eastAsia="es-ES"/>
        </w:rPr>
        <w:t>. Se profundizarán las sinergias con el Ministerio.</w:t>
      </w:r>
      <w:r w:rsidR="008C28E9" w:rsidRPr="00B237EB">
        <w:rPr>
          <w:rFonts w:eastAsia="Times New Roman" w:cs="Arial"/>
          <w:lang w:eastAsia="es-ES"/>
        </w:rPr>
        <w:br/>
        <w:t xml:space="preserve">- Apoyar y asesorar la elaboración de </w:t>
      </w:r>
      <w:r w:rsidR="008C28E9" w:rsidRPr="00B237EB">
        <w:rPr>
          <w:rFonts w:cs="Arial"/>
        </w:rPr>
        <w:t xml:space="preserve">diplomados con instituciones de Educación Superior sobre </w:t>
      </w:r>
      <w:r w:rsidR="008C28E9" w:rsidRPr="00B237EB">
        <w:rPr>
          <w:rFonts w:cs="Arial"/>
        </w:rPr>
        <w:lastRenderedPageBreak/>
        <w:t>planes de negocios para promover la selección de tecnologías energéticamente eficientes para usos productivos.</w:t>
      </w:r>
      <w:r w:rsidR="008C28E9" w:rsidRPr="00B237EB">
        <w:rPr>
          <w:rFonts w:cs="Arial"/>
        </w:rPr>
        <w:br/>
        <w:t xml:space="preserve">- Asesorar a través de la alianza estratégica existente, a los programas de desarrollo tecnológico del Ministerio de Agricultura en la inclusión del acceso a energías modernas en los procesos productivos. </w:t>
      </w:r>
      <w:r w:rsidR="008C28E9" w:rsidRPr="00B237EB">
        <w:rPr>
          <w:rFonts w:cs="Arial"/>
        </w:rPr>
        <w:br/>
        <w:t xml:space="preserve">- Lograr mediante alianzas estratégicas con por lo menos 3 instituciones de Educación Superior </w:t>
      </w:r>
      <w:r w:rsidR="00CE2743" w:rsidRPr="00B237EB">
        <w:rPr>
          <w:rFonts w:cs="Arial"/>
        </w:rPr>
        <w:t xml:space="preserve">Agrícola </w:t>
      </w:r>
      <w:r w:rsidR="008C28E9" w:rsidRPr="00B237EB">
        <w:rPr>
          <w:rFonts w:cs="Arial"/>
        </w:rPr>
        <w:t xml:space="preserve">la inserción de </w:t>
      </w:r>
      <w:r w:rsidR="00CE2743" w:rsidRPr="00B237EB">
        <w:rPr>
          <w:rFonts w:cs="Arial"/>
        </w:rPr>
        <w:t>módulos de enseñanza sobre el acceso a energías modernas y el uso de tecnologías apropiadas.</w:t>
      </w:r>
    </w:p>
    <w:p w:rsidR="0094469E" w:rsidRPr="009874F5" w:rsidRDefault="00EC67FA" w:rsidP="00B237EB">
      <w:pPr>
        <w:pStyle w:val="Prrafodelista"/>
        <w:numPr>
          <w:ilvl w:val="2"/>
          <w:numId w:val="11"/>
        </w:numPr>
        <w:spacing w:line="360" w:lineRule="auto"/>
        <w:ind w:left="1580"/>
        <w:rPr>
          <w:rFonts w:cs="Arial"/>
          <w:i/>
          <w:highlight w:val="yellow"/>
          <w:lang w:val="es-MX"/>
          <w:rPrChange w:id="46" w:author="Ana Isabel Moreno" w:date="2015-04-28T11:46:00Z">
            <w:rPr>
              <w:rFonts w:cs="Arial"/>
              <w:i/>
              <w:lang w:val="es-MX"/>
            </w:rPr>
          </w:rPrChange>
        </w:rPr>
      </w:pPr>
      <w:r w:rsidRPr="009874F5">
        <w:rPr>
          <w:rFonts w:cs="Arial"/>
          <w:i/>
          <w:highlight w:val="yellow"/>
          <w:lang w:val="es-PE"/>
          <w:rPrChange w:id="47" w:author="Ana Isabel Moreno" w:date="2015-04-28T11:46:00Z">
            <w:rPr>
              <w:rFonts w:cs="Arial"/>
              <w:i/>
              <w:lang w:val="es-PE"/>
            </w:rPr>
          </w:rPrChange>
        </w:rPr>
        <w:t xml:space="preserve">Línea </w:t>
      </w:r>
      <w:del w:id="48" w:author="Ana Isabel Moreno" w:date="2015-04-28T11:46:00Z">
        <w:r w:rsidRPr="009874F5" w:rsidDel="009874F5">
          <w:rPr>
            <w:rFonts w:cs="Arial"/>
            <w:i/>
            <w:highlight w:val="yellow"/>
            <w:lang w:val="es-PE"/>
            <w:rPrChange w:id="49" w:author="Ana Isabel Moreno" w:date="2015-04-28T11:46:00Z">
              <w:rPr>
                <w:rFonts w:cs="Arial"/>
                <w:i/>
                <w:lang w:val="es-PE"/>
              </w:rPr>
            </w:rPrChange>
          </w:rPr>
          <w:delText>Energía para</w:delText>
        </w:r>
        <w:r w:rsidR="0094469E" w:rsidRPr="009874F5" w:rsidDel="009874F5">
          <w:rPr>
            <w:rFonts w:cs="Arial"/>
            <w:i/>
            <w:highlight w:val="yellow"/>
            <w:lang w:val="es-PE"/>
            <w:rPrChange w:id="50" w:author="Ana Isabel Moreno" w:date="2015-04-28T11:46:00Z">
              <w:rPr>
                <w:rFonts w:cs="Arial"/>
                <w:i/>
                <w:lang w:val="es-PE"/>
              </w:rPr>
            </w:rPrChange>
          </w:rPr>
          <w:delText xml:space="preserve"> </w:delText>
        </w:r>
        <w:r w:rsidRPr="009874F5" w:rsidDel="009874F5">
          <w:rPr>
            <w:rFonts w:cs="Arial"/>
            <w:i/>
            <w:highlight w:val="yellow"/>
            <w:lang w:val="es-PE"/>
            <w:rPrChange w:id="51" w:author="Ana Isabel Moreno" w:date="2015-04-28T11:46:00Z">
              <w:rPr>
                <w:rFonts w:cs="Arial"/>
                <w:i/>
                <w:lang w:val="es-PE"/>
              </w:rPr>
            </w:rPrChange>
          </w:rPr>
          <w:delText>usos productivos</w:delText>
        </w:r>
      </w:del>
      <w:proofErr w:type="spellStart"/>
      <w:ins w:id="52" w:author="Ana Isabel Moreno" w:date="2015-04-28T11:46:00Z">
        <w:r w:rsidR="009874F5" w:rsidRPr="009874F5">
          <w:rPr>
            <w:rFonts w:cs="Arial"/>
            <w:i/>
            <w:highlight w:val="yellow"/>
            <w:lang w:val="es-PE"/>
            <w:rPrChange w:id="53" w:author="Ana Isabel Moreno" w:date="2015-04-28T11:46:00Z">
              <w:rPr>
                <w:rFonts w:cs="Arial"/>
                <w:i/>
                <w:lang w:val="es-PE"/>
              </w:rPr>
            </w:rPrChange>
          </w:rPr>
          <w:t>Promocion</w:t>
        </w:r>
        <w:proofErr w:type="spellEnd"/>
        <w:r w:rsidR="009874F5" w:rsidRPr="009874F5">
          <w:rPr>
            <w:rFonts w:cs="Arial"/>
            <w:i/>
            <w:highlight w:val="yellow"/>
            <w:lang w:val="es-PE"/>
            <w:rPrChange w:id="54" w:author="Ana Isabel Moreno" w:date="2015-04-28T11:46:00Z">
              <w:rPr>
                <w:rFonts w:cs="Arial"/>
                <w:i/>
                <w:lang w:val="es-PE"/>
              </w:rPr>
            </w:rPrChange>
          </w:rPr>
          <w:t xml:space="preserve"> del </w:t>
        </w:r>
        <w:commentRangeStart w:id="55"/>
        <w:r w:rsidR="009874F5" w:rsidRPr="009874F5">
          <w:rPr>
            <w:rFonts w:cs="Arial"/>
            <w:i/>
            <w:highlight w:val="yellow"/>
            <w:lang w:val="es-PE"/>
            <w:rPrChange w:id="56" w:author="Ana Isabel Moreno" w:date="2015-04-28T11:46:00Z">
              <w:rPr>
                <w:rFonts w:cs="Arial"/>
                <w:i/>
                <w:lang w:val="es-PE"/>
              </w:rPr>
            </w:rPrChange>
          </w:rPr>
          <w:t>mercado</w:t>
        </w:r>
        <w:commentRangeEnd w:id="55"/>
        <w:r w:rsidR="009874F5">
          <w:rPr>
            <w:rStyle w:val="Refdecomentario"/>
          </w:rPr>
          <w:commentReference w:id="55"/>
        </w:r>
        <w:r w:rsidR="009874F5" w:rsidRPr="009874F5">
          <w:rPr>
            <w:rFonts w:cs="Arial"/>
            <w:i/>
            <w:highlight w:val="yellow"/>
            <w:lang w:val="es-PE"/>
            <w:rPrChange w:id="57" w:author="Ana Isabel Moreno" w:date="2015-04-28T11:46:00Z">
              <w:rPr>
                <w:rFonts w:cs="Arial"/>
                <w:i/>
                <w:lang w:val="es-PE"/>
              </w:rPr>
            </w:rPrChange>
          </w:rPr>
          <w:t xml:space="preserve"> </w:t>
        </w:r>
      </w:ins>
      <w:r w:rsidRPr="009874F5">
        <w:rPr>
          <w:rFonts w:cs="Arial"/>
          <w:i/>
          <w:highlight w:val="yellow"/>
          <w:lang w:val="es-PE"/>
          <w:rPrChange w:id="58" w:author="Ana Isabel Moreno" w:date="2015-04-28T11:46:00Z">
            <w:rPr>
              <w:rFonts w:cs="Arial"/>
              <w:i/>
              <w:lang w:val="es-PE"/>
            </w:rPr>
          </w:rPrChange>
        </w:rPr>
        <w:t xml:space="preserve"> </w:t>
      </w:r>
    </w:p>
    <w:p w:rsidR="00CE2743" w:rsidRPr="009874F5" w:rsidRDefault="00CE2743" w:rsidP="00B237EB">
      <w:pPr>
        <w:spacing w:line="360" w:lineRule="auto"/>
        <w:rPr>
          <w:rFonts w:cs="Arial"/>
          <w:highlight w:val="yellow"/>
          <w:lang w:val="es-MX"/>
          <w:rPrChange w:id="59" w:author="Ana Isabel Moreno" w:date="2015-04-28T11:46:00Z">
            <w:rPr>
              <w:rFonts w:cs="Arial"/>
              <w:lang w:val="es-MX"/>
            </w:rPr>
          </w:rPrChange>
        </w:rPr>
      </w:pPr>
      <w:r w:rsidRPr="009874F5">
        <w:rPr>
          <w:rFonts w:cs="Arial"/>
          <w:highlight w:val="yellow"/>
          <w:lang w:val="es-MX"/>
          <w:rPrChange w:id="60" w:author="Ana Isabel Moreno" w:date="2015-04-28T11:46:00Z">
            <w:rPr>
              <w:rFonts w:cs="Arial"/>
              <w:lang w:val="es-MX"/>
            </w:rPr>
          </w:rPrChange>
        </w:rPr>
        <w:t xml:space="preserve">Para la línea de Energía para usos productivos se realizaran las siguientes actividades: </w:t>
      </w:r>
    </w:p>
    <w:p w:rsidR="00CE2743" w:rsidRPr="009874F5" w:rsidRDefault="00CE2743" w:rsidP="00B237EB">
      <w:pPr>
        <w:spacing w:after="0" w:line="360" w:lineRule="auto"/>
        <w:ind w:right="141"/>
        <w:rPr>
          <w:rFonts w:cs="Arial"/>
          <w:highlight w:val="yellow"/>
          <w:lang w:val="es-MX"/>
          <w:rPrChange w:id="61" w:author="Ana Isabel Moreno" w:date="2015-04-28T11:46:00Z">
            <w:rPr>
              <w:rFonts w:cs="Arial"/>
              <w:lang w:val="es-MX"/>
            </w:rPr>
          </w:rPrChange>
        </w:rPr>
      </w:pPr>
      <w:r w:rsidRPr="009874F5">
        <w:rPr>
          <w:rFonts w:cs="Arial"/>
          <w:highlight w:val="yellow"/>
          <w:lang w:val="es-MX"/>
          <w:rPrChange w:id="62" w:author="Ana Isabel Moreno" w:date="2015-04-28T11:46:00Z">
            <w:rPr>
              <w:rFonts w:cs="Arial"/>
              <w:lang w:val="es-MX"/>
            </w:rPr>
          </w:rPrChange>
        </w:rPr>
        <w:t xml:space="preserve">- Apoyar la </w:t>
      </w:r>
      <w:r w:rsidRPr="009874F5">
        <w:rPr>
          <w:rFonts w:cs="Arial"/>
          <w:bCs/>
          <w:highlight w:val="yellow"/>
          <w:lang w:val="es-ES_tradnl"/>
          <w:rPrChange w:id="63" w:author="Ana Isabel Moreno" w:date="2015-04-28T11:46:00Z">
            <w:rPr>
              <w:rFonts w:cs="Arial"/>
              <w:bCs/>
              <w:lang w:val="es-ES_tradnl"/>
            </w:rPr>
          </w:rPrChange>
        </w:rPr>
        <w:t xml:space="preserve">la colocación de 12.000 sistemas </w:t>
      </w:r>
      <w:proofErr w:type="spellStart"/>
      <w:r w:rsidRPr="009874F5">
        <w:rPr>
          <w:rFonts w:cs="Arial"/>
          <w:bCs/>
          <w:highlight w:val="yellow"/>
          <w:lang w:val="es-ES_tradnl"/>
          <w:rPrChange w:id="64" w:author="Ana Isabel Moreno" w:date="2015-04-28T11:46:00Z">
            <w:rPr>
              <w:rFonts w:cs="Arial"/>
              <w:bCs/>
              <w:lang w:val="es-ES_tradnl"/>
            </w:rPr>
          </w:rPrChange>
        </w:rPr>
        <w:t>picoPV</w:t>
      </w:r>
      <w:proofErr w:type="spellEnd"/>
      <w:r w:rsidRPr="009874F5">
        <w:rPr>
          <w:rFonts w:cs="Arial"/>
          <w:bCs/>
          <w:highlight w:val="yellow"/>
          <w:lang w:val="es-ES_tradnl"/>
          <w:rPrChange w:id="65" w:author="Ana Isabel Moreno" w:date="2015-04-28T11:46:00Z">
            <w:rPr>
              <w:rFonts w:cs="Arial"/>
              <w:bCs/>
              <w:lang w:val="es-ES_tradnl"/>
            </w:rPr>
          </w:rPrChange>
        </w:rPr>
        <w:t>,  3.500 cocinas mejoradas y  2.000 hornos mejorados mediante la provisión de 5.500 créditos para cualquiera de las tecnologías enumeradas.</w:t>
      </w:r>
      <w:r w:rsidRPr="009874F5">
        <w:rPr>
          <w:rFonts w:cs="Arial"/>
          <w:bCs/>
          <w:highlight w:val="yellow"/>
          <w:lang w:val="es-ES_tradnl"/>
          <w:rPrChange w:id="66" w:author="Ana Isabel Moreno" w:date="2015-04-28T11:46:00Z">
            <w:rPr>
              <w:rFonts w:cs="Arial"/>
              <w:bCs/>
              <w:lang w:val="es-ES_tradnl"/>
            </w:rPr>
          </w:rPrChange>
        </w:rPr>
        <w:br/>
        <w:t xml:space="preserve">- Asesorar y apoyar a por lo menos 4 instituciones financieras en el desarrollo e implementación de productos crediticios verdes </w:t>
      </w:r>
    </w:p>
    <w:p w:rsidR="00CE2743" w:rsidRPr="00B237EB" w:rsidRDefault="00CE2743" w:rsidP="00B237EB">
      <w:pPr>
        <w:spacing w:after="0" w:line="360" w:lineRule="auto"/>
        <w:ind w:right="118"/>
        <w:rPr>
          <w:rFonts w:cs="Arial"/>
        </w:rPr>
      </w:pPr>
      <w:r w:rsidRPr="009874F5">
        <w:rPr>
          <w:rFonts w:cs="Arial"/>
          <w:highlight w:val="yellow"/>
          <w:lang w:val="es-MX"/>
          <w:rPrChange w:id="67" w:author="Ana Isabel Moreno" w:date="2015-04-28T11:46:00Z">
            <w:rPr>
              <w:rFonts w:cs="Arial"/>
              <w:lang w:val="es-MX"/>
            </w:rPr>
          </w:rPrChange>
        </w:rPr>
        <w:t xml:space="preserve">- </w:t>
      </w:r>
      <w:r w:rsidRPr="009874F5">
        <w:rPr>
          <w:rFonts w:cs="Arial"/>
          <w:highlight w:val="yellow"/>
          <w:rPrChange w:id="68" w:author="Ana Isabel Moreno" w:date="2015-04-28T11:46:00Z">
            <w:rPr>
              <w:rFonts w:cs="Arial"/>
            </w:rPr>
          </w:rPrChange>
        </w:rPr>
        <w:t>Fortalecer a mujeres empresarias  para la inclusión de tecnologías de acceso a energía en sus negocios comerciales y apoyar para que tengan acceso a crédito.</w:t>
      </w:r>
    </w:p>
    <w:p w:rsidR="00CE2743" w:rsidRPr="00B237EB" w:rsidRDefault="00CE2743" w:rsidP="00B237EB">
      <w:pPr>
        <w:spacing w:after="0" w:line="360" w:lineRule="auto"/>
        <w:ind w:right="141"/>
        <w:rPr>
          <w:rFonts w:cs="Arial"/>
          <w:lang w:val="es-MX"/>
        </w:rPr>
      </w:pPr>
    </w:p>
    <w:p w:rsidR="00571C2C" w:rsidRPr="00B237EB" w:rsidRDefault="00571C2C" w:rsidP="00B237EB">
      <w:pPr>
        <w:spacing w:line="360" w:lineRule="auto"/>
        <w:rPr>
          <w:rFonts w:cs="Arial"/>
        </w:rPr>
      </w:pPr>
    </w:p>
    <w:p w:rsidR="003D4ACD" w:rsidRPr="00B237EB" w:rsidRDefault="003D4ACD" w:rsidP="00B237EB">
      <w:pPr>
        <w:spacing w:line="360" w:lineRule="auto"/>
        <w:rPr>
          <w:rFonts w:cs="Arial"/>
        </w:rPr>
      </w:pPr>
      <w:commentRangeStart w:id="69"/>
      <w:r w:rsidRPr="00B237EB">
        <w:rPr>
          <w:rFonts w:cs="Arial"/>
          <w:highlight w:val="yellow"/>
        </w:rPr>
        <w:t>Faltaría</w:t>
      </w:r>
      <w:commentRangeEnd w:id="69"/>
      <w:r w:rsidR="009874F5">
        <w:rPr>
          <w:rStyle w:val="Refdecomentario"/>
        </w:rPr>
        <w:commentReference w:id="69"/>
      </w:r>
      <w:r w:rsidRPr="00B237EB">
        <w:rPr>
          <w:rFonts w:cs="Arial"/>
          <w:highlight w:val="yellow"/>
        </w:rPr>
        <w:t xml:space="preserve"> qué actividades y con quienes en generó y Cambio Climático.</w:t>
      </w:r>
    </w:p>
    <w:p w:rsidR="00F650F1" w:rsidRDefault="00F650F1" w:rsidP="00B237EB">
      <w:pPr>
        <w:spacing w:line="360" w:lineRule="auto"/>
        <w:rPr>
          <w:rFonts w:cs="Arial"/>
          <w:highlight w:val="yellow"/>
        </w:rPr>
      </w:pPr>
      <w:r>
        <w:rPr>
          <w:rFonts w:cs="Arial"/>
          <w:highlight w:val="yellow"/>
        </w:rPr>
        <w:t xml:space="preserve">La linea Energía para Cocinar elaboró una cartilla de género y cocinas dirigido a implementadores de proyectos de cocinas con el objetivo de compartir experiencias para hacer visible a la mujer en las iniciativas que promueven tecnologías </w:t>
      </w:r>
      <w:proofErr w:type="gramStart"/>
      <w:r>
        <w:rPr>
          <w:rFonts w:cs="Arial"/>
          <w:highlight w:val="yellow"/>
        </w:rPr>
        <w:t>limpias .</w:t>
      </w:r>
      <w:proofErr w:type="gramEnd"/>
      <w:r>
        <w:rPr>
          <w:rFonts w:cs="Arial"/>
          <w:highlight w:val="yellow"/>
        </w:rPr>
        <w:t xml:space="preserve"> Asimismo presentar pautas que motiven a los implementadores de proyectos a insertar la perspectiva de género desde su </w:t>
      </w:r>
      <w:proofErr w:type="spellStart"/>
      <w:r>
        <w:rPr>
          <w:rFonts w:cs="Arial"/>
          <w:highlight w:val="yellow"/>
        </w:rPr>
        <w:t>planifiación</w:t>
      </w:r>
      <w:proofErr w:type="spellEnd"/>
      <w:r>
        <w:rPr>
          <w:rFonts w:cs="Arial"/>
          <w:highlight w:val="yellow"/>
        </w:rPr>
        <w:t xml:space="preserve"> con la finalidad de disminuir la brecha entre mujeres y hombres en iniciativas de cocinas mejoradas:</w:t>
      </w:r>
    </w:p>
    <w:p w:rsidR="00F650F1" w:rsidRDefault="00F650F1" w:rsidP="00B237EB">
      <w:pPr>
        <w:spacing w:line="360" w:lineRule="auto"/>
        <w:rPr>
          <w:rFonts w:cs="Arial"/>
          <w:highlight w:val="yellow"/>
        </w:rPr>
      </w:pPr>
      <w:r>
        <w:rPr>
          <w:rFonts w:cs="Arial"/>
          <w:highlight w:val="yellow"/>
        </w:rPr>
        <w:t xml:space="preserve">Además hizo alianzas estratégicas con la Alianza Global de Cocinas Limpias y Visionaria </w:t>
      </w:r>
      <w:proofErr w:type="spellStart"/>
      <w:r>
        <w:rPr>
          <w:rFonts w:cs="Arial"/>
          <w:highlight w:val="yellow"/>
        </w:rPr>
        <w:t>network</w:t>
      </w:r>
      <w:proofErr w:type="spellEnd"/>
      <w:r>
        <w:rPr>
          <w:rFonts w:cs="Arial"/>
          <w:highlight w:val="yellow"/>
        </w:rPr>
        <w:t xml:space="preserve"> para validar la guía de </w:t>
      </w:r>
      <w:proofErr w:type="spellStart"/>
      <w:r>
        <w:rPr>
          <w:rFonts w:cs="Arial"/>
          <w:highlight w:val="yellow"/>
        </w:rPr>
        <w:t>empoderamianto</w:t>
      </w:r>
      <w:proofErr w:type="spellEnd"/>
      <w:r>
        <w:rPr>
          <w:rFonts w:cs="Arial"/>
          <w:highlight w:val="yellow"/>
        </w:rPr>
        <w:t xml:space="preserve"> comercial de la mujer que tiene 3 componentes: a) liderazgo, b</w:t>
      </w:r>
      <w:proofErr w:type="gramStart"/>
      <w:r>
        <w:rPr>
          <w:rFonts w:cs="Arial"/>
          <w:highlight w:val="yellow"/>
        </w:rPr>
        <w:t>)empoderamiento</w:t>
      </w:r>
      <w:proofErr w:type="gramEnd"/>
      <w:r>
        <w:rPr>
          <w:rFonts w:cs="Arial"/>
          <w:highlight w:val="yellow"/>
        </w:rPr>
        <w:t xml:space="preserve"> y c) negocios comerciales.</w:t>
      </w:r>
      <w:bookmarkStart w:id="70" w:name="_GoBack"/>
      <w:bookmarkEnd w:id="70"/>
      <w:r>
        <w:rPr>
          <w:rFonts w:cs="Arial"/>
          <w:highlight w:val="yellow"/>
        </w:rPr>
        <w:t xml:space="preserve"> </w:t>
      </w:r>
    </w:p>
    <w:p w:rsidR="00F650F1" w:rsidRDefault="00F650F1" w:rsidP="00B237EB">
      <w:pPr>
        <w:spacing w:line="360" w:lineRule="auto"/>
        <w:rPr>
          <w:rFonts w:cs="Arial"/>
          <w:highlight w:val="yellow"/>
        </w:rPr>
      </w:pPr>
    </w:p>
    <w:p w:rsidR="00F650F1" w:rsidRDefault="00F650F1" w:rsidP="00B237EB">
      <w:pPr>
        <w:spacing w:line="360" w:lineRule="auto"/>
        <w:rPr>
          <w:rFonts w:cs="Arial"/>
          <w:highlight w:val="yellow"/>
        </w:rPr>
      </w:pPr>
      <w:r>
        <w:rPr>
          <w:rFonts w:cs="Arial"/>
          <w:noProof/>
          <w:lang w:val="es-MX" w:eastAsia="es-MX"/>
        </w:rPr>
        <w:lastRenderedPageBreak/>
        <w:drawing>
          <wp:inline distT="0" distB="0" distL="0" distR="0">
            <wp:extent cx="5612130" cy="2080557"/>
            <wp:effectExtent l="0" t="0" r="7620" b="0"/>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2080557"/>
                    </a:xfrm>
                    <a:prstGeom prst="rect">
                      <a:avLst/>
                    </a:prstGeom>
                    <a:noFill/>
                    <a:ln>
                      <a:noFill/>
                    </a:ln>
                  </pic:spPr>
                </pic:pic>
              </a:graphicData>
            </a:graphic>
          </wp:inline>
        </w:drawing>
      </w:r>
    </w:p>
    <w:p w:rsidR="00FB63A0" w:rsidRPr="00B237EB" w:rsidRDefault="00FB63A0" w:rsidP="00B237EB">
      <w:pPr>
        <w:spacing w:line="360" w:lineRule="auto"/>
        <w:rPr>
          <w:rFonts w:cs="Arial"/>
        </w:rPr>
      </w:pPr>
      <w:r w:rsidRPr="00B237EB">
        <w:rPr>
          <w:rFonts w:cs="Arial"/>
          <w:highlight w:val="yellow"/>
        </w:rPr>
        <w:t xml:space="preserve">Faltaría las actividades y con quienes en </w:t>
      </w:r>
      <w:commentRangeStart w:id="71"/>
      <w:r w:rsidRPr="00B237EB">
        <w:rPr>
          <w:rFonts w:cs="Arial"/>
          <w:highlight w:val="yellow"/>
        </w:rPr>
        <w:t>RBF</w:t>
      </w:r>
      <w:commentRangeEnd w:id="71"/>
      <w:r w:rsidR="009874F5">
        <w:rPr>
          <w:rStyle w:val="Refdecomentario"/>
        </w:rPr>
        <w:commentReference w:id="71"/>
      </w:r>
      <w:r w:rsidRPr="00B237EB">
        <w:rPr>
          <w:rFonts w:cs="Arial"/>
          <w:highlight w:val="yellow"/>
        </w:rPr>
        <w:t xml:space="preserve"> y con FASER</w:t>
      </w:r>
    </w:p>
    <w:p w:rsidR="007E7907" w:rsidRDefault="007E7907" w:rsidP="007E7907">
      <w:pPr>
        <w:autoSpaceDE w:val="0"/>
        <w:autoSpaceDN w:val="0"/>
        <w:adjustRightInd w:val="0"/>
        <w:spacing w:before="120" w:after="120"/>
        <w:jc w:val="both"/>
      </w:pPr>
      <w:r w:rsidRPr="00992776">
        <w:rPr>
          <w:lang w:val="es-MX"/>
        </w:rPr>
        <w:t xml:space="preserve">La propuesta </w:t>
      </w:r>
      <w:proofErr w:type="spellStart"/>
      <w:r w:rsidRPr="00992776">
        <w:rPr>
          <w:i/>
          <w:lang w:val="es-MX"/>
        </w:rPr>
        <w:t>Getting</w:t>
      </w:r>
      <w:proofErr w:type="spellEnd"/>
      <w:r w:rsidRPr="00992776">
        <w:rPr>
          <w:i/>
          <w:lang w:val="es-MX"/>
        </w:rPr>
        <w:t xml:space="preserve"> to Zero </w:t>
      </w:r>
      <w:proofErr w:type="spellStart"/>
      <w:r w:rsidRPr="00992776">
        <w:rPr>
          <w:i/>
          <w:lang w:val="es-MX"/>
        </w:rPr>
        <w:t>Energy</w:t>
      </w:r>
      <w:proofErr w:type="spellEnd"/>
      <w:r w:rsidRPr="00992776">
        <w:rPr>
          <w:i/>
          <w:lang w:val="es-MX"/>
        </w:rPr>
        <w:t xml:space="preserve"> </w:t>
      </w:r>
      <w:proofErr w:type="spellStart"/>
      <w:r w:rsidRPr="00992776">
        <w:rPr>
          <w:i/>
          <w:lang w:val="es-MX"/>
        </w:rPr>
        <w:t>Poverty</w:t>
      </w:r>
      <w:proofErr w:type="spellEnd"/>
      <w:r w:rsidRPr="00992776">
        <w:rPr>
          <w:i/>
          <w:lang w:val="es-MX"/>
        </w:rPr>
        <w:t xml:space="preserve">. </w:t>
      </w:r>
      <w:proofErr w:type="spellStart"/>
      <w:r w:rsidRPr="00FE3477">
        <w:rPr>
          <w:i/>
          <w:lang w:val="es-MX"/>
        </w:rPr>
        <w:t>Closing</w:t>
      </w:r>
      <w:proofErr w:type="spellEnd"/>
      <w:r w:rsidRPr="00FE3477">
        <w:rPr>
          <w:i/>
          <w:lang w:val="es-MX"/>
        </w:rPr>
        <w:t xml:space="preserve"> gaps in </w:t>
      </w:r>
      <w:proofErr w:type="spellStart"/>
      <w:r>
        <w:rPr>
          <w:i/>
          <w:lang w:val="es-MX"/>
        </w:rPr>
        <w:t>access</w:t>
      </w:r>
      <w:proofErr w:type="spellEnd"/>
      <w:r>
        <w:rPr>
          <w:i/>
          <w:lang w:val="es-MX"/>
        </w:rPr>
        <w:t xml:space="preserve"> to </w:t>
      </w:r>
      <w:proofErr w:type="spellStart"/>
      <w:r>
        <w:rPr>
          <w:i/>
          <w:lang w:val="es-MX"/>
        </w:rPr>
        <w:t>thermal</w:t>
      </w:r>
      <w:proofErr w:type="spellEnd"/>
      <w:r>
        <w:rPr>
          <w:i/>
          <w:lang w:val="es-MX"/>
        </w:rPr>
        <w:t xml:space="preserve"> </w:t>
      </w:r>
      <w:proofErr w:type="spellStart"/>
      <w:r>
        <w:rPr>
          <w:i/>
          <w:lang w:val="es-MX"/>
        </w:rPr>
        <w:t>energy</w:t>
      </w:r>
      <w:proofErr w:type="spellEnd"/>
      <w:r>
        <w:rPr>
          <w:i/>
          <w:lang w:val="es-MX"/>
        </w:rPr>
        <w:t xml:space="preserve"> in Perú</w:t>
      </w:r>
      <w:r w:rsidRPr="00FE3477">
        <w:rPr>
          <w:i/>
          <w:lang w:val="es-MX"/>
        </w:rPr>
        <w:t xml:space="preserve"> </w:t>
      </w:r>
      <w:r>
        <w:rPr>
          <w:lang w:val="es-MX"/>
        </w:rPr>
        <w:t xml:space="preserve">busca </w:t>
      </w:r>
      <w:r w:rsidRPr="00FE3477">
        <w:rPr>
          <w:lang w:val="es-MX"/>
        </w:rPr>
        <w:t xml:space="preserve">contribuir </w:t>
      </w:r>
      <w:r w:rsidRPr="00FE3477">
        <w:t xml:space="preserve">a </w:t>
      </w:r>
      <w:r>
        <w:t>c</w:t>
      </w:r>
      <w:r w:rsidRPr="00FE3477">
        <w:t xml:space="preserve">errar las brechas </w:t>
      </w:r>
      <w:r>
        <w:t xml:space="preserve">y disminuir las barreras </w:t>
      </w:r>
      <w:r w:rsidRPr="00FE3477">
        <w:t xml:space="preserve">en el acceso </w:t>
      </w:r>
      <w:r>
        <w:t xml:space="preserve">sostenible </w:t>
      </w:r>
      <w:r w:rsidRPr="00FE3477">
        <w:t>a la energía térmica</w:t>
      </w:r>
      <w:r w:rsidRPr="00B95909">
        <w:t xml:space="preserve"> </w:t>
      </w:r>
      <w:r>
        <w:t>en zonas rurales y periurbanas del Perú, especialmente en energía para cocinar y calentar el agua.</w:t>
      </w:r>
    </w:p>
    <w:p w:rsidR="007E7907" w:rsidRDefault="007E7907" w:rsidP="007E7907">
      <w:pPr>
        <w:autoSpaceDE w:val="0"/>
        <w:autoSpaceDN w:val="0"/>
        <w:adjustRightInd w:val="0"/>
        <w:spacing w:before="120" w:after="120"/>
        <w:jc w:val="both"/>
      </w:pPr>
      <w:r>
        <w:t>Para ello se desarrollará mercados nacionales de calentadores solares de agua y de cocinas mejoradas portátiles a través de la entrega de incentivos monetarios y la investigación y desarrollo (</w:t>
      </w:r>
      <w:proofErr w:type="spellStart"/>
      <w:r>
        <w:t>i+d</w:t>
      </w:r>
      <w:proofErr w:type="spellEnd"/>
      <w:r>
        <w:t>), satisfaciendo de esta manera las necesidades de calefacción y de cocción de alimentos de la población rural.</w:t>
      </w:r>
    </w:p>
    <w:p w:rsidR="007E7907" w:rsidRPr="0069698F" w:rsidRDefault="007E7907" w:rsidP="007E7907">
      <w:pPr>
        <w:autoSpaceDE w:val="0"/>
        <w:autoSpaceDN w:val="0"/>
        <w:adjustRightInd w:val="0"/>
        <w:spacing w:before="120" w:after="120"/>
        <w:jc w:val="both"/>
      </w:pPr>
      <w:r>
        <w:t>Para lograr lo expuesto se intervendrá en dos componentes que se resumen líneas abajo.</w:t>
      </w:r>
    </w:p>
    <w:p w:rsidR="007E7907" w:rsidRPr="002E27DE" w:rsidRDefault="007E7907" w:rsidP="007E7907">
      <w:pPr>
        <w:rPr>
          <w:b/>
          <w:lang w:val="es-MX"/>
        </w:rPr>
      </w:pPr>
      <w:r w:rsidRPr="002E27DE">
        <w:rPr>
          <w:b/>
          <w:lang w:val="es-MX"/>
        </w:rPr>
        <w:t xml:space="preserve">Componente 1: “Solar </w:t>
      </w:r>
      <w:proofErr w:type="spellStart"/>
      <w:r w:rsidRPr="002E27DE">
        <w:rPr>
          <w:b/>
          <w:lang w:val="es-MX"/>
        </w:rPr>
        <w:t>Water</w:t>
      </w:r>
      <w:proofErr w:type="spellEnd"/>
      <w:r w:rsidRPr="002E27DE">
        <w:rPr>
          <w:b/>
          <w:lang w:val="es-MX"/>
        </w:rPr>
        <w:t xml:space="preserve"> </w:t>
      </w:r>
      <w:proofErr w:type="spellStart"/>
      <w:r w:rsidRPr="002E27DE">
        <w:rPr>
          <w:b/>
          <w:lang w:val="es-MX"/>
        </w:rPr>
        <w:t>Heaters</w:t>
      </w:r>
      <w:proofErr w:type="spellEnd"/>
      <w:r w:rsidRPr="002E27DE">
        <w:rPr>
          <w:b/>
          <w:lang w:val="es-MX"/>
        </w:rPr>
        <w:t>”</w:t>
      </w:r>
    </w:p>
    <w:p w:rsidR="007E7907" w:rsidRDefault="007E7907" w:rsidP="007E7907">
      <w:pPr>
        <w:jc w:val="both"/>
      </w:pPr>
      <w:r>
        <w:t>Las condiciones climáticas en el Perú son ideales para aprovechar la energía solar para el calentamiento de agua y poder usarla aprovechando diferentes beneficios personales y productivos. Sin embargo el mercado de esta tecnología solo se ha desarrollado de manera importante en la ciudad de Arequipa por contar con condiciones de clima muy buenas en relación al nivel de radiación solar.</w:t>
      </w:r>
    </w:p>
    <w:p w:rsidR="007E7907" w:rsidRDefault="007E7907" w:rsidP="007E7907">
      <w:pPr>
        <w:jc w:val="both"/>
      </w:pPr>
      <w:r>
        <w:t xml:space="preserve">El componente busca acortar la brecha entre la oferta y la demanda  a nivel nacional, disminuyendo las barreras que impiden un desenvolvimiento adecuado del mercado a través de la entrega de incentivos monetarios dirigidos a la oferta y que puedan ser invertidos en acciones y estrategias para la apertura de nuevos nichos de mercado. Así mismo se articulará la participación activa de instituciones </w:t>
      </w:r>
      <w:proofErr w:type="spellStart"/>
      <w:r>
        <w:t>microfinancieras</w:t>
      </w:r>
      <w:proofErr w:type="spellEnd"/>
      <w:r>
        <w:t xml:space="preserve"> (</w:t>
      </w:r>
      <w:proofErr w:type="spellStart"/>
      <w:r>
        <w:t>IMF’s</w:t>
      </w:r>
      <w:proofErr w:type="spellEnd"/>
      <w:r>
        <w:t xml:space="preserve">) entregando incentivos por la entrega de micro créditos para crear facilidades de acceso a la tecnología. Los incentivos monetarios entregados en el proyecto irán disminuyendo de forma gradual en el lapso de los cuatro años de vigencia del proyecto. </w:t>
      </w:r>
    </w:p>
    <w:p w:rsidR="007E7907" w:rsidRPr="002E27DE" w:rsidRDefault="007E7907" w:rsidP="007E7907">
      <w:pPr>
        <w:rPr>
          <w:b/>
          <w:lang w:val="en-US"/>
        </w:rPr>
      </w:pPr>
      <w:proofErr w:type="spellStart"/>
      <w:r w:rsidRPr="002E27DE">
        <w:rPr>
          <w:b/>
          <w:lang w:val="en-US"/>
        </w:rPr>
        <w:t>Componente</w:t>
      </w:r>
      <w:proofErr w:type="spellEnd"/>
      <w:r w:rsidRPr="002E27DE">
        <w:rPr>
          <w:b/>
          <w:lang w:val="en-US"/>
        </w:rPr>
        <w:t xml:space="preserve"> 2: Development contest: Innovating portable </w:t>
      </w:r>
      <w:proofErr w:type="spellStart"/>
      <w:r w:rsidRPr="002E27DE">
        <w:rPr>
          <w:b/>
          <w:lang w:val="en-US"/>
        </w:rPr>
        <w:t>cookstoves</w:t>
      </w:r>
      <w:proofErr w:type="spellEnd"/>
      <w:r w:rsidRPr="002E27DE">
        <w:rPr>
          <w:b/>
          <w:lang w:val="en-US"/>
        </w:rPr>
        <w:t xml:space="preserve"> – RBF for</w:t>
      </w:r>
      <w:r>
        <w:rPr>
          <w:b/>
          <w:lang w:val="en-US"/>
        </w:rPr>
        <w:t xml:space="preserve"> </w:t>
      </w:r>
      <w:proofErr w:type="spellStart"/>
      <w:r>
        <w:rPr>
          <w:b/>
          <w:lang w:val="en-US"/>
        </w:rPr>
        <w:t>R&amp;D</w:t>
      </w:r>
      <w:r w:rsidRPr="002E27DE">
        <w:rPr>
          <w:b/>
          <w:lang w:val="en-US"/>
        </w:rPr>
        <w:t>ata</w:t>
      </w:r>
      <w:proofErr w:type="spellEnd"/>
      <w:r w:rsidRPr="002E27DE">
        <w:rPr>
          <w:b/>
          <w:lang w:val="en-US"/>
        </w:rPr>
        <w:t xml:space="preserve"> regional level</w:t>
      </w:r>
    </w:p>
    <w:p w:rsidR="007E7907" w:rsidRPr="00FE3477" w:rsidRDefault="007E7907" w:rsidP="007E7907">
      <w:pPr>
        <w:jc w:val="both"/>
      </w:pPr>
      <w:r>
        <w:rPr>
          <w:lang w:val="es-MX"/>
        </w:rPr>
        <w:lastRenderedPageBreak/>
        <w:t xml:space="preserve">El componente busca </w:t>
      </w:r>
      <w:r>
        <w:t>motivar a los empresarios privados a invertir en investigación y desarrollo (</w:t>
      </w:r>
      <w:proofErr w:type="spellStart"/>
      <w:r>
        <w:t>i+d</w:t>
      </w:r>
      <w:proofErr w:type="spellEnd"/>
      <w:r>
        <w:t>) de cocinas mejoradas portátiles</w:t>
      </w:r>
      <w:r>
        <w:rPr>
          <w:lang w:val="es-MX"/>
        </w:rPr>
        <w:t xml:space="preserve">, a través de incentivos monetarios atractivos, </w:t>
      </w:r>
      <w:r w:rsidRPr="00FE3477">
        <w:t xml:space="preserve">que responden </w:t>
      </w:r>
      <w:r>
        <w:t>de manera adecuada</w:t>
      </w:r>
      <w:r w:rsidRPr="00FE3477">
        <w:t xml:space="preserve"> a las necesidade</w:t>
      </w:r>
      <w:r>
        <w:t xml:space="preserve">s de los mercados rurales, y </w:t>
      </w:r>
      <w:r w:rsidRPr="00FE3477">
        <w:t xml:space="preserve">adaptados para la producción </w:t>
      </w:r>
      <w:r>
        <w:t>a escala, eficientes, con precios bajos y competitivo . Es decir, crear</w:t>
      </w:r>
      <w:r w:rsidRPr="00FE3477">
        <w:t xml:space="preserve"> un mercado donde la demanda </w:t>
      </w:r>
      <w:r>
        <w:t>sea</w:t>
      </w:r>
      <w:r w:rsidRPr="00FE3477">
        <w:t xml:space="preserve"> satisfecha por pequ</w:t>
      </w:r>
      <w:r>
        <w:t>eñas y medianas empresas (PYMES) nacionales que realicen investigación y desarrollo.</w:t>
      </w:r>
    </w:p>
    <w:p w:rsidR="007E7907" w:rsidRPr="00FE3477" w:rsidRDefault="007E7907" w:rsidP="007E7907">
      <w:pPr>
        <w:jc w:val="both"/>
      </w:pPr>
      <w:r>
        <w:t>Además de ello se</w:t>
      </w:r>
      <w:r w:rsidRPr="00FE3477">
        <w:t xml:space="preserve"> apoyará a empresarios </w:t>
      </w:r>
      <w:r>
        <w:t xml:space="preserve">ganadores de los incentivos a </w:t>
      </w:r>
      <w:r w:rsidRPr="00FE3477">
        <w:t>continuar desarrollando sus productos y</w:t>
      </w:r>
      <w:r>
        <w:t xml:space="preserve"> fortaleciendo </w:t>
      </w:r>
      <w:r w:rsidRPr="00FE3477">
        <w:t xml:space="preserve">sus negocios. Las lecciones de este proyecto RBF permitirá reunir el enfoque RBF con un proyecto de </w:t>
      </w:r>
      <w:proofErr w:type="spellStart"/>
      <w:r w:rsidRPr="00FE3477">
        <w:t>i+d</w:t>
      </w:r>
      <w:proofErr w:type="spellEnd"/>
      <w:r w:rsidRPr="00FE3477">
        <w:t>. Proporcionará evidencia si este tipo de intervención permite desarrollar tecnologías de calidad y promover los mercados locales.</w:t>
      </w:r>
    </w:p>
    <w:p w:rsidR="008502C2" w:rsidRPr="00B237EB" w:rsidRDefault="00694517" w:rsidP="00B237EB">
      <w:pPr>
        <w:pStyle w:val="Prrafodelista"/>
        <w:numPr>
          <w:ilvl w:val="0"/>
          <w:numId w:val="11"/>
        </w:numPr>
        <w:spacing w:line="360" w:lineRule="auto"/>
        <w:rPr>
          <w:rFonts w:cs="Arial"/>
          <w:b/>
          <w:lang w:val="es-MX"/>
        </w:rPr>
      </w:pPr>
      <w:r w:rsidRPr="00B237EB">
        <w:rPr>
          <w:rFonts w:cs="Arial"/>
          <w:b/>
          <w:lang w:val="es-MX"/>
        </w:rPr>
        <w:t>La estructura de Conducción y la estructura de Dirección en EnDev</w:t>
      </w:r>
      <w:r w:rsidR="008502C2" w:rsidRPr="00B237EB">
        <w:rPr>
          <w:rFonts w:cs="Arial"/>
          <w:b/>
          <w:lang w:val="es-MX"/>
        </w:rPr>
        <w:t xml:space="preserve"> Perú</w:t>
      </w:r>
    </w:p>
    <w:p w:rsidR="004A5B53" w:rsidRPr="00B237EB" w:rsidRDefault="008502C2" w:rsidP="00B237EB">
      <w:pPr>
        <w:spacing w:line="360" w:lineRule="auto"/>
        <w:rPr>
          <w:rFonts w:cs="Arial"/>
          <w:lang w:val="es-MX"/>
        </w:rPr>
      </w:pPr>
      <w:r w:rsidRPr="00B237EB">
        <w:rPr>
          <w:rFonts w:cs="Arial"/>
          <w:lang w:val="es-MX"/>
        </w:rPr>
        <w:t xml:space="preserve">* </w:t>
      </w:r>
      <w:proofErr w:type="spellStart"/>
      <w:r w:rsidRPr="00B237EB">
        <w:rPr>
          <w:rFonts w:cs="Arial"/>
          <w:lang w:val="es-MX"/>
        </w:rPr>
        <w:t>Capacity</w:t>
      </w:r>
      <w:proofErr w:type="spellEnd"/>
      <w:r w:rsidRPr="00B237EB">
        <w:rPr>
          <w:rFonts w:cs="Arial"/>
          <w:lang w:val="es-MX"/>
        </w:rPr>
        <w:t xml:space="preserve"> Works es un modelo para gestionar sistemas de cooperación, que resultan de acuerdos entre instituciones de un país</w:t>
      </w:r>
      <w:r w:rsidR="00944596" w:rsidRPr="00B237EB">
        <w:rPr>
          <w:rFonts w:cs="Arial"/>
          <w:lang w:val="es-MX"/>
        </w:rPr>
        <w:t>,</w:t>
      </w:r>
      <w:r w:rsidRPr="00B237EB">
        <w:rPr>
          <w:rFonts w:cs="Arial"/>
          <w:lang w:val="es-MX"/>
        </w:rPr>
        <w:t xml:space="preserve"> como el Perú</w:t>
      </w:r>
      <w:r w:rsidR="00944596" w:rsidRPr="00B237EB">
        <w:rPr>
          <w:rFonts w:cs="Arial"/>
          <w:lang w:val="es-MX"/>
        </w:rPr>
        <w:t xml:space="preserve">, </w:t>
      </w:r>
      <w:r w:rsidRPr="00B237EB">
        <w:rPr>
          <w:rFonts w:cs="Arial"/>
          <w:lang w:val="es-MX"/>
        </w:rPr>
        <w:t xml:space="preserve">y el Gobierno Alemán. Por parte del país hay una institución responsable del Proyecto y otras que están involucradas (Ver análisis de actores). El BMZ ha delegado a la GIZ para que forme parte del Sistema de Cooperación que ejecuta el Proyecto. </w:t>
      </w:r>
      <w:r w:rsidRPr="00B237EB">
        <w:rPr>
          <w:rFonts w:cs="Arial"/>
          <w:lang w:val="es-MX"/>
        </w:rPr>
        <w:br/>
        <w:t>* Por ser EnDev Perú parte de un Progr</w:t>
      </w:r>
      <w:r w:rsidR="002E2B1D" w:rsidRPr="00B237EB">
        <w:rPr>
          <w:rFonts w:cs="Arial"/>
          <w:lang w:val="es-MX"/>
        </w:rPr>
        <w:t>ama Global, se puede hablar de una doble delegación. BMZ delega a EnDev Global y éste traslada la responsabilidad de la participación en un sistema de cooperación con el Perú a su Proyecto en el país.</w:t>
      </w:r>
      <w:r w:rsidR="002E2B1D" w:rsidRPr="00B237EB">
        <w:rPr>
          <w:rFonts w:cs="Arial"/>
          <w:lang w:val="es-MX"/>
        </w:rPr>
        <w:br/>
        <w:t>* El Programa Global tiene más una estructura de Dirección</w:t>
      </w:r>
      <w:r w:rsidR="00944596" w:rsidRPr="00B237EB">
        <w:rPr>
          <w:rFonts w:cs="Arial"/>
          <w:lang w:val="es-MX"/>
        </w:rPr>
        <w:t>,</w:t>
      </w:r>
      <w:r w:rsidR="002E2B1D" w:rsidRPr="00B237EB">
        <w:rPr>
          <w:rFonts w:cs="Arial"/>
          <w:lang w:val="es-MX"/>
        </w:rPr>
        <w:t xml:space="preserve">  que una de Conducción. EnDev Global se administra como una organización en sí misma, no como un sistema de cooperación</w:t>
      </w:r>
      <w:r w:rsidR="00A10B6F" w:rsidRPr="00B237EB">
        <w:rPr>
          <w:rFonts w:cs="Arial"/>
          <w:lang w:val="es-MX"/>
        </w:rPr>
        <w:t xml:space="preserve"> inicialmente</w:t>
      </w:r>
      <w:r w:rsidR="002E2B1D" w:rsidRPr="00B237EB">
        <w:rPr>
          <w:rFonts w:cs="Arial"/>
          <w:lang w:val="es-MX"/>
        </w:rPr>
        <w:t>.</w:t>
      </w:r>
      <w:r w:rsidR="00A10B6F" w:rsidRPr="00B237EB">
        <w:rPr>
          <w:rFonts w:cs="Arial"/>
          <w:lang w:val="es-MX"/>
        </w:rPr>
        <w:t xml:space="preserve"> Luego los proyectos deben contribuir a crear la cooperación y por tanto las estructuras de conducción en cada país. </w:t>
      </w:r>
      <w:r w:rsidR="00944596" w:rsidRPr="00B237EB">
        <w:rPr>
          <w:rFonts w:cs="Arial"/>
          <w:lang w:val="es-MX"/>
        </w:rPr>
        <w:br/>
      </w:r>
      <w:r w:rsidR="00B428D8" w:rsidRPr="00B237EB">
        <w:rPr>
          <w:rFonts w:cs="Arial"/>
          <w:lang w:val="es-MX"/>
        </w:rPr>
        <w:t xml:space="preserve">* </w:t>
      </w:r>
      <w:r w:rsidR="00944596" w:rsidRPr="00B237EB">
        <w:rPr>
          <w:rFonts w:cs="Arial"/>
          <w:lang w:val="es-MX"/>
        </w:rPr>
        <w:t>EnDev Global t</w:t>
      </w:r>
      <w:r w:rsidR="002E2B1D" w:rsidRPr="00B237EB">
        <w:rPr>
          <w:rFonts w:cs="Arial"/>
          <w:lang w:val="es-MX"/>
        </w:rPr>
        <w:t>iene un Directorio (</w:t>
      </w:r>
      <w:proofErr w:type="spellStart"/>
      <w:r w:rsidR="002E2B1D" w:rsidRPr="00B237EB">
        <w:rPr>
          <w:rFonts w:cs="Arial"/>
          <w:lang w:val="es-MX"/>
        </w:rPr>
        <w:t>Governing</w:t>
      </w:r>
      <w:proofErr w:type="spellEnd"/>
      <w:r w:rsidR="002E2B1D" w:rsidRPr="00B237EB">
        <w:rPr>
          <w:rFonts w:cs="Arial"/>
          <w:lang w:val="es-MX"/>
        </w:rPr>
        <w:t xml:space="preserve"> </w:t>
      </w:r>
      <w:proofErr w:type="spellStart"/>
      <w:r w:rsidR="002E2B1D" w:rsidRPr="00B237EB">
        <w:rPr>
          <w:rFonts w:cs="Arial"/>
          <w:lang w:val="es-MX"/>
        </w:rPr>
        <w:t>Board</w:t>
      </w:r>
      <w:proofErr w:type="spellEnd"/>
      <w:r w:rsidR="002E2B1D" w:rsidRPr="00B237EB">
        <w:rPr>
          <w:rFonts w:cs="Arial"/>
          <w:lang w:val="es-MX"/>
        </w:rPr>
        <w:t>) formado por representantes de las organizaciones de los diferentes países de la alianza: Son: DEZA</w:t>
      </w:r>
      <w:r w:rsidR="00B408F7" w:rsidRPr="00B237EB">
        <w:rPr>
          <w:rFonts w:cs="Arial"/>
          <w:lang w:val="es-MX"/>
        </w:rPr>
        <w:t xml:space="preserve"> de Suiza, </w:t>
      </w:r>
      <w:proofErr w:type="spellStart"/>
      <w:r w:rsidR="00B408F7" w:rsidRPr="00B237EB">
        <w:rPr>
          <w:rFonts w:cs="Arial"/>
          <w:lang w:val="es-MX"/>
        </w:rPr>
        <w:t>AusAID</w:t>
      </w:r>
      <w:proofErr w:type="spellEnd"/>
      <w:r w:rsidR="00B408F7" w:rsidRPr="00B237EB">
        <w:rPr>
          <w:rFonts w:cs="Arial"/>
          <w:lang w:val="es-MX"/>
        </w:rPr>
        <w:t xml:space="preserve"> de Australia, DFID del Reino Unido, MFA de Noruega, DGIS de Holanda y BMZ de Alemania. </w:t>
      </w:r>
      <w:r w:rsidR="00861FC3" w:rsidRPr="00B237EB">
        <w:rPr>
          <w:rFonts w:cs="Arial"/>
          <w:lang w:val="es-MX"/>
        </w:rPr>
        <w:t>Este Directorio toma las decisiones importantes del Programa y delega la ejecución en la GIZ</w:t>
      </w:r>
      <w:r w:rsidR="00944596" w:rsidRPr="00B237EB">
        <w:rPr>
          <w:rFonts w:cs="Arial"/>
          <w:lang w:val="es-MX"/>
        </w:rPr>
        <w:t xml:space="preserve"> en cooperación con RVO y SNV de Holanda. </w:t>
      </w:r>
      <w:r w:rsidR="00A10B6F" w:rsidRPr="00B237EB">
        <w:rPr>
          <w:rFonts w:cs="Arial"/>
          <w:lang w:val="es-MX"/>
        </w:rPr>
        <w:br/>
      </w:r>
      <w:proofErr w:type="gramStart"/>
      <w:r w:rsidR="00944596" w:rsidRPr="00B237EB">
        <w:rPr>
          <w:rFonts w:cs="Arial"/>
          <w:lang w:val="es-MX"/>
        </w:rPr>
        <w:t>la</w:t>
      </w:r>
      <w:proofErr w:type="gramEnd"/>
      <w:r w:rsidR="00944596" w:rsidRPr="00B237EB">
        <w:rPr>
          <w:rFonts w:cs="Arial"/>
          <w:lang w:val="es-MX"/>
        </w:rPr>
        <w:t xml:space="preserve"> ejecución tiene a su vez una estructura de Dirección con un Director General y </w:t>
      </w:r>
      <w:r w:rsidR="00013654" w:rsidRPr="00B237EB">
        <w:rPr>
          <w:rFonts w:cs="Arial"/>
          <w:lang w:val="es-MX"/>
        </w:rPr>
        <w:t xml:space="preserve">unidades de Administración; de Asesoría Técnica en las distintas Tecnologías; de Coordinación Regional, ejemplo Latinoamérica y Responsables en cada país. </w:t>
      </w:r>
      <w:r w:rsidR="00B428D8" w:rsidRPr="00B237EB">
        <w:rPr>
          <w:rFonts w:cs="Arial"/>
          <w:lang w:val="es-MX"/>
        </w:rPr>
        <w:br/>
      </w:r>
      <w:r w:rsidR="00013654" w:rsidRPr="00B237EB">
        <w:rPr>
          <w:rFonts w:cs="Arial"/>
          <w:lang w:val="es-MX"/>
        </w:rPr>
        <w:br/>
        <w:t xml:space="preserve">* EnDev Perú </w:t>
      </w:r>
      <w:r w:rsidR="00D87ADB" w:rsidRPr="00B237EB">
        <w:rPr>
          <w:rFonts w:cs="Arial"/>
          <w:lang w:val="es-MX"/>
        </w:rPr>
        <w:t xml:space="preserve">ha venido trabajando con el establecimiento de relaciones con distintos actores del </w:t>
      </w:r>
      <w:r w:rsidR="00D87ADB" w:rsidRPr="00B237EB">
        <w:rPr>
          <w:rFonts w:cs="Arial"/>
          <w:lang w:val="es-MX"/>
        </w:rPr>
        <w:lastRenderedPageBreak/>
        <w:t xml:space="preserve">país, pero sin formar hasta ahora un sistema de cooperación </w:t>
      </w:r>
      <w:r w:rsidR="005433FC" w:rsidRPr="00B237EB">
        <w:rPr>
          <w:rFonts w:cs="Arial"/>
          <w:lang w:val="es-MX"/>
        </w:rPr>
        <w:t>formal para el Proyecto</w:t>
      </w:r>
      <w:r w:rsidR="00073E15" w:rsidRPr="00B237EB">
        <w:rPr>
          <w:rFonts w:cs="Arial"/>
          <w:lang w:val="es-MX"/>
        </w:rPr>
        <w:t xml:space="preserve">. Ahora que se elabora el Modelo de Gestión del Proyecto se </w:t>
      </w:r>
      <w:r w:rsidR="005433FC" w:rsidRPr="00B237EB">
        <w:rPr>
          <w:rFonts w:cs="Arial"/>
          <w:lang w:val="es-MX"/>
        </w:rPr>
        <w:t xml:space="preserve">necesita una estructura formal de conducción. ¿Por qué crear esta estructura? Se justifica porque la </w:t>
      </w:r>
      <w:proofErr w:type="spellStart"/>
      <w:r w:rsidR="005433FC" w:rsidRPr="00B237EB">
        <w:rPr>
          <w:rFonts w:cs="Arial"/>
          <w:lang w:val="es-MX"/>
        </w:rPr>
        <w:t>la</w:t>
      </w:r>
      <w:proofErr w:type="spellEnd"/>
      <w:r w:rsidR="005433FC" w:rsidRPr="00B237EB">
        <w:rPr>
          <w:rFonts w:cs="Arial"/>
          <w:lang w:val="es-MX"/>
        </w:rPr>
        <w:t xml:space="preserve"> clarificación del sistema de cooperación permite una mayor institucionalización, favorece la apropiación, mejora la sostenibilidad y permite un </w:t>
      </w:r>
      <w:proofErr w:type="spellStart"/>
      <w:r w:rsidR="005433FC" w:rsidRPr="00B237EB">
        <w:rPr>
          <w:rFonts w:cs="Arial"/>
          <w:lang w:val="es-MX"/>
        </w:rPr>
        <w:t>scaling</w:t>
      </w:r>
      <w:proofErr w:type="spellEnd"/>
      <w:r w:rsidR="005433FC" w:rsidRPr="00B237EB">
        <w:rPr>
          <w:rFonts w:cs="Arial"/>
          <w:lang w:val="es-MX"/>
        </w:rPr>
        <w:t xml:space="preserve">-un mayor. Además incrementa la legitimidad del Proyecto y posiciona mejor la Cooperación Alemana. </w:t>
      </w:r>
    </w:p>
    <w:p w:rsidR="00384E26" w:rsidRPr="00B237EB" w:rsidRDefault="005433FC" w:rsidP="00B237EB">
      <w:pPr>
        <w:spacing w:line="360" w:lineRule="auto"/>
        <w:rPr>
          <w:rFonts w:cs="Arial"/>
          <w:lang w:val="es-MX"/>
        </w:rPr>
      </w:pPr>
      <w:r w:rsidRPr="00B237EB">
        <w:rPr>
          <w:rFonts w:cs="Arial"/>
          <w:lang w:val="es-MX"/>
        </w:rPr>
        <w:t>* Qué actores deben participar en la estructura de conducción del proyecto</w:t>
      </w:r>
      <w:proofErr w:type="gramStart"/>
      <w:r w:rsidRPr="00B237EB">
        <w:rPr>
          <w:rFonts w:cs="Arial"/>
          <w:lang w:val="es-MX"/>
        </w:rPr>
        <w:t>?</w:t>
      </w:r>
      <w:proofErr w:type="gramEnd"/>
      <w:r w:rsidRPr="00B237EB">
        <w:rPr>
          <w:rFonts w:cs="Arial"/>
          <w:lang w:val="es-MX"/>
        </w:rPr>
        <w:t xml:space="preserve"> </w:t>
      </w:r>
      <w:r w:rsidR="009D35F8" w:rsidRPr="00B237EB">
        <w:rPr>
          <w:rFonts w:cs="Arial"/>
          <w:lang w:val="es-MX"/>
        </w:rPr>
        <w:t>La experiencia del Proyecto, el análisis de los actores y las tareas que debe cumplir la Conducción indican que los actores clave deben ser los que conformen la Estructura en los diferentes niveles.</w:t>
      </w:r>
      <w:r w:rsidR="004A5B53" w:rsidRPr="00B237EB">
        <w:rPr>
          <w:rFonts w:cs="Arial"/>
          <w:lang w:val="es-MX"/>
        </w:rPr>
        <w:t xml:space="preserve"> Este deber ser el criterio básico, pero se puede complementar con los criterios de operatividad, costos, </w:t>
      </w:r>
      <w:r w:rsidR="00AF746C" w:rsidRPr="00B237EB">
        <w:rPr>
          <w:rFonts w:cs="Arial"/>
          <w:lang w:val="es-MX"/>
        </w:rPr>
        <w:t>cobertura geográfica, representación de las líneas de trabajo, etc.</w:t>
      </w:r>
    </w:p>
    <w:p w:rsidR="004A5B53" w:rsidRPr="00B237EB" w:rsidRDefault="004A5B53" w:rsidP="00B237EB">
      <w:pPr>
        <w:spacing w:line="360" w:lineRule="auto"/>
        <w:rPr>
          <w:rFonts w:cs="Arial"/>
          <w:lang w:val="es-MX"/>
        </w:rPr>
      </w:pPr>
      <w:r w:rsidRPr="00B237EB">
        <w:rPr>
          <w:rFonts w:cs="Arial"/>
          <w:lang w:val="es-MX"/>
        </w:rPr>
        <w:t xml:space="preserve">* De acuerdo al análisis de actores y a los objetivos del Proyecto se ha decidido la siguiente estructura de Conducción: </w:t>
      </w:r>
    </w:p>
    <w:p w:rsidR="00484421" w:rsidRPr="00B237EB" w:rsidRDefault="00073E15" w:rsidP="00B237EB">
      <w:pPr>
        <w:spacing w:line="360" w:lineRule="auto"/>
        <w:rPr>
          <w:rFonts w:cs="Arial"/>
          <w:lang w:val="es-MX"/>
        </w:rPr>
      </w:pPr>
      <w:r w:rsidRPr="00B237EB">
        <w:rPr>
          <w:rFonts w:cs="Arial"/>
          <w:lang w:val="es-MX"/>
        </w:rPr>
        <w:br/>
      </w:r>
    </w:p>
    <w:tbl>
      <w:tblPr>
        <w:tblStyle w:val="Tablaconcuadrcula"/>
        <w:tblW w:w="0" w:type="auto"/>
        <w:tblLook w:val="04A0" w:firstRow="1" w:lastRow="0" w:firstColumn="1" w:lastColumn="0" w:noHBand="0" w:noVBand="1"/>
      </w:tblPr>
      <w:tblGrid>
        <w:gridCol w:w="1951"/>
        <w:gridCol w:w="2835"/>
        <w:gridCol w:w="4192"/>
      </w:tblGrid>
      <w:tr w:rsidR="00484421" w:rsidRPr="00B237EB" w:rsidTr="0018420C">
        <w:tc>
          <w:tcPr>
            <w:tcW w:w="1951" w:type="dxa"/>
          </w:tcPr>
          <w:p w:rsidR="00484421" w:rsidRPr="00B237EB" w:rsidRDefault="00484421" w:rsidP="00B237EB">
            <w:pPr>
              <w:spacing w:line="360" w:lineRule="auto"/>
              <w:jc w:val="center"/>
              <w:rPr>
                <w:rFonts w:cs="Arial"/>
                <w:b/>
                <w:lang w:val="es-MX"/>
              </w:rPr>
            </w:pPr>
            <w:r w:rsidRPr="00B237EB">
              <w:rPr>
                <w:rFonts w:cs="Arial"/>
                <w:b/>
                <w:lang w:val="es-MX"/>
              </w:rPr>
              <w:t>Comités</w:t>
            </w:r>
          </w:p>
        </w:tc>
        <w:tc>
          <w:tcPr>
            <w:tcW w:w="2835" w:type="dxa"/>
          </w:tcPr>
          <w:p w:rsidR="00484421" w:rsidRPr="00B237EB" w:rsidRDefault="00484421" w:rsidP="00B237EB">
            <w:pPr>
              <w:spacing w:line="360" w:lineRule="auto"/>
              <w:jc w:val="center"/>
              <w:rPr>
                <w:rFonts w:cs="Arial"/>
                <w:b/>
                <w:lang w:val="es-MX"/>
              </w:rPr>
            </w:pPr>
            <w:r w:rsidRPr="00B237EB">
              <w:rPr>
                <w:rFonts w:cs="Arial"/>
                <w:b/>
                <w:lang w:val="es-MX"/>
              </w:rPr>
              <w:t>Conformación</w:t>
            </w:r>
          </w:p>
        </w:tc>
        <w:tc>
          <w:tcPr>
            <w:tcW w:w="4192" w:type="dxa"/>
          </w:tcPr>
          <w:p w:rsidR="00484421" w:rsidRPr="00B237EB" w:rsidRDefault="00484421" w:rsidP="00B237EB">
            <w:pPr>
              <w:spacing w:line="360" w:lineRule="auto"/>
              <w:jc w:val="center"/>
              <w:rPr>
                <w:rFonts w:cs="Arial"/>
                <w:b/>
                <w:lang w:val="es-MX"/>
              </w:rPr>
            </w:pPr>
            <w:r w:rsidRPr="00B237EB">
              <w:rPr>
                <w:rFonts w:cs="Arial"/>
                <w:b/>
                <w:lang w:val="es-MX"/>
              </w:rPr>
              <w:t>Funciones</w:t>
            </w:r>
          </w:p>
        </w:tc>
      </w:tr>
      <w:tr w:rsidR="00484421" w:rsidRPr="00B237EB" w:rsidTr="0018420C">
        <w:tc>
          <w:tcPr>
            <w:tcW w:w="1951" w:type="dxa"/>
          </w:tcPr>
          <w:p w:rsidR="00484421" w:rsidRPr="00B237EB" w:rsidRDefault="00484421" w:rsidP="00B237EB">
            <w:pPr>
              <w:spacing w:line="360" w:lineRule="auto"/>
              <w:rPr>
                <w:rFonts w:cs="Arial"/>
                <w:lang w:val="es-MX"/>
              </w:rPr>
            </w:pPr>
            <w:r w:rsidRPr="00B237EB">
              <w:rPr>
                <w:rFonts w:cs="Arial"/>
                <w:lang w:val="es-MX"/>
              </w:rPr>
              <w:t xml:space="preserve">Consultivo Nacional </w:t>
            </w:r>
          </w:p>
        </w:tc>
        <w:tc>
          <w:tcPr>
            <w:tcW w:w="2835" w:type="dxa"/>
          </w:tcPr>
          <w:p w:rsidR="00484421" w:rsidRPr="00B237EB" w:rsidRDefault="00484421" w:rsidP="00B237EB">
            <w:pPr>
              <w:spacing w:line="360" w:lineRule="auto"/>
              <w:rPr>
                <w:rFonts w:cs="Arial"/>
                <w:lang w:val="es-MX"/>
              </w:rPr>
            </w:pPr>
            <w:r w:rsidRPr="00B237EB">
              <w:rPr>
                <w:rFonts w:cs="Arial"/>
                <w:lang w:val="es-MX"/>
              </w:rPr>
              <w:t xml:space="preserve">Viceministro de Electrificación Rural, Viceministro de </w:t>
            </w:r>
            <w:r w:rsidR="0018420C" w:rsidRPr="00B237EB">
              <w:rPr>
                <w:rFonts w:cs="Arial"/>
                <w:lang w:val="es-MX"/>
              </w:rPr>
              <w:t xml:space="preserve">Eficiencia </w:t>
            </w:r>
            <w:proofErr w:type="gramStart"/>
            <w:r w:rsidR="0018420C" w:rsidRPr="00B237EB">
              <w:rPr>
                <w:rFonts w:cs="Arial"/>
                <w:lang w:val="es-MX"/>
              </w:rPr>
              <w:t>Energética …</w:t>
            </w:r>
            <w:proofErr w:type="gramEnd"/>
            <w:r w:rsidR="0018420C" w:rsidRPr="00B237EB">
              <w:rPr>
                <w:rFonts w:cs="Arial"/>
                <w:lang w:val="es-MX"/>
              </w:rPr>
              <w:t>………………………</w:t>
            </w:r>
          </w:p>
          <w:p w:rsidR="0018420C" w:rsidRPr="00B237EB" w:rsidRDefault="0018420C" w:rsidP="00B237EB">
            <w:pPr>
              <w:spacing w:line="360" w:lineRule="auto"/>
              <w:rPr>
                <w:rFonts w:cs="Arial"/>
                <w:lang w:val="es-MX"/>
              </w:rPr>
            </w:pPr>
            <w:r w:rsidRPr="00B237EB">
              <w:rPr>
                <w:rFonts w:cs="Arial"/>
                <w:lang w:val="es-MX"/>
              </w:rPr>
              <w:t>Responsable de EnDev Perú,………</w:t>
            </w:r>
            <w:r w:rsidRPr="00B237EB">
              <w:rPr>
                <w:rFonts w:cs="Arial"/>
                <w:lang w:val="es-MX"/>
              </w:rPr>
              <w:br/>
            </w:r>
            <w:r w:rsidRPr="00B237EB">
              <w:rPr>
                <w:rFonts w:cs="Arial"/>
                <w:highlight w:val="yellow"/>
                <w:lang w:val="es-MX"/>
              </w:rPr>
              <w:t>Coordinador(a):</w:t>
            </w:r>
            <w:r w:rsidRPr="00B237EB">
              <w:rPr>
                <w:rFonts w:cs="Arial"/>
                <w:lang w:val="es-MX"/>
              </w:rPr>
              <w:t xml:space="preserve"> </w:t>
            </w:r>
            <w:r w:rsidRPr="00B237EB">
              <w:rPr>
                <w:rFonts w:cs="Arial"/>
                <w:lang w:val="es-MX"/>
              </w:rPr>
              <w:br/>
            </w:r>
            <w:r w:rsidRPr="00B237EB">
              <w:rPr>
                <w:rFonts w:cs="Arial"/>
                <w:highlight w:val="yellow"/>
                <w:lang w:val="es-MX"/>
              </w:rPr>
              <w:t>Secretaria(o):</w:t>
            </w:r>
            <w:r w:rsidRPr="00B237EB">
              <w:rPr>
                <w:rFonts w:cs="Arial"/>
                <w:highlight w:val="yellow"/>
                <w:lang w:val="es-MX"/>
              </w:rPr>
              <w:br/>
              <w:t>Frecuencia de reunión</w:t>
            </w:r>
            <w:r w:rsidRPr="00B237EB">
              <w:rPr>
                <w:rFonts w:cs="Arial"/>
                <w:lang w:val="es-MX"/>
              </w:rPr>
              <w:t xml:space="preserve">: </w:t>
            </w:r>
          </w:p>
        </w:tc>
        <w:tc>
          <w:tcPr>
            <w:tcW w:w="4192" w:type="dxa"/>
          </w:tcPr>
          <w:p w:rsidR="00484421" w:rsidRPr="00B237EB" w:rsidRDefault="0018420C" w:rsidP="00B237EB">
            <w:pPr>
              <w:spacing w:line="360" w:lineRule="auto"/>
              <w:rPr>
                <w:rFonts w:cs="Arial"/>
                <w:lang w:val="es-MX"/>
              </w:rPr>
            </w:pPr>
            <w:r w:rsidRPr="00B237EB">
              <w:rPr>
                <w:rFonts w:cs="Arial"/>
                <w:lang w:val="es-MX"/>
              </w:rPr>
              <w:t>………..</w:t>
            </w:r>
          </w:p>
        </w:tc>
      </w:tr>
      <w:tr w:rsidR="00484421" w:rsidRPr="00B237EB" w:rsidTr="0018420C">
        <w:tc>
          <w:tcPr>
            <w:tcW w:w="1951" w:type="dxa"/>
          </w:tcPr>
          <w:p w:rsidR="00484421" w:rsidRPr="00B237EB" w:rsidRDefault="0018420C" w:rsidP="00B237EB">
            <w:pPr>
              <w:spacing w:line="360" w:lineRule="auto"/>
              <w:rPr>
                <w:rFonts w:cs="Arial"/>
                <w:lang w:val="es-MX"/>
              </w:rPr>
            </w:pPr>
            <w:r w:rsidRPr="00B237EB">
              <w:rPr>
                <w:rFonts w:cs="Arial"/>
                <w:lang w:val="es-MX"/>
              </w:rPr>
              <w:t>Regional</w:t>
            </w:r>
          </w:p>
        </w:tc>
        <w:tc>
          <w:tcPr>
            <w:tcW w:w="2835" w:type="dxa"/>
          </w:tcPr>
          <w:p w:rsidR="00484421" w:rsidRPr="00B237EB" w:rsidRDefault="00484421" w:rsidP="00B237EB">
            <w:pPr>
              <w:spacing w:line="360" w:lineRule="auto"/>
              <w:rPr>
                <w:rFonts w:cs="Arial"/>
                <w:lang w:val="es-MX"/>
              </w:rPr>
            </w:pPr>
          </w:p>
        </w:tc>
        <w:tc>
          <w:tcPr>
            <w:tcW w:w="4192" w:type="dxa"/>
          </w:tcPr>
          <w:p w:rsidR="00484421" w:rsidRPr="00B237EB" w:rsidRDefault="00484421" w:rsidP="00B237EB">
            <w:pPr>
              <w:spacing w:line="360" w:lineRule="auto"/>
              <w:rPr>
                <w:rFonts w:cs="Arial"/>
                <w:lang w:val="es-MX"/>
              </w:rPr>
            </w:pPr>
          </w:p>
        </w:tc>
      </w:tr>
      <w:tr w:rsidR="00484421" w:rsidRPr="00B237EB" w:rsidTr="0018420C">
        <w:tc>
          <w:tcPr>
            <w:tcW w:w="1951" w:type="dxa"/>
          </w:tcPr>
          <w:p w:rsidR="00484421" w:rsidRPr="00B237EB" w:rsidRDefault="0018420C" w:rsidP="00B237EB">
            <w:pPr>
              <w:spacing w:line="360" w:lineRule="auto"/>
              <w:rPr>
                <w:rFonts w:cs="Arial"/>
                <w:lang w:val="es-MX"/>
              </w:rPr>
            </w:pPr>
            <w:r w:rsidRPr="00B237EB">
              <w:rPr>
                <w:rFonts w:cs="Arial"/>
                <w:lang w:val="es-MX"/>
              </w:rPr>
              <w:t>Grupo de trabajo en energía para cocinar</w:t>
            </w:r>
          </w:p>
        </w:tc>
        <w:tc>
          <w:tcPr>
            <w:tcW w:w="2835" w:type="dxa"/>
          </w:tcPr>
          <w:p w:rsidR="00484421" w:rsidRPr="00B237EB" w:rsidRDefault="00484421" w:rsidP="00B237EB">
            <w:pPr>
              <w:spacing w:line="360" w:lineRule="auto"/>
              <w:rPr>
                <w:rFonts w:cs="Arial"/>
                <w:lang w:val="es-MX"/>
              </w:rPr>
            </w:pPr>
          </w:p>
        </w:tc>
        <w:tc>
          <w:tcPr>
            <w:tcW w:w="4192" w:type="dxa"/>
          </w:tcPr>
          <w:p w:rsidR="00484421" w:rsidRPr="00B237EB" w:rsidRDefault="00484421" w:rsidP="00B237EB">
            <w:pPr>
              <w:spacing w:line="360" w:lineRule="auto"/>
              <w:rPr>
                <w:rFonts w:cs="Arial"/>
                <w:lang w:val="es-MX"/>
              </w:rPr>
            </w:pPr>
          </w:p>
        </w:tc>
      </w:tr>
      <w:tr w:rsidR="00484421" w:rsidRPr="00B237EB" w:rsidTr="0018420C">
        <w:tc>
          <w:tcPr>
            <w:tcW w:w="1951" w:type="dxa"/>
          </w:tcPr>
          <w:p w:rsidR="00484421" w:rsidRPr="00B237EB" w:rsidRDefault="0018420C" w:rsidP="00B237EB">
            <w:pPr>
              <w:spacing w:line="360" w:lineRule="auto"/>
              <w:rPr>
                <w:rFonts w:cs="Arial"/>
                <w:lang w:val="es-MX"/>
              </w:rPr>
            </w:pPr>
            <w:r w:rsidRPr="00B237EB">
              <w:rPr>
                <w:rFonts w:cs="Arial"/>
                <w:lang w:val="es-MX"/>
              </w:rPr>
              <w:t xml:space="preserve">Grupo de trabajo </w:t>
            </w:r>
            <w:r w:rsidRPr="00B237EB">
              <w:rPr>
                <w:rFonts w:cs="Arial"/>
                <w:lang w:val="es-MX"/>
              </w:rPr>
              <w:lastRenderedPageBreak/>
              <w:t>en energía para iluminar</w:t>
            </w:r>
          </w:p>
        </w:tc>
        <w:tc>
          <w:tcPr>
            <w:tcW w:w="2835" w:type="dxa"/>
          </w:tcPr>
          <w:p w:rsidR="00484421" w:rsidRPr="00B237EB" w:rsidRDefault="00484421" w:rsidP="00B237EB">
            <w:pPr>
              <w:spacing w:line="360" w:lineRule="auto"/>
              <w:rPr>
                <w:rFonts w:cs="Arial"/>
                <w:lang w:val="es-MX"/>
              </w:rPr>
            </w:pPr>
          </w:p>
        </w:tc>
        <w:tc>
          <w:tcPr>
            <w:tcW w:w="4192" w:type="dxa"/>
          </w:tcPr>
          <w:p w:rsidR="00484421" w:rsidRPr="00B237EB" w:rsidRDefault="00484421" w:rsidP="00B237EB">
            <w:pPr>
              <w:spacing w:line="360" w:lineRule="auto"/>
              <w:rPr>
                <w:rFonts w:cs="Arial"/>
                <w:lang w:val="es-MX"/>
              </w:rPr>
            </w:pPr>
          </w:p>
        </w:tc>
      </w:tr>
      <w:tr w:rsidR="0018420C" w:rsidRPr="00B237EB" w:rsidTr="0018420C">
        <w:tc>
          <w:tcPr>
            <w:tcW w:w="1951" w:type="dxa"/>
          </w:tcPr>
          <w:p w:rsidR="0018420C" w:rsidRPr="00B237EB" w:rsidRDefault="0018420C" w:rsidP="00B237EB">
            <w:pPr>
              <w:spacing w:line="360" w:lineRule="auto"/>
              <w:rPr>
                <w:rFonts w:cs="Arial"/>
                <w:lang w:val="es-MX"/>
              </w:rPr>
            </w:pPr>
            <w:r w:rsidRPr="00B237EB">
              <w:rPr>
                <w:rFonts w:cs="Arial"/>
                <w:lang w:val="es-MX"/>
              </w:rPr>
              <w:lastRenderedPageBreak/>
              <w:t>……</w:t>
            </w:r>
          </w:p>
        </w:tc>
        <w:tc>
          <w:tcPr>
            <w:tcW w:w="2835" w:type="dxa"/>
          </w:tcPr>
          <w:p w:rsidR="0018420C" w:rsidRPr="00B237EB" w:rsidRDefault="0018420C" w:rsidP="00B237EB">
            <w:pPr>
              <w:spacing w:line="360" w:lineRule="auto"/>
              <w:rPr>
                <w:rFonts w:cs="Arial"/>
                <w:lang w:val="es-MX"/>
              </w:rPr>
            </w:pPr>
          </w:p>
        </w:tc>
        <w:tc>
          <w:tcPr>
            <w:tcW w:w="4192" w:type="dxa"/>
          </w:tcPr>
          <w:p w:rsidR="0018420C" w:rsidRPr="00B237EB" w:rsidRDefault="0018420C" w:rsidP="00B237EB">
            <w:pPr>
              <w:spacing w:line="360" w:lineRule="auto"/>
              <w:rPr>
                <w:rFonts w:cs="Arial"/>
                <w:lang w:val="es-MX"/>
              </w:rPr>
            </w:pPr>
          </w:p>
        </w:tc>
      </w:tr>
      <w:tr w:rsidR="0018420C" w:rsidRPr="00B237EB" w:rsidTr="0018420C">
        <w:tc>
          <w:tcPr>
            <w:tcW w:w="1951" w:type="dxa"/>
          </w:tcPr>
          <w:p w:rsidR="0018420C" w:rsidRPr="00B237EB" w:rsidRDefault="0018420C" w:rsidP="00B237EB">
            <w:pPr>
              <w:spacing w:line="360" w:lineRule="auto"/>
              <w:rPr>
                <w:rFonts w:cs="Arial"/>
                <w:lang w:val="es-MX"/>
              </w:rPr>
            </w:pPr>
            <w:r w:rsidRPr="00B237EB">
              <w:rPr>
                <w:rFonts w:cs="Arial"/>
                <w:lang w:val="es-MX"/>
              </w:rPr>
              <w:t>…….</w:t>
            </w:r>
          </w:p>
        </w:tc>
        <w:tc>
          <w:tcPr>
            <w:tcW w:w="2835" w:type="dxa"/>
          </w:tcPr>
          <w:p w:rsidR="0018420C" w:rsidRPr="00B237EB" w:rsidRDefault="0018420C" w:rsidP="00B237EB">
            <w:pPr>
              <w:spacing w:line="360" w:lineRule="auto"/>
              <w:rPr>
                <w:rFonts w:cs="Arial"/>
                <w:lang w:val="es-MX"/>
              </w:rPr>
            </w:pPr>
          </w:p>
        </w:tc>
        <w:tc>
          <w:tcPr>
            <w:tcW w:w="4192" w:type="dxa"/>
          </w:tcPr>
          <w:p w:rsidR="0018420C" w:rsidRPr="00B237EB" w:rsidRDefault="0018420C" w:rsidP="00B237EB">
            <w:pPr>
              <w:spacing w:line="360" w:lineRule="auto"/>
              <w:rPr>
                <w:rFonts w:cs="Arial"/>
                <w:lang w:val="es-MX"/>
              </w:rPr>
            </w:pPr>
          </w:p>
        </w:tc>
      </w:tr>
    </w:tbl>
    <w:p w:rsidR="009D35F8" w:rsidRPr="00B237EB" w:rsidRDefault="009D35F8" w:rsidP="00B237EB">
      <w:pPr>
        <w:spacing w:line="360" w:lineRule="auto"/>
        <w:rPr>
          <w:rFonts w:cs="Arial"/>
          <w:lang w:val="es-MX"/>
        </w:rPr>
      </w:pPr>
    </w:p>
    <w:p w:rsidR="008502C2" w:rsidRPr="00B237EB" w:rsidRDefault="005433FC" w:rsidP="00B237EB">
      <w:pPr>
        <w:spacing w:line="360" w:lineRule="auto"/>
        <w:rPr>
          <w:rFonts w:cs="Arial"/>
          <w:lang w:val="es-MX"/>
        </w:rPr>
      </w:pPr>
      <w:r w:rsidRPr="00B237EB">
        <w:rPr>
          <w:rFonts w:cs="Arial"/>
          <w:lang w:val="es-MX"/>
        </w:rPr>
        <w:t xml:space="preserve"> </w:t>
      </w:r>
      <w:r w:rsidR="0018420C" w:rsidRPr="00B237EB">
        <w:rPr>
          <w:rFonts w:cs="Arial"/>
          <w:highlight w:val="yellow"/>
          <w:lang w:val="es-MX"/>
        </w:rPr>
        <w:t xml:space="preserve">Recomendaciones: No muchas funciones. El Coordinador no debe ser de EnDev. El o la Secretario debe ser de EnDev. Frecuencias: Nacional y Regional debe ser semestral, Grupos de </w:t>
      </w:r>
      <w:proofErr w:type="gramStart"/>
      <w:r w:rsidR="0018420C" w:rsidRPr="00B237EB">
        <w:rPr>
          <w:rFonts w:cs="Arial"/>
          <w:highlight w:val="yellow"/>
          <w:lang w:val="es-MX"/>
        </w:rPr>
        <w:t>Trabajo …</w:t>
      </w:r>
      <w:proofErr w:type="gramEnd"/>
      <w:r w:rsidR="0018420C" w:rsidRPr="00B237EB">
        <w:rPr>
          <w:rFonts w:cs="Arial"/>
          <w:highlight w:val="yellow"/>
          <w:lang w:val="es-MX"/>
        </w:rPr>
        <w:t>…???. Funciones normales: Nacional: Aprobar el modelo de gestión, recibir informes, dar sugerencias de mejora, difundir información, apoyar la potenciación de recursos, Regional: Aprobar los POAS anuales, participar en monitoreo o recibir y comentar los informes, dar sugerencias de mejora, difundir información, apoyar la potenciación de recursos,</w:t>
      </w:r>
    </w:p>
    <w:p w:rsidR="002E2B1D" w:rsidRPr="00B237EB" w:rsidRDefault="001C7080" w:rsidP="00B237EB">
      <w:pPr>
        <w:spacing w:line="360" w:lineRule="auto"/>
        <w:rPr>
          <w:rFonts w:cs="Arial"/>
          <w:b/>
          <w:lang w:val="es-MX"/>
        </w:rPr>
      </w:pPr>
      <w:r w:rsidRPr="00B237EB">
        <w:rPr>
          <w:rFonts w:cs="Arial"/>
          <w:b/>
          <w:lang w:val="es-MX"/>
        </w:rPr>
        <w:t>Equipo de GIZ EnDev Perú.</w:t>
      </w:r>
    </w:p>
    <w:p w:rsidR="00694517" w:rsidRPr="00B237EB" w:rsidRDefault="00487C74" w:rsidP="00B237EB">
      <w:pPr>
        <w:spacing w:line="360" w:lineRule="auto"/>
        <w:rPr>
          <w:rFonts w:cs="Arial"/>
        </w:rPr>
      </w:pPr>
      <w:r w:rsidRPr="00B237EB">
        <w:rPr>
          <w:rFonts w:cs="Arial"/>
        </w:rPr>
        <w:t xml:space="preserve">Dado el carácter de Cooperación Técnica del Programa, el aporte alemán está representado fundamentalmente en un Equipo de </w:t>
      </w:r>
      <w:proofErr w:type="gramStart"/>
      <w:r w:rsidRPr="00B237EB">
        <w:rPr>
          <w:rFonts w:cs="Arial"/>
        </w:rPr>
        <w:t>asesora(</w:t>
      </w:r>
      <w:proofErr w:type="gramEnd"/>
      <w:r w:rsidRPr="00B237EB">
        <w:rPr>
          <w:rFonts w:cs="Arial"/>
        </w:rPr>
        <w:t xml:space="preserve">e)s para  apoyar al sistema de cooperación que se forma con los actores clave en el sector energía. Las funciones del Equipo son: contribuir al funcionamiento del sistema de cooperación para lograr los objetivos acordados en común; apoyar la prestación de servicios de asesoría, capacitación, acompañamiento, contactos, apalancamiento de recursos, formulación y tramitación de propuestas, difusión de información y conocimientos; responder por los Aportes del Gobierno Alemán; elaborar en conjunto con la estructura de conducción los informes requeridos e impulsar la sostenibilidad y </w:t>
      </w:r>
      <w:proofErr w:type="spellStart"/>
      <w:r w:rsidRPr="00B237EB">
        <w:rPr>
          <w:rFonts w:cs="Arial"/>
        </w:rPr>
        <w:t>scaling</w:t>
      </w:r>
      <w:proofErr w:type="spellEnd"/>
      <w:r w:rsidRPr="00B237EB">
        <w:rPr>
          <w:rFonts w:cs="Arial"/>
        </w:rPr>
        <w:t xml:space="preserve">- up de los procesos aprendidos. El Equipo tiene internamente su estructura: Una Responsable Nacional, </w:t>
      </w:r>
      <w:r w:rsidR="003B45AE" w:rsidRPr="00B237EB">
        <w:rPr>
          <w:rFonts w:cs="Arial"/>
        </w:rPr>
        <w:t>un grupo de especialistas por cada tecnología, coordinadores regionales, equipo de comunicación  y  equipo de monitoreo.</w:t>
      </w:r>
    </w:p>
    <w:p w:rsidR="008A5C9C" w:rsidRPr="00B237EB" w:rsidRDefault="008A5C9C" w:rsidP="00B237EB">
      <w:pPr>
        <w:spacing w:line="360" w:lineRule="auto"/>
        <w:rPr>
          <w:rFonts w:cs="Arial"/>
          <w:lang w:val="es-MX"/>
        </w:rPr>
      </w:pPr>
    </w:p>
    <w:p w:rsidR="00CF7A4F" w:rsidRPr="00B237EB" w:rsidRDefault="00CF7A4F" w:rsidP="00B237EB">
      <w:pPr>
        <w:pStyle w:val="Prrafodelista"/>
        <w:spacing w:line="360" w:lineRule="auto"/>
        <w:ind w:left="2160"/>
        <w:rPr>
          <w:rFonts w:cs="Arial"/>
          <w:lang w:val="es-MX"/>
        </w:rPr>
      </w:pPr>
    </w:p>
    <w:p w:rsidR="00694517" w:rsidRPr="00B237EB" w:rsidRDefault="00694517" w:rsidP="00B237EB">
      <w:pPr>
        <w:pStyle w:val="Prrafodelista"/>
        <w:numPr>
          <w:ilvl w:val="0"/>
          <w:numId w:val="11"/>
        </w:numPr>
        <w:spacing w:line="360" w:lineRule="auto"/>
        <w:rPr>
          <w:rFonts w:cs="Arial"/>
          <w:b/>
          <w:lang w:val="es-MX"/>
        </w:rPr>
      </w:pPr>
      <w:r w:rsidRPr="00B237EB">
        <w:rPr>
          <w:rFonts w:cs="Arial"/>
          <w:b/>
          <w:lang w:val="es-MX"/>
        </w:rPr>
        <w:t>Los procesos y su articulación</w:t>
      </w:r>
    </w:p>
    <w:p w:rsidR="00B74CE0" w:rsidRPr="00B237EB" w:rsidRDefault="006271B8" w:rsidP="00B237EB">
      <w:pPr>
        <w:autoSpaceDE w:val="0"/>
        <w:autoSpaceDN w:val="0"/>
        <w:adjustRightInd w:val="0"/>
        <w:spacing w:after="0" w:line="360" w:lineRule="auto"/>
        <w:rPr>
          <w:rFonts w:cs="Arial"/>
          <w:lang w:val="es-MX"/>
        </w:rPr>
      </w:pPr>
      <w:r w:rsidRPr="00B237EB">
        <w:rPr>
          <w:rFonts w:cs="Arial"/>
          <w:lang w:val="es-MX"/>
        </w:rPr>
        <w:t xml:space="preserve">* Los procesos describen conjuntos de actividades </w:t>
      </w:r>
      <w:r w:rsidR="009F4841" w:rsidRPr="00B237EB">
        <w:rPr>
          <w:rFonts w:cs="Arial"/>
          <w:lang w:val="es-MX"/>
        </w:rPr>
        <w:t xml:space="preserve">interrelacionadas </w:t>
      </w:r>
      <w:r w:rsidR="00B74CE0" w:rsidRPr="00B237EB">
        <w:rPr>
          <w:rFonts w:cs="Arial"/>
          <w:lang w:val="es-MX"/>
        </w:rPr>
        <w:t xml:space="preserve"> y consecutivas </w:t>
      </w:r>
      <w:r w:rsidRPr="00B237EB">
        <w:rPr>
          <w:rFonts w:cs="Arial"/>
          <w:lang w:val="es-MX"/>
        </w:rPr>
        <w:t xml:space="preserve"> </w:t>
      </w:r>
      <w:r w:rsidR="009F4841" w:rsidRPr="00B237EB">
        <w:rPr>
          <w:rFonts w:cs="Arial"/>
          <w:lang w:val="es-MX"/>
        </w:rPr>
        <w:t xml:space="preserve">llevadas a cabo </w:t>
      </w:r>
      <w:r w:rsidRPr="00B237EB">
        <w:rPr>
          <w:rFonts w:cs="Arial"/>
          <w:lang w:val="es-MX"/>
        </w:rPr>
        <w:t xml:space="preserve">para </w:t>
      </w:r>
      <w:r w:rsidR="009F4841" w:rsidRPr="00B237EB">
        <w:rPr>
          <w:rFonts w:cs="Arial"/>
          <w:lang w:val="es-MX"/>
        </w:rPr>
        <w:t xml:space="preserve">alcanzar un producto, </w:t>
      </w:r>
      <w:r w:rsidRPr="00B237EB">
        <w:rPr>
          <w:rFonts w:cs="Arial"/>
          <w:lang w:val="es-MX"/>
        </w:rPr>
        <w:t xml:space="preserve">un servicio </w:t>
      </w:r>
      <w:r w:rsidR="00B74CE0" w:rsidRPr="00B237EB">
        <w:rPr>
          <w:rFonts w:cs="Arial"/>
          <w:lang w:val="es-MX"/>
        </w:rPr>
        <w:t xml:space="preserve">o </w:t>
      </w:r>
      <w:r w:rsidR="009F4841" w:rsidRPr="00B237EB">
        <w:rPr>
          <w:rFonts w:cs="Arial"/>
          <w:lang w:val="es-MX"/>
        </w:rPr>
        <w:t>un resultado pre-definido</w:t>
      </w:r>
      <w:r w:rsidR="00B74CE0" w:rsidRPr="00B237EB">
        <w:rPr>
          <w:rFonts w:cs="Arial"/>
          <w:lang w:val="es-MX"/>
        </w:rPr>
        <w:t xml:space="preserve">. En el Proyecto se </w:t>
      </w:r>
      <w:r w:rsidRPr="00B237EB">
        <w:rPr>
          <w:rFonts w:cs="Arial"/>
          <w:lang w:val="es-MX"/>
        </w:rPr>
        <w:t>identifica</w:t>
      </w:r>
      <w:r w:rsidR="008044EA" w:rsidRPr="00B237EB">
        <w:rPr>
          <w:rFonts w:cs="Arial"/>
          <w:lang w:val="es-MX"/>
        </w:rPr>
        <w:t xml:space="preserve">n </w:t>
      </w:r>
      <w:r w:rsidRPr="00B237EB">
        <w:rPr>
          <w:rFonts w:cs="Arial"/>
          <w:lang w:val="es-MX"/>
        </w:rPr>
        <w:t>y describ</w:t>
      </w:r>
      <w:r w:rsidR="008044EA" w:rsidRPr="00B237EB">
        <w:rPr>
          <w:rFonts w:cs="Arial"/>
          <w:lang w:val="es-MX"/>
        </w:rPr>
        <w:t xml:space="preserve">en </w:t>
      </w:r>
      <w:r w:rsidRPr="00B237EB">
        <w:rPr>
          <w:rFonts w:cs="Arial"/>
          <w:lang w:val="es-MX"/>
        </w:rPr>
        <w:t xml:space="preserve">los procesos y subprocesos que ocurren en </w:t>
      </w:r>
      <w:r w:rsidR="00B74CE0" w:rsidRPr="00B237EB">
        <w:rPr>
          <w:rFonts w:cs="Arial"/>
          <w:lang w:val="es-MX"/>
        </w:rPr>
        <w:t xml:space="preserve">las diferentes líneas de trabajo. </w:t>
      </w:r>
      <w:r w:rsidR="00B74CE0" w:rsidRPr="00B237EB">
        <w:rPr>
          <w:rFonts w:cs="Arial"/>
          <w:lang w:val="es-MX"/>
        </w:rPr>
        <w:lastRenderedPageBreak/>
        <w:t xml:space="preserve">El propósito es sistematizar las experiencias y utilizarlos de manera que se pueda controlar más fácil el cumplimiento de los estándares, la definición de costos, las necesidades de personal y materiales y la forma optimizarlos. </w:t>
      </w:r>
      <w:r w:rsidR="00881EED" w:rsidRPr="00B237EB">
        <w:rPr>
          <w:rFonts w:cs="Arial"/>
          <w:lang w:val="es-MX"/>
        </w:rPr>
        <w:br/>
      </w:r>
    </w:p>
    <w:p w:rsidR="00881EED" w:rsidRPr="00B237EB" w:rsidRDefault="00B74CE0" w:rsidP="00B237EB">
      <w:pPr>
        <w:autoSpaceDE w:val="0"/>
        <w:autoSpaceDN w:val="0"/>
        <w:adjustRightInd w:val="0"/>
        <w:spacing w:after="0" w:line="360" w:lineRule="auto"/>
        <w:rPr>
          <w:rFonts w:cs="Arial"/>
          <w:lang w:val="es-MX"/>
        </w:rPr>
      </w:pPr>
      <w:r w:rsidRPr="00B237EB">
        <w:rPr>
          <w:rFonts w:cs="Arial"/>
          <w:lang w:val="es-MX"/>
        </w:rPr>
        <w:t xml:space="preserve">* </w:t>
      </w:r>
      <w:r w:rsidR="00856BAF" w:rsidRPr="00B237EB">
        <w:rPr>
          <w:rFonts w:cs="Arial"/>
          <w:lang w:val="es-MX"/>
        </w:rPr>
        <w:t>Las fuentes principales para describir los procesos son: a</w:t>
      </w:r>
      <w:r w:rsidR="00881EED" w:rsidRPr="00B237EB">
        <w:rPr>
          <w:rFonts w:cs="Arial"/>
          <w:lang w:val="es-MX"/>
        </w:rPr>
        <w:t>) sistematización</w:t>
      </w:r>
      <w:r w:rsidR="00856BAF" w:rsidRPr="00B237EB">
        <w:rPr>
          <w:rFonts w:cs="Arial"/>
          <w:lang w:val="es-MX"/>
        </w:rPr>
        <w:t xml:space="preserve"> de las experiencias bajo el criterios de qué actividades son absolutamente necesarias de realizar y en qué orden para obtener un producto o servicio de calidad. </w:t>
      </w:r>
      <w:r w:rsidR="00881EED" w:rsidRPr="00B237EB">
        <w:rPr>
          <w:rFonts w:cs="Arial"/>
          <w:lang w:val="es-MX"/>
        </w:rPr>
        <w:t>b) procesos similares que las instituciones involucradas en el Proyecto ya han sistematizado. c) normas y procedimientos de las políticas públicas o reglamentos institucionales que describen todos los pasos a cumplir para lograr, por ejemplo, un incentivo o hacer una tarea, ejemplo, las compras, d) los marcos teóricos qué describen cómo elaborar un producto o servicio.</w:t>
      </w:r>
    </w:p>
    <w:p w:rsidR="005E0A2F" w:rsidRPr="00B237EB" w:rsidRDefault="005E0A2F" w:rsidP="00B237EB">
      <w:pPr>
        <w:autoSpaceDE w:val="0"/>
        <w:autoSpaceDN w:val="0"/>
        <w:adjustRightInd w:val="0"/>
        <w:spacing w:after="0" w:line="360" w:lineRule="auto"/>
        <w:rPr>
          <w:rFonts w:cs="Arial"/>
          <w:lang w:val="es-MX"/>
        </w:rPr>
      </w:pPr>
    </w:p>
    <w:p w:rsidR="005E0A2F" w:rsidRPr="00B237EB" w:rsidRDefault="005E0A2F" w:rsidP="00B237EB">
      <w:pPr>
        <w:autoSpaceDE w:val="0"/>
        <w:autoSpaceDN w:val="0"/>
        <w:adjustRightInd w:val="0"/>
        <w:spacing w:after="0" w:line="360" w:lineRule="auto"/>
        <w:rPr>
          <w:rFonts w:cs="Arial"/>
          <w:i/>
          <w:lang w:val="es-MX"/>
        </w:rPr>
      </w:pPr>
      <w:r w:rsidRPr="00B237EB">
        <w:rPr>
          <w:rFonts w:cs="Arial"/>
          <w:lang w:val="es-MX"/>
        </w:rPr>
        <w:t xml:space="preserve">* </w:t>
      </w:r>
      <w:r w:rsidR="00D4607D" w:rsidRPr="00B237EB">
        <w:rPr>
          <w:rFonts w:cs="Arial"/>
          <w:lang w:val="es-MX"/>
        </w:rPr>
        <w:t xml:space="preserve">CW </w:t>
      </w:r>
      <w:r w:rsidR="00417EF0" w:rsidRPr="00B237EB">
        <w:rPr>
          <w:rFonts w:cs="Arial"/>
          <w:lang w:val="es-MX"/>
        </w:rPr>
        <w:t xml:space="preserve">clasifica los procesos en: </w:t>
      </w:r>
      <w:r w:rsidR="00417EF0" w:rsidRPr="00B237EB">
        <w:rPr>
          <w:rFonts w:cs="Arial"/>
          <w:i/>
          <w:lang w:val="es-MX"/>
        </w:rPr>
        <w:t>Claves</w:t>
      </w:r>
      <w:r w:rsidR="00417EF0" w:rsidRPr="00B237EB">
        <w:rPr>
          <w:rFonts w:cs="Arial"/>
          <w:lang w:val="es-MX"/>
        </w:rPr>
        <w:t>, son aquellos que tienen que ver directamente con los resultados del proyecto o con sus líneas de trabajo, ejemplo instalar una cocina mejorada, o lograr la densificación de las redes de electricidad. Siempre están ligados con los procesos de cooperación y aprendizaje. Ejemplo, en la instalación de las cocinas, en qué momento se requiere realizar coordinaciones entre proveedores de materiales, instaladores y clientes (cooperación) y en qué momento h</w:t>
      </w:r>
      <w:r w:rsidR="002D0863" w:rsidRPr="00B237EB">
        <w:rPr>
          <w:rFonts w:cs="Arial"/>
          <w:lang w:val="es-MX"/>
        </w:rPr>
        <w:t xml:space="preserve">ay que capacitar a los usuarios. También hay procesos </w:t>
      </w:r>
      <w:r w:rsidR="002D0863" w:rsidRPr="00B237EB">
        <w:rPr>
          <w:rFonts w:cs="Arial"/>
          <w:i/>
          <w:lang w:val="es-MX"/>
        </w:rPr>
        <w:t>de</w:t>
      </w:r>
      <w:r w:rsidR="002D0863" w:rsidRPr="00B237EB">
        <w:rPr>
          <w:rFonts w:cs="Arial"/>
          <w:lang w:val="es-MX"/>
        </w:rPr>
        <w:t xml:space="preserve"> </w:t>
      </w:r>
      <w:r w:rsidR="002D0863" w:rsidRPr="00B237EB">
        <w:rPr>
          <w:rFonts w:cs="Arial"/>
          <w:i/>
          <w:lang w:val="es-MX"/>
        </w:rPr>
        <w:t xml:space="preserve">conducción, </w:t>
      </w:r>
      <w:r w:rsidR="002D0863" w:rsidRPr="00B237EB">
        <w:rPr>
          <w:rFonts w:cs="Arial"/>
          <w:lang w:val="es-MX"/>
        </w:rPr>
        <w:t xml:space="preserve">ejemplo en el caso de las cocinas, los pasos para aprobar la instalación, y procesos </w:t>
      </w:r>
      <w:r w:rsidR="002D0863" w:rsidRPr="00B237EB">
        <w:rPr>
          <w:rFonts w:cs="Arial"/>
          <w:i/>
          <w:lang w:val="es-MX"/>
        </w:rPr>
        <w:t>de apoyo</w:t>
      </w:r>
      <w:r w:rsidR="00CB6FA3" w:rsidRPr="00B237EB">
        <w:rPr>
          <w:rFonts w:cs="Arial"/>
          <w:lang w:val="es-MX"/>
        </w:rPr>
        <w:t>, ejemplo, contabilización de un apoyo en materiales.</w:t>
      </w:r>
      <w:r w:rsidR="00FD5B73" w:rsidRPr="00B237EB">
        <w:rPr>
          <w:rFonts w:cs="Arial"/>
          <w:lang w:val="es-MX"/>
        </w:rPr>
        <w:t xml:space="preserve"> Los procesos y subprocesos se identifican en el denominado Mapa de procesos del Proyecto. </w:t>
      </w:r>
    </w:p>
    <w:p w:rsidR="00FD5B73" w:rsidRPr="00B237EB" w:rsidRDefault="00FD5B73" w:rsidP="00B237EB">
      <w:pPr>
        <w:autoSpaceDE w:val="0"/>
        <w:autoSpaceDN w:val="0"/>
        <w:adjustRightInd w:val="0"/>
        <w:spacing w:after="0" w:line="360" w:lineRule="auto"/>
        <w:rPr>
          <w:rFonts w:cs="Arial"/>
          <w:lang w:val="es-MX"/>
        </w:rPr>
      </w:pPr>
    </w:p>
    <w:p w:rsidR="00FD5B73" w:rsidRPr="00B237EB" w:rsidRDefault="00FD5B73" w:rsidP="00B237EB">
      <w:pPr>
        <w:pStyle w:val="Prrafodelista"/>
        <w:numPr>
          <w:ilvl w:val="1"/>
          <w:numId w:val="11"/>
        </w:numPr>
        <w:autoSpaceDE w:val="0"/>
        <w:autoSpaceDN w:val="0"/>
        <w:adjustRightInd w:val="0"/>
        <w:spacing w:after="0" w:line="360" w:lineRule="auto"/>
        <w:rPr>
          <w:rFonts w:cs="Arial"/>
          <w:lang w:val="es-MX"/>
        </w:rPr>
      </w:pPr>
      <w:r w:rsidRPr="00B237EB">
        <w:rPr>
          <w:rFonts w:cs="Arial"/>
          <w:lang w:val="es-MX"/>
        </w:rPr>
        <w:t>Mapas de Procesos clave en EnDev Perú.</w:t>
      </w:r>
    </w:p>
    <w:p w:rsidR="00FD5B73" w:rsidRPr="00B237EB" w:rsidRDefault="00FD5B73" w:rsidP="00B237EB">
      <w:pPr>
        <w:autoSpaceDE w:val="0"/>
        <w:autoSpaceDN w:val="0"/>
        <w:adjustRightInd w:val="0"/>
        <w:spacing w:after="0" w:line="360" w:lineRule="auto"/>
        <w:rPr>
          <w:rFonts w:cs="Arial"/>
          <w:lang w:val="es-MX"/>
        </w:rPr>
      </w:pPr>
    </w:p>
    <w:p w:rsidR="00724743" w:rsidRPr="00B237EB" w:rsidRDefault="00FD5B73" w:rsidP="00B237EB">
      <w:pPr>
        <w:autoSpaceDE w:val="0"/>
        <w:autoSpaceDN w:val="0"/>
        <w:adjustRightInd w:val="0"/>
        <w:spacing w:after="0" w:line="360" w:lineRule="auto"/>
        <w:rPr>
          <w:rFonts w:cs="Arial"/>
          <w:lang w:val="es-MX"/>
        </w:rPr>
      </w:pPr>
      <w:r w:rsidRPr="00B237EB">
        <w:rPr>
          <w:rFonts w:cs="Arial"/>
          <w:lang w:val="es-MX"/>
        </w:rPr>
        <w:t xml:space="preserve"> </w:t>
      </w:r>
      <w:r w:rsidR="00724743" w:rsidRPr="00B237EB">
        <w:rPr>
          <w:rFonts w:cs="Arial"/>
          <w:lang w:val="es-MX"/>
        </w:rPr>
        <w:t>8.1 Proceso Energía para cocinar</w:t>
      </w:r>
    </w:p>
    <w:p w:rsidR="008637A7" w:rsidRDefault="008637A7" w:rsidP="00B237EB">
      <w:pPr>
        <w:autoSpaceDE w:val="0"/>
        <w:autoSpaceDN w:val="0"/>
        <w:adjustRightInd w:val="0"/>
        <w:spacing w:after="0" w:line="360" w:lineRule="auto"/>
        <w:rPr>
          <w:rFonts w:cs="Arial"/>
          <w:lang w:val="es-MX"/>
        </w:rPr>
      </w:pPr>
      <w:r w:rsidRPr="008637A7">
        <w:lastRenderedPageBreak/>
        <w:drawing>
          <wp:anchor distT="0" distB="0" distL="114300" distR="114300" simplePos="0" relativeHeight="251784192" behindDoc="1" locked="0" layoutInCell="1" allowOverlap="1">
            <wp:simplePos x="0" y="0"/>
            <wp:positionH relativeFrom="column">
              <wp:posOffset>710565</wp:posOffset>
            </wp:positionH>
            <wp:positionV relativeFrom="paragraph">
              <wp:posOffset>6350</wp:posOffset>
            </wp:positionV>
            <wp:extent cx="5612130" cy="5772785"/>
            <wp:effectExtent l="0" t="0" r="0" b="0"/>
            <wp:wrapTight wrapText="bothSides">
              <wp:wrapPolygon edited="0">
                <wp:start x="293" y="998"/>
                <wp:lineTo x="293" y="2352"/>
                <wp:lineTo x="1026" y="3421"/>
                <wp:lineTo x="1100" y="5061"/>
                <wp:lineTo x="1320" y="5702"/>
                <wp:lineTo x="367" y="5987"/>
                <wp:lineTo x="660" y="6700"/>
                <wp:lineTo x="1173" y="7057"/>
                <wp:lineTo x="807" y="7057"/>
                <wp:lineTo x="440" y="9338"/>
                <wp:lineTo x="293" y="14969"/>
                <wp:lineTo x="660" y="15967"/>
                <wp:lineTo x="587" y="16109"/>
                <wp:lineTo x="660" y="17250"/>
                <wp:lineTo x="1833" y="18247"/>
                <wp:lineTo x="1246" y="18604"/>
                <wp:lineTo x="1100" y="18818"/>
                <wp:lineTo x="1100" y="21170"/>
                <wp:lineTo x="11365" y="21313"/>
                <wp:lineTo x="14811" y="21313"/>
                <wp:lineTo x="14884" y="18960"/>
                <wp:lineTo x="14664" y="18675"/>
                <wp:lineTo x="13931" y="18247"/>
                <wp:lineTo x="14371" y="17107"/>
                <wp:lineTo x="17597" y="17107"/>
                <wp:lineTo x="20236" y="16608"/>
                <wp:lineTo x="20163" y="15967"/>
                <wp:lineTo x="21409" y="12545"/>
                <wp:lineTo x="21483" y="11761"/>
                <wp:lineTo x="20236" y="7983"/>
                <wp:lineTo x="20383" y="7128"/>
                <wp:lineTo x="19283" y="7057"/>
                <wp:lineTo x="14224" y="6415"/>
                <wp:lineTo x="14884" y="6201"/>
                <wp:lineTo x="14444" y="5702"/>
                <wp:lineTo x="14737" y="5702"/>
                <wp:lineTo x="15031" y="5061"/>
                <wp:lineTo x="15031" y="3421"/>
                <wp:lineTo x="15617" y="2281"/>
                <wp:lineTo x="15617" y="998"/>
                <wp:lineTo x="293" y="998"/>
              </wp:wrapPolygon>
            </wp:wrapTight>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lum bright="-20000" contrast="20000"/>
                      <a:extLst>
                        <a:ext uri="{28A0092B-C50C-407E-A947-70E740481C1C}">
                          <a14:useLocalDpi xmlns:a14="http://schemas.microsoft.com/office/drawing/2010/main"/>
                        </a:ext>
                      </a:extLst>
                    </a:blip>
                    <a:srcRect/>
                    <a:stretch>
                      <a:fillRect/>
                    </a:stretch>
                  </pic:blipFill>
                  <pic:spPr bwMode="auto">
                    <a:xfrm>
                      <a:off x="0" y="0"/>
                      <a:ext cx="5612130" cy="5772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8637A7" w:rsidRDefault="008637A7" w:rsidP="00B237EB">
      <w:pPr>
        <w:autoSpaceDE w:val="0"/>
        <w:autoSpaceDN w:val="0"/>
        <w:adjustRightInd w:val="0"/>
        <w:spacing w:after="0" w:line="360" w:lineRule="auto"/>
        <w:rPr>
          <w:rFonts w:cs="Arial"/>
          <w:lang w:val="es-MX"/>
        </w:rPr>
      </w:pPr>
    </w:p>
    <w:p w:rsidR="006271B8" w:rsidRPr="00B237EB" w:rsidRDefault="00B74CE0" w:rsidP="00B237EB">
      <w:pPr>
        <w:autoSpaceDE w:val="0"/>
        <w:autoSpaceDN w:val="0"/>
        <w:adjustRightInd w:val="0"/>
        <w:spacing w:after="0" w:line="360" w:lineRule="auto"/>
        <w:rPr>
          <w:rFonts w:cs="Arial"/>
          <w:lang w:val="es-MX"/>
        </w:rPr>
      </w:pPr>
      <w:r w:rsidRPr="00B237EB">
        <w:rPr>
          <w:rFonts w:cs="Arial"/>
          <w:lang w:val="es-MX"/>
        </w:rPr>
        <w:br/>
      </w:r>
      <w:r w:rsidR="006271B8" w:rsidRPr="00B237EB">
        <w:rPr>
          <w:rFonts w:cs="Arial"/>
          <w:lang w:val="es-MX"/>
        </w:rPr>
        <w:t xml:space="preserve">  </w:t>
      </w:r>
    </w:p>
    <w:p w:rsidR="00724743" w:rsidRPr="00B237EB" w:rsidRDefault="00724743" w:rsidP="00B237EB">
      <w:pPr>
        <w:autoSpaceDE w:val="0"/>
        <w:autoSpaceDN w:val="0"/>
        <w:adjustRightInd w:val="0"/>
        <w:spacing w:after="0" w:line="360" w:lineRule="auto"/>
        <w:rPr>
          <w:rFonts w:cs="Arial"/>
          <w:lang w:val="es-MX"/>
        </w:rPr>
      </w:pPr>
      <w:r w:rsidRPr="00B237EB">
        <w:rPr>
          <w:rFonts w:cs="Arial"/>
          <w:noProof/>
          <w:lang w:val="es-MX" w:eastAsia="es-MX"/>
        </w:rPr>
        <w:lastRenderedPageBreak/>
        <w:drawing>
          <wp:inline distT="0" distB="0" distL="0" distR="0" wp14:anchorId="363C9FE9" wp14:editId="4ECF8FA6">
            <wp:extent cx="5612130" cy="3322320"/>
            <wp:effectExtent l="0" t="0" r="7620" b="0"/>
            <wp:docPr id="2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 Cocinas.jpg"/>
                    <pic:cNvPicPr/>
                  </pic:nvPicPr>
                  <pic:blipFill>
                    <a:blip r:embed="rId16">
                      <a:extLst>
                        <a:ext uri="{28A0092B-C50C-407E-A947-70E740481C1C}">
                          <a14:useLocalDpi xmlns:a14="http://schemas.microsoft.com/office/drawing/2010/main" val="0"/>
                        </a:ext>
                      </a:extLst>
                    </a:blip>
                    <a:stretch>
                      <a:fillRect/>
                    </a:stretch>
                  </pic:blipFill>
                  <pic:spPr>
                    <a:xfrm>
                      <a:off x="0" y="0"/>
                      <a:ext cx="5612130" cy="3322320"/>
                    </a:xfrm>
                    <a:prstGeom prst="rect">
                      <a:avLst/>
                    </a:prstGeom>
                  </pic:spPr>
                </pic:pic>
              </a:graphicData>
            </a:graphic>
          </wp:inline>
        </w:drawing>
      </w:r>
    </w:p>
    <w:p w:rsidR="00724743" w:rsidRPr="00B237EB" w:rsidRDefault="00724743" w:rsidP="00B237EB">
      <w:pPr>
        <w:pStyle w:val="Prrafodelista"/>
        <w:spacing w:line="360" w:lineRule="auto"/>
        <w:ind w:left="0"/>
        <w:rPr>
          <w:rFonts w:cs="Arial"/>
          <w:lang w:val="es-MX"/>
        </w:rPr>
      </w:pPr>
      <w:r w:rsidRPr="00B237EB">
        <w:rPr>
          <w:rFonts w:cs="Arial"/>
          <w:highlight w:val="yellow"/>
          <w:lang w:val="es-MX"/>
        </w:rPr>
        <w:t xml:space="preserve">Si es factible describa como ejemplo qué pasos o actividades </w:t>
      </w:r>
      <w:r w:rsidR="00532051" w:rsidRPr="00B237EB">
        <w:rPr>
          <w:rFonts w:cs="Arial"/>
          <w:highlight w:val="yellow"/>
          <w:lang w:val="es-MX"/>
        </w:rPr>
        <w:t xml:space="preserve">que </w:t>
      </w:r>
      <w:r w:rsidRPr="00B237EB">
        <w:rPr>
          <w:rFonts w:cs="Arial"/>
          <w:highlight w:val="yellow"/>
          <w:lang w:val="es-MX"/>
        </w:rPr>
        <w:t xml:space="preserve"> hay que hacer para lograr mejoramiento de eficiencia y calidad.</w:t>
      </w:r>
    </w:p>
    <w:p w:rsidR="00532051" w:rsidRPr="00B237EB" w:rsidRDefault="00532051" w:rsidP="00B237EB">
      <w:pPr>
        <w:pStyle w:val="Prrafodelista"/>
        <w:spacing w:line="360" w:lineRule="auto"/>
        <w:ind w:left="0"/>
        <w:rPr>
          <w:rFonts w:cs="Arial"/>
          <w:lang w:val="es-MX"/>
        </w:rPr>
      </w:pPr>
      <w:r w:rsidRPr="00B237EB">
        <w:rPr>
          <w:rFonts w:cs="Arial"/>
          <w:highlight w:val="yellow"/>
          <w:lang w:val="es-MX"/>
        </w:rPr>
        <w:t>O un ejemplo de un subproceso usando el modelo sistémico por ejemplo</w:t>
      </w:r>
    </w:p>
    <w:p w:rsidR="00532051" w:rsidRDefault="00532051" w:rsidP="00B237EB">
      <w:pPr>
        <w:pStyle w:val="Prrafodelista"/>
        <w:spacing w:line="360" w:lineRule="auto"/>
        <w:ind w:left="0"/>
        <w:rPr>
          <w:rFonts w:cs="Arial"/>
          <w:lang w:val="es-MX"/>
        </w:rPr>
      </w:pPr>
    </w:p>
    <w:tbl>
      <w:tblPr>
        <w:tblStyle w:val="Tablaconcuadrcula"/>
        <w:tblW w:w="5000" w:type="pct"/>
        <w:tblLook w:val="04A0" w:firstRow="1" w:lastRow="0" w:firstColumn="1" w:lastColumn="0" w:noHBand="0" w:noVBand="1"/>
      </w:tblPr>
      <w:tblGrid>
        <w:gridCol w:w="3062"/>
        <w:gridCol w:w="3352"/>
        <w:gridCol w:w="2640"/>
      </w:tblGrid>
      <w:tr w:rsidR="00480C3B" w:rsidRPr="001900C3" w:rsidTr="00274A73">
        <w:trPr>
          <w:trHeight w:val="143"/>
        </w:trPr>
        <w:tc>
          <w:tcPr>
            <w:tcW w:w="1691" w:type="pct"/>
            <w:vAlign w:val="center"/>
          </w:tcPr>
          <w:p w:rsidR="00480C3B" w:rsidRPr="00EF04AC" w:rsidRDefault="00480C3B" w:rsidP="00EF04AC">
            <w:pPr>
              <w:jc w:val="center"/>
              <w:rPr>
                <w:rFonts w:ascii="Arial" w:hAnsi="Arial" w:cs="Arial"/>
                <w:b/>
                <w:lang w:val="es-MX"/>
              </w:rPr>
            </w:pPr>
            <w:r w:rsidRPr="00EF04AC">
              <w:rPr>
                <w:rFonts w:cs="Arial"/>
                <w:b/>
                <w:i/>
                <w:lang w:val="es-MX"/>
              </w:rPr>
              <w:t xml:space="preserve">Entradas </w:t>
            </w:r>
          </w:p>
        </w:tc>
        <w:tc>
          <w:tcPr>
            <w:tcW w:w="1851" w:type="pct"/>
            <w:vAlign w:val="center"/>
          </w:tcPr>
          <w:p w:rsidR="00480C3B" w:rsidRPr="00EF04AC" w:rsidRDefault="00480C3B" w:rsidP="00EF04AC">
            <w:pPr>
              <w:jc w:val="center"/>
              <w:rPr>
                <w:rFonts w:ascii="Arial" w:hAnsi="Arial" w:cs="Arial"/>
                <w:b/>
                <w:lang w:val="es-MX"/>
              </w:rPr>
            </w:pPr>
            <w:r w:rsidRPr="00EF04AC">
              <w:rPr>
                <w:rFonts w:cs="Arial"/>
                <w:b/>
                <w:lang w:val="es-MX"/>
              </w:rPr>
              <w:t>Procesos</w:t>
            </w:r>
            <w:r w:rsidRPr="00EF04AC">
              <w:rPr>
                <w:rFonts w:cs="Arial"/>
                <w:b/>
                <w:i/>
                <w:lang w:val="es-MX"/>
              </w:rPr>
              <w:t xml:space="preserve"> </w:t>
            </w:r>
          </w:p>
        </w:tc>
        <w:tc>
          <w:tcPr>
            <w:tcW w:w="1458" w:type="pct"/>
            <w:vAlign w:val="center"/>
          </w:tcPr>
          <w:p w:rsidR="00480C3B" w:rsidRPr="00EF04AC" w:rsidRDefault="00480C3B" w:rsidP="00EF04AC">
            <w:pPr>
              <w:jc w:val="center"/>
              <w:rPr>
                <w:rFonts w:ascii="Arial" w:hAnsi="Arial" w:cs="Arial"/>
                <w:b/>
                <w:lang w:val="es-MX"/>
              </w:rPr>
            </w:pPr>
            <w:r w:rsidRPr="00EF04AC">
              <w:rPr>
                <w:rFonts w:cs="Arial"/>
                <w:b/>
                <w:i/>
                <w:lang w:val="es-MX"/>
              </w:rPr>
              <w:t>Salidas</w:t>
            </w:r>
          </w:p>
        </w:tc>
      </w:tr>
      <w:tr w:rsidR="00480C3B" w:rsidRPr="001900C3" w:rsidTr="00274A73">
        <w:trPr>
          <w:trHeight w:val="1154"/>
        </w:trPr>
        <w:tc>
          <w:tcPr>
            <w:tcW w:w="1691" w:type="pct"/>
            <w:vAlign w:val="center"/>
          </w:tcPr>
          <w:p w:rsidR="00480C3B" w:rsidRPr="001900C3" w:rsidRDefault="00480C3B" w:rsidP="00274A73">
            <w:pPr>
              <w:rPr>
                <w:rFonts w:ascii="Arial" w:hAnsi="Arial" w:cs="Arial"/>
                <w:lang w:val="es-MX"/>
              </w:rPr>
            </w:pPr>
            <w:r w:rsidRPr="001900C3">
              <w:rPr>
                <w:rFonts w:ascii="Arial" w:hAnsi="Arial" w:cs="Arial"/>
                <w:lang w:val="es-MX"/>
              </w:rPr>
              <w:t>Cocinas mejoradas que no cumplen estándares mínimos</w:t>
            </w:r>
          </w:p>
        </w:tc>
        <w:tc>
          <w:tcPr>
            <w:tcW w:w="1851" w:type="pct"/>
            <w:vAlign w:val="center"/>
          </w:tcPr>
          <w:p w:rsidR="00FD73F2" w:rsidRPr="00FD73F2" w:rsidRDefault="00FD73F2" w:rsidP="00FD73F2">
            <w:pPr>
              <w:pStyle w:val="Prrafodelista"/>
              <w:numPr>
                <w:ilvl w:val="0"/>
                <w:numId w:val="39"/>
              </w:numPr>
              <w:rPr>
                <w:rFonts w:ascii="Arial" w:hAnsi="Arial" w:cs="Arial"/>
                <w:lang w:val="es-MX"/>
              </w:rPr>
            </w:pPr>
            <w:r w:rsidRPr="00FD73F2">
              <w:rPr>
                <w:rFonts w:ascii="Arial" w:hAnsi="Arial" w:cs="Arial"/>
                <w:lang w:val="es-MX"/>
              </w:rPr>
              <w:t>Elaboración de normas y reglamentos de certificación de cocinas mejoradas.</w:t>
            </w:r>
          </w:p>
          <w:p w:rsidR="00480C3B" w:rsidRDefault="00FD73F2" w:rsidP="00FD73F2">
            <w:pPr>
              <w:pStyle w:val="Prrafodelista"/>
              <w:numPr>
                <w:ilvl w:val="0"/>
                <w:numId w:val="39"/>
              </w:numPr>
              <w:rPr>
                <w:rFonts w:ascii="Arial" w:hAnsi="Arial" w:cs="Arial"/>
                <w:lang w:val="es-MX"/>
              </w:rPr>
            </w:pPr>
            <w:r>
              <w:rPr>
                <w:rFonts w:ascii="Arial" w:hAnsi="Arial" w:cs="Arial"/>
                <w:lang w:val="es-MX"/>
              </w:rPr>
              <w:t xml:space="preserve">Incidencia para la institucionalización de la norma y reglamentos </w:t>
            </w:r>
            <w:r w:rsidR="00480C3B" w:rsidRPr="00FD73F2">
              <w:rPr>
                <w:rFonts w:ascii="Arial" w:hAnsi="Arial" w:cs="Arial"/>
                <w:lang w:val="es-MX"/>
              </w:rPr>
              <w:t xml:space="preserve">para </w:t>
            </w:r>
            <w:r>
              <w:rPr>
                <w:rFonts w:ascii="Arial" w:hAnsi="Arial" w:cs="Arial"/>
                <w:lang w:val="es-MX"/>
              </w:rPr>
              <w:t xml:space="preserve">la certificación de cocinas </w:t>
            </w:r>
            <w:r w:rsidR="00480C3B" w:rsidRPr="00FD73F2">
              <w:rPr>
                <w:rFonts w:ascii="Arial" w:hAnsi="Arial" w:cs="Arial"/>
                <w:lang w:val="es-MX"/>
              </w:rPr>
              <w:t xml:space="preserve"> </w:t>
            </w:r>
            <w:r>
              <w:rPr>
                <w:rFonts w:ascii="Arial" w:hAnsi="Arial" w:cs="Arial"/>
                <w:lang w:val="es-MX"/>
              </w:rPr>
              <w:t>mejoradas.</w:t>
            </w:r>
          </w:p>
          <w:p w:rsidR="00FD73F2" w:rsidRPr="00FD73F2" w:rsidRDefault="00FD73F2" w:rsidP="00FD73F2">
            <w:pPr>
              <w:pStyle w:val="Prrafodelista"/>
              <w:numPr>
                <w:ilvl w:val="0"/>
                <w:numId w:val="39"/>
              </w:numPr>
              <w:rPr>
                <w:rFonts w:ascii="Arial" w:hAnsi="Arial" w:cs="Arial"/>
                <w:lang w:val="es-MX"/>
              </w:rPr>
            </w:pPr>
            <w:r>
              <w:rPr>
                <w:rFonts w:ascii="Arial" w:hAnsi="Arial" w:cs="Arial"/>
                <w:lang w:val="es-MX"/>
              </w:rPr>
              <w:t>Implementación y funcionamiento del laboratorio de cocinas mejoradas para su certificación</w:t>
            </w:r>
          </w:p>
        </w:tc>
        <w:tc>
          <w:tcPr>
            <w:tcW w:w="1458" w:type="pct"/>
            <w:vAlign w:val="center"/>
          </w:tcPr>
          <w:p w:rsidR="00480C3B" w:rsidRPr="001900C3" w:rsidRDefault="00480C3B" w:rsidP="00274A73">
            <w:pPr>
              <w:rPr>
                <w:rFonts w:ascii="Arial" w:hAnsi="Arial" w:cs="Arial"/>
                <w:lang w:val="es-MX"/>
              </w:rPr>
            </w:pPr>
            <w:r w:rsidRPr="001900C3">
              <w:rPr>
                <w:rFonts w:ascii="Arial" w:hAnsi="Arial" w:cs="Arial"/>
                <w:lang w:val="es-MX"/>
              </w:rPr>
              <w:t>Cocinas certificadas que impactan en la calidad de vida de las familias.</w:t>
            </w:r>
          </w:p>
        </w:tc>
      </w:tr>
    </w:tbl>
    <w:p w:rsidR="00480C3B" w:rsidRDefault="00480C3B" w:rsidP="00B237EB">
      <w:pPr>
        <w:pStyle w:val="Prrafodelista"/>
        <w:spacing w:line="360" w:lineRule="auto"/>
        <w:ind w:left="0"/>
        <w:rPr>
          <w:rFonts w:cs="Arial"/>
          <w:lang w:val="es-MX"/>
        </w:rPr>
      </w:pPr>
    </w:p>
    <w:p w:rsidR="00480C3B" w:rsidRDefault="00480C3B" w:rsidP="00B237EB">
      <w:pPr>
        <w:pStyle w:val="Prrafodelista"/>
        <w:spacing w:line="360" w:lineRule="auto"/>
        <w:ind w:left="0"/>
        <w:rPr>
          <w:rFonts w:cs="Arial"/>
          <w:lang w:val="es-MX"/>
        </w:rPr>
      </w:pPr>
    </w:p>
    <w:p w:rsidR="00480C3B" w:rsidRDefault="00480C3B" w:rsidP="00B237EB">
      <w:pPr>
        <w:pStyle w:val="Prrafodelista"/>
        <w:spacing w:line="360" w:lineRule="auto"/>
        <w:ind w:left="0"/>
        <w:rPr>
          <w:rFonts w:cs="Arial"/>
          <w:lang w:val="es-MX"/>
        </w:rPr>
      </w:pPr>
    </w:p>
    <w:p w:rsidR="00480C3B" w:rsidRDefault="00480C3B" w:rsidP="00B237EB">
      <w:pPr>
        <w:pStyle w:val="Prrafodelista"/>
        <w:spacing w:line="360" w:lineRule="auto"/>
        <w:ind w:left="0"/>
        <w:rPr>
          <w:rFonts w:cs="Arial"/>
          <w:lang w:val="es-MX"/>
        </w:rPr>
      </w:pPr>
    </w:p>
    <w:p w:rsidR="00480C3B" w:rsidRPr="00B237EB" w:rsidRDefault="00480C3B" w:rsidP="00B237EB">
      <w:pPr>
        <w:pStyle w:val="Prrafodelista"/>
        <w:spacing w:line="360" w:lineRule="auto"/>
        <w:ind w:left="0"/>
        <w:rPr>
          <w:rFonts w:cs="Arial"/>
          <w:lang w:val="es-MX"/>
        </w:rPr>
      </w:pPr>
    </w:p>
    <w:commentRangeStart w:id="72"/>
    <w:p w:rsidR="00532051" w:rsidRPr="00B237EB" w:rsidRDefault="006551D2" w:rsidP="00B237EB">
      <w:pPr>
        <w:pStyle w:val="Prrafodelista"/>
        <w:spacing w:line="360" w:lineRule="auto"/>
        <w:ind w:left="0"/>
        <w:rPr>
          <w:rFonts w:cs="Arial"/>
          <w:highlight w:val="yellow"/>
          <w:lang w:val="es-MX"/>
        </w:rPr>
      </w:pPr>
      <w:r w:rsidRPr="00B237EB">
        <w:rPr>
          <w:rFonts w:cs="Arial"/>
          <w:noProof/>
          <w:highlight w:val="yellow"/>
          <w:lang w:val="es-MX" w:eastAsia="es-MX"/>
        </w:rPr>
        <w:lastRenderedPageBreak/>
        <mc:AlternateContent>
          <mc:Choice Requires="wps">
            <w:drawing>
              <wp:anchor distT="0" distB="0" distL="114300" distR="114300" simplePos="0" relativeHeight="251783168" behindDoc="0" locked="0" layoutInCell="1" allowOverlap="1" wp14:anchorId="0BC6C3A0" wp14:editId="634B8F50">
                <wp:simplePos x="0" y="0"/>
                <wp:positionH relativeFrom="column">
                  <wp:posOffset>3945531</wp:posOffset>
                </wp:positionH>
                <wp:positionV relativeFrom="paragraph">
                  <wp:posOffset>416560</wp:posOffset>
                </wp:positionV>
                <wp:extent cx="0" cy="1543685"/>
                <wp:effectExtent l="0" t="0" r="19050" b="18415"/>
                <wp:wrapNone/>
                <wp:docPr id="228" name="228 Conector recto"/>
                <wp:cNvGraphicFramePr/>
                <a:graphic xmlns:a="http://schemas.openxmlformats.org/drawingml/2006/main">
                  <a:graphicData uri="http://schemas.microsoft.com/office/word/2010/wordprocessingShape">
                    <wps:wsp>
                      <wps:cNvCnPr/>
                      <wps:spPr>
                        <a:xfrm>
                          <a:off x="0" y="0"/>
                          <a:ext cx="0" cy="1543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228 Conector recto" o:spid="_x0000_s1026" style="position:absolute;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0.65pt,32.8pt" to="310.65pt,1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" strokecolor="#4579b8 [3044]"/>
            </w:pict>
          </mc:Fallback>
        </mc:AlternateContent>
      </w:r>
      <w:r w:rsidRPr="00B237EB">
        <w:rPr>
          <w:rFonts w:cs="Arial"/>
          <w:noProof/>
          <w:highlight w:val="yellow"/>
          <w:lang w:val="es-MX" w:eastAsia="es-MX"/>
        </w:rPr>
        <mc:AlternateContent>
          <mc:Choice Requires="wps">
            <w:drawing>
              <wp:anchor distT="0" distB="0" distL="114300" distR="114300" simplePos="0" relativeHeight="251781120" behindDoc="0" locked="0" layoutInCell="1" allowOverlap="1" wp14:anchorId="64C5E71F" wp14:editId="17408228">
                <wp:simplePos x="0" y="0"/>
                <wp:positionH relativeFrom="column">
                  <wp:posOffset>1455420</wp:posOffset>
                </wp:positionH>
                <wp:positionV relativeFrom="paragraph">
                  <wp:posOffset>420370</wp:posOffset>
                </wp:positionV>
                <wp:extent cx="0" cy="1543685"/>
                <wp:effectExtent l="0" t="0" r="19050" b="18415"/>
                <wp:wrapNone/>
                <wp:docPr id="227" name="227 Conector recto"/>
                <wp:cNvGraphicFramePr/>
                <a:graphic xmlns:a="http://schemas.openxmlformats.org/drawingml/2006/main">
                  <a:graphicData uri="http://schemas.microsoft.com/office/word/2010/wordprocessingShape">
                    <wps:wsp>
                      <wps:cNvCnPr/>
                      <wps:spPr>
                        <a:xfrm>
                          <a:off x="0" y="0"/>
                          <a:ext cx="0" cy="1543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227 Conector recto" o:spid="_x0000_s1026" style="position:absolute;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4.6pt,33.1pt" to="114.6pt,1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" strokecolor="#4579b8 [3044]"/>
            </w:pict>
          </mc:Fallback>
        </mc:AlternateContent>
      </w:r>
      <w:r w:rsidR="00532051" w:rsidRPr="00B237EB">
        <w:rPr>
          <w:rFonts w:cs="Arial"/>
          <w:highlight w:val="yellow"/>
          <w:lang w:val="es-MX"/>
        </w:rPr>
        <w:t>Subproceso instalación de una cocina mejorada</w:t>
      </w:r>
      <w:r w:rsidRPr="00B237EB">
        <w:rPr>
          <w:rFonts w:cs="Arial"/>
          <w:highlight w:val="yellow"/>
          <w:lang w:val="es-MX"/>
        </w:rPr>
        <w:t xml:space="preserve">: Escriban que </w:t>
      </w:r>
      <w:proofErr w:type="spellStart"/>
      <w:r w:rsidRPr="00B237EB">
        <w:rPr>
          <w:rFonts w:cs="Arial"/>
          <w:highlight w:val="yellow"/>
          <w:lang w:val="es-MX"/>
        </w:rPr>
        <w:t>entra</w:t>
      </w:r>
      <w:proofErr w:type="gramStart"/>
      <w:r w:rsidRPr="00B237EB">
        <w:rPr>
          <w:rFonts w:cs="Arial"/>
          <w:highlight w:val="yellow"/>
          <w:lang w:val="es-MX"/>
        </w:rPr>
        <w:t>,cómo</w:t>
      </w:r>
      <w:proofErr w:type="spellEnd"/>
      <w:proofErr w:type="gramEnd"/>
      <w:r w:rsidRPr="00B237EB">
        <w:rPr>
          <w:rFonts w:cs="Arial"/>
          <w:highlight w:val="yellow"/>
          <w:lang w:val="es-MX"/>
        </w:rPr>
        <w:t xml:space="preserve"> es el proceso muy corto y qué métodos usan</w:t>
      </w:r>
      <w:r w:rsidR="00532051" w:rsidRPr="00B237EB">
        <w:rPr>
          <w:rFonts w:cs="Arial"/>
          <w:highlight w:val="yellow"/>
          <w:lang w:val="es-MX"/>
        </w:rPr>
        <w:br/>
      </w:r>
      <w:commentRangeEnd w:id="72"/>
      <w:r w:rsidR="009874F5">
        <w:rPr>
          <w:rStyle w:val="Refdecomentario"/>
        </w:rPr>
        <w:commentReference w:id="72"/>
      </w:r>
    </w:p>
    <w:p w:rsidR="00532051" w:rsidRPr="00B237EB" w:rsidRDefault="00532051" w:rsidP="00B237EB">
      <w:pPr>
        <w:pStyle w:val="Prrafodelista"/>
        <w:spacing w:line="360" w:lineRule="auto"/>
        <w:ind w:left="0"/>
        <w:rPr>
          <w:rFonts w:cs="Arial"/>
          <w:highlight w:val="yellow"/>
          <w:lang w:val="es-MX"/>
        </w:rPr>
      </w:pPr>
      <w:r w:rsidRPr="00B237EB">
        <w:rPr>
          <w:rFonts w:cs="Arial"/>
          <w:highlight w:val="yellow"/>
          <w:lang w:val="es-MX"/>
        </w:rPr>
        <w:t>Entradas</w:t>
      </w:r>
      <w:r w:rsidR="006551D2" w:rsidRPr="00B237EB">
        <w:rPr>
          <w:rFonts w:cs="Arial"/>
          <w:highlight w:val="yellow"/>
          <w:lang w:val="es-MX"/>
        </w:rPr>
        <w:t xml:space="preserve">                                          Proceso</w:t>
      </w:r>
      <w:r w:rsidR="006551D2" w:rsidRPr="00B237EB">
        <w:rPr>
          <w:rFonts w:cs="Arial"/>
          <w:highlight w:val="yellow"/>
          <w:lang w:val="es-MX"/>
        </w:rPr>
        <w:tab/>
      </w:r>
      <w:r w:rsidR="006551D2" w:rsidRPr="00B237EB">
        <w:rPr>
          <w:rFonts w:cs="Arial"/>
          <w:highlight w:val="yellow"/>
          <w:lang w:val="es-MX"/>
        </w:rPr>
        <w:tab/>
      </w:r>
      <w:r w:rsidR="006551D2" w:rsidRPr="00B237EB">
        <w:rPr>
          <w:rFonts w:cs="Arial"/>
          <w:highlight w:val="yellow"/>
          <w:lang w:val="es-MX"/>
        </w:rPr>
        <w:tab/>
      </w:r>
      <w:r w:rsidR="006551D2" w:rsidRPr="00B237EB">
        <w:rPr>
          <w:rFonts w:cs="Arial"/>
          <w:highlight w:val="yellow"/>
          <w:lang w:val="es-MX"/>
        </w:rPr>
        <w:tab/>
        <w:t>Salida</w:t>
      </w:r>
    </w:p>
    <w:p w:rsidR="006551D2" w:rsidRPr="00B237EB" w:rsidRDefault="008E2E5B" w:rsidP="00B237EB">
      <w:pPr>
        <w:pStyle w:val="Prrafodelista"/>
        <w:tabs>
          <w:tab w:val="left" w:pos="2635"/>
        </w:tabs>
        <w:spacing w:line="360" w:lineRule="auto"/>
        <w:ind w:left="0"/>
        <w:rPr>
          <w:rFonts w:cs="Arial"/>
          <w:highlight w:val="yellow"/>
          <w:lang w:val="es-MX"/>
        </w:rPr>
      </w:pPr>
      <w:r w:rsidRPr="00B237EB">
        <w:rPr>
          <w:rFonts w:cs="Arial"/>
          <w:highlight w:val="yellow"/>
          <w:lang w:val="es-MX"/>
        </w:rPr>
        <w:tab/>
        <w:t>Descripción u objetivo del proceso</w:t>
      </w:r>
    </w:p>
    <w:p w:rsidR="00532051" w:rsidRPr="00B237EB" w:rsidRDefault="006551D2" w:rsidP="00B237EB">
      <w:pPr>
        <w:pStyle w:val="Prrafodelista"/>
        <w:spacing w:line="360" w:lineRule="auto"/>
        <w:ind w:left="0"/>
        <w:rPr>
          <w:rFonts w:cs="Arial"/>
          <w:b/>
          <w:highlight w:val="yellow"/>
          <w:lang w:val="es-MX"/>
        </w:rPr>
      </w:pP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b/>
          <w:highlight w:val="yellow"/>
          <w:lang w:val="es-MX"/>
        </w:rPr>
        <w:t>Estufa instalada</w:t>
      </w:r>
    </w:p>
    <w:p w:rsidR="00532051" w:rsidRPr="00B237EB" w:rsidRDefault="00532051" w:rsidP="00B237EB">
      <w:pPr>
        <w:pStyle w:val="Prrafodelista"/>
        <w:spacing w:line="360" w:lineRule="auto"/>
        <w:ind w:left="0"/>
        <w:rPr>
          <w:rFonts w:cs="Arial"/>
          <w:highlight w:val="yellow"/>
          <w:lang w:val="es-MX"/>
        </w:rPr>
      </w:pPr>
    </w:p>
    <w:p w:rsidR="00532051" w:rsidRPr="00B237EB" w:rsidRDefault="006551D2" w:rsidP="00B237EB">
      <w:pPr>
        <w:pStyle w:val="Prrafodelista"/>
        <w:spacing w:line="360" w:lineRule="auto"/>
        <w:ind w:left="0"/>
        <w:rPr>
          <w:rFonts w:cs="Arial"/>
          <w:b/>
          <w:lang w:val="es-MX"/>
        </w:rPr>
      </w:pP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Pr="00B237EB">
        <w:rPr>
          <w:rFonts w:cs="Arial"/>
          <w:highlight w:val="yellow"/>
          <w:lang w:val="es-MX"/>
        </w:rPr>
        <w:tab/>
      </w:r>
      <w:r w:rsidR="008E2E5B" w:rsidRPr="00B237EB">
        <w:rPr>
          <w:rFonts w:cs="Arial"/>
          <w:highlight w:val="yellow"/>
          <w:lang w:val="es-MX"/>
        </w:rPr>
        <w:t>Herramientas y Técnicas</w:t>
      </w:r>
      <w:r w:rsidR="008E2E5B" w:rsidRPr="00B237EB">
        <w:rPr>
          <w:rFonts w:cs="Arial"/>
          <w:highlight w:val="yellow"/>
          <w:lang w:val="es-MX"/>
        </w:rPr>
        <w:tab/>
      </w:r>
      <w:r w:rsidRPr="00B237EB">
        <w:rPr>
          <w:rFonts w:cs="Arial"/>
          <w:b/>
          <w:highlight w:val="yellow"/>
          <w:lang w:val="es-MX"/>
        </w:rPr>
        <w:t>Familia satisfecha</w:t>
      </w:r>
      <w:r w:rsidRPr="00B237EB">
        <w:rPr>
          <w:rFonts w:cs="Arial"/>
          <w:b/>
          <w:highlight w:val="yellow"/>
          <w:lang w:val="es-MX"/>
        </w:rPr>
        <w:br/>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r>
      <w:r w:rsidRPr="00B237EB">
        <w:rPr>
          <w:rFonts w:cs="Arial"/>
          <w:b/>
          <w:highlight w:val="yellow"/>
          <w:lang w:val="es-MX"/>
        </w:rPr>
        <w:tab/>
        <w:t>Reducción de CO2</w:t>
      </w:r>
    </w:p>
    <w:p w:rsidR="006551D2" w:rsidRPr="00B237EB" w:rsidRDefault="006551D2" w:rsidP="00B237EB">
      <w:pPr>
        <w:pStyle w:val="Prrafodelista"/>
        <w:spacing w:line="360" w:lineRule="auto"/>
        <w:ind w:left="0"/>
        <w:rPr>
          <w:rFonts w:cs="Arial"/>
          <w:lang w:val="es-MX"/>
        </w:rPr>
      </w:pPr>
    </w:p>
    <w:p w:rsidR="006551D2" w:rsidRPr="00B237EB" w:rsidRDefault="006551D2" w:rsidP="00B237EB">
      <w:pPr>
        <w:pStyle w:val="Prrafodelista"/>
        <w:spacing w:line="360" w:lineRule="auto"/>
        <w:ind w:left="0"/>
        <w:rPr>
          <w:rFonts w:cs="Arial"/>
          <w:lang w:val="es-MX"/>
        </w:rPr>
      </w:pPr>
    </w:p>
    <w:p w:rsidR="00724743" w:rsidRPr="00B237EB" w:rsidRDefault="00724743" w:rsidP="00B237EB">
      <w:pPr>
        <w:pStyle w:val="Prrafodelista"/>
        <w:numPr>
          <w:ilvl w:val="1"/>
          <w:numId w:val="11"/>
        </w:numPr>
        <w:spacing w:line="360" w:lineRule="auto"/>
        <w:rPr>
          <w:rFonts w:cs="Arial"/>
          <w:lang w:val="es-MX"/>
        </w:rPr>
      </w:pPr>
      <w:r w:rsidRPr="00B237EB">
        <w:rPr>
          <w:rFonts w:cs="Arial"/>
          <w:lang w:val="es-MX"/>
        </w:rPr>
        <w:t xml:space="preserve">Proceso de Energía para Iluminación </w:t>
      </w:r>
    </w:p>
    <w:p w:rsidR="00724743" w:rsidRPr="00B237EB" w:rsidRDefault="00724743" w:rsidP="00B237EB">
      <w:pPr>
        <w:pStyle w:val="Prrafodelista"/>
        <w:numPr>
          <w:ilvl w:val="1"/>
          <w:numId w:val="11"/>
        </w:numPr>
        <w:spacing w:line="360" w:lineRule="auto"/>
        <w:rPr>
          <w:rFonts w:cs="Arial"/>
          <w:lang w:val="es-MX"/>
        </w:rPr>
      </w:pPr>
      <w:r w:rsidRPr="00B237EB">
        <w:rPr>
          <w:rFonts w:cs="Arial"/>
          <w:lang w:val="es-MX"/>
        </w:rPr>
        <w:t xml:space="preserve">Proceso de </w:t>
      </w:r>
      <w:del w:id="73" w:author="Ana Isabel Moreno" w:date="2015-04-28T11:50:00Z">
        <w:r w:rsidRPr="00B237EB" w:rsidDel="009874F5">
          <w:rPr>
            <w:rFonts w:cs="Arial"/>
            <w:lang w:val="es-MX"/>
          </w:rPr>
          <w:delText>Densificación de redes</w:delText>
        </w:r>
      </w:del>
      <w:proofErr w:type="spellStart"/>
      <w:ins w:id="74" w:author="Ana Isabel Moreno" w:date="2015-04-28T11:50:00Z">
        <w:r w:rsidR="009874F5">
          <w:rPr>
            <w:rFonts w:cs="Arial"/>
            <w:lang w:val="es-MX"/>
          </w:rPr>
          <w:t>Promocion</w:t>
        </w:r>
        <w:proofErr w:type="spellEnd"/>
        <w:r w:rsidR="009874F5">
          <w:rPr>
            <w:rFonts w:cs="Arial"/>
            <w:lang w:val="es-MX"/>
          </w:rPr>
          <w:t xml:space="preserve"> del mercado </w:t>
        </w:r>
      </w:ins>
    </w:p>
    <w:p w:rsidR="00724743" w:rsidRPr="00B237EB" w:rsidRDefault="00724743" w:rsidP="00B237EB">
      <w:pPr>
        <w:pStyle w:val="Prrafodelista"/>
        <w:numPr>
          <w:ilvl w:val="1"/>
          <w:numId w:val="11"/>
        </w:numPr>
        <w:spacing w:line="360" w:lineRule="auto"/>
        <w:rPr>
          <w:rFonts w:cs="Arial"/>
          <w:lang w:val="es-MX"/>
        </w:rPr>
      </w:pPr>
      <w:r w:rsidRPr="00B237EB">
        <w:rPr>
          <w:rFonts w:cs="Arial"/>
          <w:lang w:val="es-MX"/>
        </w:rPr>
        <w:t>Proceso………</w:t>
      </w:r>
    </w:p>
    <w:p w:rsidR="00724743" w:rsidRPr="00B237EB" w:rsidRDefault="00724743" w:rsidP="00B237EB">
      <w:pPr>
        <w:spacing w:line="360" w:lineRule="auto"/>
        <w:rPr>
          <w:rFonts w:cs="Arial"/>
          <w:lang w:val="es-MX"/>
        </w:rPr>
      </w:pPr>
    </w:p>
    <w:p w:rsidR="009874F5" w:rsidRDefault="002D0593" w:rsidP="009874F5">
      <w:pPr>
        <w:spacing w:line="360" w:lineRule="auto"/>
        <w:rPr>
          <w:ins w:id="75" w:author="Ana Isabel Moreno" w:date="2015-04-28T11:50:00Z"/>
          <w:rFonts w:cs="Arial"/>
          <w:lang w:val="es-MX"/>
        </w:rPr>
      </w:pPr>
      <w:r w:rsidRPr="00B237EB">
        <w:rPr>
          <w:rFonts w:cs="Arial"/>
          <w:highlight w:val="yellow"/>
          <w:lang w:val="es-MX"/>
        </w:rPr>
        <w:t>Por favor llenen los otros procesos, ustedes conocen realmente del tema.</w:t>
      </w:r>
      <w:r w:rsidRPr="00B237EB">
        <w:rPr>
          <w:rFonts w:cs="Arial"/>
          <w:lang w:val="es-MX"/>
        </w:rPr>
        <w:t xml:space="preserve"> </w:t>
      </w:r>
    </w:p>
    <w:p w:rsidR="00CA2DB9" w:rsidRPr="00B237EB" w:rsidRDefault="00A474E7" w:rsidP="009874F5">
      <w:pPr>
        <w:spacing w:line="360" w:lineRule="auto"/>
        <w:rPr>
          <w:rFonts w:cs="Arial"/>
          <w:lang w:val="es-MX"/>
        </w:rPr>
      </w:pPr>
      <w:r w:rsidRPr="00B237EB">
        <w:rPr>
          <w:rFonts w:cs="Arial"/>
          <w:lang w:val="es-MX"/>
        </w:rPr>
        <w:t>El aprendizaje y la innovación en el Proyecto</w:t>
      </w:r>
      <w:r w:rsidR="002D0593" w:rsidRPr="00B237EB">
        <w:rPr>
          <w:rFonts w:cs="Arial"/>
          <w:lang w:val="es-MX"/>
        </w:rPr>
        <w:t xml:space="preserve"> o estrategia de Desarrollo de C</w:t>
      </w:r>
      <w:r w:rsidRPr="00B237EB">
        <w:rPr>
          <w:rFonts w:cs="Arial"/>
          <w:lang w:val="es-MX"/>
        </w:rPr>
        <w:t>apacidades y gestión del conocimiento.</w:t>
      </w:r>
    </w:p>
    <w:p w:rsidR="002D0593" w:rsidRPr="00B237EB" w:rsidRDefault="002D0593" w:rsidP="00B237EB">
      <w:pPr>
        <w:pStyle w:val="Prrafodelista"/>
        <w:spacing w:line="360" w:lineRule="auto"/>
        <w:ind w:left="360"/>
        <w:rPr>
          <w:rFonts w:cs="Arial"/>
          <w:lang w:val="es-MX"/>
        </w:rPr>
      </w:pPr>
    </w:p>
    <w:p w:rsidR="003A1C11" w:rsidRPr="00B237EB" w:rsidRDefault="003A1C11" w:rsidP="00B237EB">
      <w:pPr>
        <w:pStyle w:val="Prrafodelista"/>
        <w:spacing w:line="360" w:lineRule="auto"/>
        <w:ind w:left="360"/>
        <w:rPr>
          <w:rFonts w:cs="Arial"/>
          <w:lang w:val="es-MX"/>
        </w:rPr>
      </w:pPr>
      <w:r w:rsidRPr="00B237EB">
        <w:rPr>
          <w:rFonts w:cs="Arial"/>
          <w:lang w:val="es-MX"/>
        </w:rPr>
        <w:t>9.1 A</w:t>
      </w:r>
      <w:r w:rsidR="00DF56E5" w:rsidRPr="00B237EB">
        <w:rPr>
          <w:rFonts w:cs="Arial"/>
          <w:lang w:val="es-MX"/>
        </w:rPr>
        <w:t>mpliación de capacidades</w:t>
      </w:r>
      <w:r w:rsidRPr="00B237EB">
        <w:rPr>
          <w:rFonts w:cs="Arial"/>
          <w:lang w:val="es-MX"/>
        </w:rPr>
        <w:br/>
      </w:r>
    </w:p>
    <w:p w:rsidR="0066523F" w:rsidRPr="00B237EB" w:rsidRDefault="002D0593" w:rsidP="00B237EB">
      <w:pPr>
        <w:pStyle w:val="Prrafodelista"/>
        <w:spacing w:line="360" w:lineRule="auto"/>
        <w:ind w:left="0"/>
        <w:rPr>
          <w:rFonts w:cs="Arial"/>
          <w:lang w:val="es-MX"/>
        </w:rPr>
      </w:pPr>
      <w:r w:rsidRPr="00B237EB">
        <w:rPr>
          <w:rFonts w:cs="Arial"/>
          <w:lang w:val="es-MX"/>
        </w:rPr>
        <w:t>* La ampliación de capacidades es uno de los instrumentos de éxito de cualquier proyecto o programa de cooperación. Su concepción y ejecución  busca contribuir no solo solucionar los problemas existentes en el acceso a energías modernas, sino  generar capacidades individuales, institucionales y de formulación de propuestas de política pública. De esta forma al terminar el Proyecto, las lecciones aprendidas, los procesos validados  y las experiencias de cooperación sigan siendo utilizados. A través de esto se logrará una alta efectividad de los recursos gastados y se habrá construido una plataforma para la sostenibilidad y para la innovación técnica e institucional.</w:t>
      </w:r>
      <w:r w:rsidR="0066523F" w:rsidRPr="00B237EB">
        <w:rPr>
          <w:rFonts w:cs="Arial"/>
          <w:lang w:val="es-MX"/>
        </w:rPr>
        <w:br/>
      </w:r>
    </w:p>
    <w:p w:rsidR="00CA2DAC" w:rsidRPr="00B237EB" w:rsidRDefault="0066523F" w:rsidP="00B237EB">
      <w:pPr>
        <w:pStyle w:val="Prrafodelista"/>
        <w:spacing w:line="360" w:lineRule="auto"/>
        <w:ind w:left="0"/>
        <w:rPr>
          <w:rFonts w:cs="Arial"/>
          <w:lang w:val="es-MX"/>
        </w:rPr>
      </w:pPr>
      <w:r w:rsidRPr="00B237EB">
        <w:rPr>
          <w:rFonts w:cs="Arial"/>
          <w:lang w:val="es-MX"/>
        </w:rPr>
        <w:lastRenderedPageBreak/>
        <w:t xml:space="preserve">* </w:t>
      </w:r>
      <w:r w:rsidRPr="00B237EB">
        <w:rPr>
          <w:rStyle w:val="FontStyle334"/>
          <w:rFonts w:asciiTheme="minorHAnsi" w:hAnsiTheme="minorHAnsi"/>
          <w:sz w:val="22"/>
          <w:szCs w:val="22"/>
        </w:rPr>
        <w:t xml:space="preserve">El término </w:t>
      </w:r>
      <w:r w:rsidRPr="00B237EB">
        <w:rPr>
          <w:rStyle w:val="FontStyle331"/>
          <w:rFonts w:asciiTheme="minorHAnsi" w:hAnsiTheme="minorHAnsi"/>
          <w:sz w:val="22"/>
          <w:szCs w:val="22"/>
        </w:rPr>
        <w:t xml:space="preserve">capacidades </w:t>
      </w:r>
      <w:r w:rsidRPr="00B237EB">
        <w:rPr>
          <w:rStyle w:val="FontStyle334"/>
          <w:rFonts w:asciiTheme="minorHAnsi" w:hAnsiTheme="minorHAnsi"/>
          <w:sz w:val="22"/>
          <w:szCs w:val="22"/>
        </w:rPr>
        <w:t>se asocia al fortalecimiento de las habilidades humanas y de la capacidad de gestión organizacional con el objetivo de aplicar los recursos disponibles de forma efectiva y eficiente y de mejorar el desempeño de personas y organizaciones  y de los marcos normativos para que estas puedan prestar servicios de calidad orientados a sus clientes</w:t>
      </w:r>
      <w:r w:rsidRPr="00B237EB">
        <w:rPr>
          <w:rFonts w:cs="Arial"/>
          <w:lang w:val="es-MX"/>
        </w:rPr>
        <w:t>.</w:t>
      </w:r>
      <w:r w:rsidRPr="00B237EB">
        <w:rPr>
          <w:rFonts w:cs="Arial"/>
          <w:lang w:val="es-MX"/>
        </w:rPr>
        <w:br/>
      </w:r>
      <w:r w:rsidRPr="00B237EB">
        <w:rPr>
          <w:rStyle w:val="FontStyle334"/>
          <w:rFonts w:asciiTheme="minorHAnsi" w:hAnsiTheme="minorHAnsi"/>
          <w:sz w:val="22"/>
          <w:szCs w:val="22"/>
          <w:lang w:eastAsia="fr-FR"/>
        </w:rPr>
        <w:t xml:space="preserve">Se trata en sí de saber utilizar y difundir conocimientos, aplicar instrumentos para solucionar problemas específicos, movilizar y utilizar económicamente los recursos, y conducir y coordinar un proceso colaborativo con otras organizaciones. El desarrollo de capacidades resulta del análisis de necesidades y demandas en un contexto específico, es decir, del conocimiento de las personas, de la demanda de los clientes, de las </w:t>
      </w:r>
      <w:r w:rsidR="003A1C11" w:rsidRPr="00B237EB">
        <w:rPr>
          <w:rStyle w:val="FontStyle334"/>
          <w:rFonts w:asciiTheme="minorHAnsi" w:hAnsiTheme="minorHAnsi"/>
          <w:sz w:val="22"/>
          <w:szCs w:val="22"/>
          <w:lang w:eastAsia="fr-FR"/>
        </w:rPr>
        <w:t xml:space="preserve">posiciones de las organizaciones, de las demandas por mejores servicios y bienes energéticos, de las </w:t>
      </w:r>
      <w:r w:rsidRPr="00B237EB">
        <w:rPr>
          <w:rStyle w:val="FontStyle334"/>
          <w:rFonts w:asciiTheme="minorHAnsi" w:hAnsiTheme="minorHAnsi"/>
          <w:sz w:val="22"/>
          <w:szCs w:val="22"/>
          <w:lang w:eastAsia="fr-FR"/>
        </w:rPr>
        <w:t>oportunidades de cooperación</w:t>
      </w:r>
      <w:r w:rsidR="003A1C11" w:rsidRPr="00B237EB">
        <w:rPr>
          <w:rStyle w:val="FontStyle334"/>
          <w:rFonts w:asciiTheme="minorHAnsi" w:hAnsiTheme="minorHAnsi"/>
          <w:sz w:val="22"/>
          <w:szCs w:val="22"/>
          <w:lang w:eastAsia="fr-FR"/>
        </w:rPr>
        <w:t xml:space="preserve"> y de la disponibilidad de personas que capaciten, planteen las reformas necesarias y difundan lo sistematizado.</w:t>
      </w:r>
      <w:r w:rsidR="002D0593" w:rsidRPr="00B237EB">
        <w:rPr>
          <w:rFonts w:cs="Arial"/>
          <w:lang w:val="es-MX"/>
        </w:rPr>
        <w:br/>
      </w:r>
      <w:r w:rsidR="002D0593" w:rsidRPr="00B237EB">
        <w:rPr>
          <w:rFonts w:cs="Arial"/>
          <w:lang w:val="es-MX"/>
        </w:rPr>
        <w:br/>
        <w:t>* El rol del Pro</w:t>
      </w:r>
      <w:r w:rsidR="00455B96" w:rsidRPr="00B237EB">
        <w:rPr>
          <w:rFonts w:cs="Arial"/>
          <w:lang w:val="es-MX"/>
        </w:rPr>
        <w:t xml:space="preserve">yecto </w:t>
      </w:r>
      <w:r w:rsidR="002D0593" w:rsidRPr="00B237EB">
        <w:rPr>
          <w:rFonts w:cs="Arial"/>
          <w:lang w:val="es-MX"/>
        </w:rPr>
        <w:t>en la ampliación de capacidades es impulsar los procesos</w:t>
      </w:r>
      <w:r w:rsidR="00455B96" w:rsidRPr="00B237EB">
        <w:rPr>
          <w:rFonts w:cs="Arial"/>
          <w:lang w:val="es-MX"/>
        </w:rPr>
        <w:t xml:space="preserve"> que determinan el acceso a las tecnologías modernas en forma sostenible, </w:t>
      </w:r>
      <w:r w:rsidR="002D0593" w:rsidRPr="00B237EB">
        <w:rPr>
          <w:rFonts w:cs="Arial"/>
          <w:lang w:val="es-MX"/>
        </w:rPr>
        <w:t xml:space="preserve"> contribuir al análisis</w:t>
      </w:r>
      <w:r w:rsidR="00455B96" w:rsidRPr="00B237EB">
        <w:rPr>
          <w:rFonts w:cs="Arial"/>
          <w:lang w:val="es-MX"/>
        </w:rPr>
        <w:t xml:space="preserve"> del entorno político y social</w:t>
      </w:r>
      <w:r w:rsidR="002D0593" w:rsidRPr="00B237EB">
        <w:rPr>
          <w:rFonts w:cs="Arial"/>
          <w:lang w:val="es-MX"/>
        </w:rPr>
        <w:t>, a</w:t>
      </w:r>
      <w:r w:rsidR="00455B96" w:rsidRPr="00B237EB">
        <w:rPr>
          <w:rFonts w:cs="Arial"/>
          <w:lang w:val="es-MX"/>
        </w:rPr>
        <w:t xml:space="preserve">sesorar en los </w:t>
      </w:r>
      <w:r w:rsidR="002D0593" w:rsidRPr="00B237EB">
        <w:rPr>
          <w:rFonts w:cs="Arial"/>
          <w:lang w:val="es-MX"/>
        </w:rPr>
        <w:t xml:space="preserve"> diseños </w:t>
      </w:r>
      <w:r w:rsidR="00455B96" w:rsidRPr="00B237EB">
        <w:rPr>
          <w:rFonts w:cs="Arial"/>
          <w:lang w:val="es-MX"/>
        </w:rPr>
        <w:t>y ejecución de los módulos a través de la contratación de expertas y expertos e instituciones especializadas, por ejemplo con las Universidades y desde luego aprovechando la experticia del equipo del proyecto</w:t>
      </w:r>
      <w:r w:rsidR="003A1C11" w:rsidRPr="00B237EB">
        <w:rPr>
          <w:rFonts w:cs="Arial"/>
          <w:lang w:val="es-MX"/>
        </w:rPr>
        <w:t xml:space="preserve"> (conjunto de expertos de los actores involucrados).</w:t>
      </w:r>
      <w:r w:rsidR="00455B96" w:rsidRPr="00B237EB">
        <w:rPr>
          <w:rFonts w:cs="Arial"/>
          <w:lang w:val="es-MX"/>
        </w:rPr>
        <w:t xml:space="preserve"> </w:t>
      </w:r>
    </w:p>
    <w:p w:rsidR="00CA2DAC" w:rsidRPr="00B237EB" w:rsidRDefault="00CA2DAC" w:rsidP="00B237EB">
      <w:pPr>
        <w:pStyle w:val="Prrafodelista"/>
        <w:spacing w:line="360" w:lineRule="auto"/>
        <w:ind w:left="360"/>
        <w:rPr>
          <w:rFonts w:cs="Arial"/>
          <w:lang w:val="es-MX"/>
        </w:rPr>
      </w:pPr>
    </w:p>
    <w:p w:rsidR="00CA2DAC" w:rsidRPr="00B237EB" w:rsidRDefault="00CA2DAC" w:rsidP="00B237EB">
      <w:pPr>
        <w:pStyle w:val="Prrafodelista"/>
        <w:shd w:val="clear" w:color="auto" w:fill="FFFFFF"/>
        <w:spacing w:line="360" w:lineRule="auto"/>
        <w:ind w:left="0"/>
        <w:jc w:val="both"/>
        <w:textAlignment w:val="baseline"/>
        <w:rPr>
          <w:rFonts w:eastAsia="Times New Roman" w:cs="Arial"/>
          <w:color w:val="000000" w:themeColor="text1"/>
          <w:lang w:val="es-MX" w:eastAsia="es-MX"/>
        </w:rPr>
      </w:pPr>
      <w:r w:rsidRPr="00B237EB">
        <w:rPr>
          <w:rFonts w:eastAsia="Times New Roman" w:cs="Arial"/>
          <w:color w:val="000000" w:themeColor="text1"/>
          <w:lang w:val="es-MX" w:eastAsia="es-MX"/>
        </w:rPr>
        <w:t xml:space="preserve">* Los resultados de los análisis realizados muestran que efectivamente hay una necesidad de mejoramiento en conocimientos y habilidades a nivel de las mujeres y hombres que están como destinatarios o clientes o como </w:t>
      </w:r>
      <w:proofErr w:type="gramStart"/>
      <w:r w:rsidRPr="00B237EB">
        <w:rPr>
          <w:rFonts w:eastAsia="Times New Roman" w:cs="Arial"/>
          <w:color w:val="000000" w:themeColor="text1"/>
          <w:lang w:val="es-MX" w:eastAsia="es-MX"/>
        </w:rPr>
        <w:t>prestadora(</w:t>
      </w:r>
      <w:proofErr w:type="gramEnd"/>
      <w:r w:rsidRPr="00B237EB">
        <w:rPr>
          <w:rFonts w:eastAsia="Times New Roman" w:cs="Arial"/>
          <w:color w:val="000000" w:themeColor="text1"/>
          <w:lang w:val="es-MX" w:eastAsia="es-MX"/>
        </w:rPr>
        <w:t xml:space="preserve">e)s de servicios, como productora(e)s de tecnologías o como funcionaria(o)s públicos, De igual forma las instituciones públicas necesitan mejorar sus desempeños en la atención a los destinatarios en calidad de ciudadanos y las empresas a sus clientes. El Proyecto se propone, utilizando herramientas de evaluación prácticas, como las que propone el modelo de CW, desarrollar los diagnósticos y definir las estrategias de mejoramiento para cada caso. Los diagnósticos determinaran no solo la forma de solucionar los problemas institucionales existentes sino las necesidades de capacitación específica. </w:t>
      </w:r>
    </w:p>
    <w:p w:rsidR="002D0593" w:rsidRPr="00B237EB" w:rsidRDefault="002D0593" w:rsidP="00B237EB">
      <w:pPr>
        <w:pStyle w:val="Prrafodelista"/>
        <w:spacing w:line="360" w:lineRule="auto"/>
        <w:ind w:left="360"/>
        <w:rPr>
          <w:rFonts w:cs="Arial"/>
          <w:lang w:val="es-MX"/>
        </w:rPr>
      </w:pPr>
    </w:p>
    <w:p w:rsidR="00DF56E5" w:rsidRPr="00B237EB" w:rsidRDefault="003A1C11" w:rsidP="00B237EB">
      <w:pPr>
        <w:pStyle w:val="Prrafodelista"/>
        <w:spacing w:line="360" w:lineRule="auto"/>
        <w:ind w:left="0"/>
        <w:rPr>
          <w:rFonts w:cs="Arial"/>
          <w:lang w:val="es-MX"/>
        </w:rPr>
      </w:pPr>
      <w:r w:rsidRPr="00B237EB">
        <w:rPr>
          <w:rFonts w:cs="Arial"/>
          <w:lang w:val="es-MX"/>
        </w:rPr>
        <w:t xml:space="preserve">* La Tabla </w:t>
      </w:r>
      <w:proofErr w:type="spellStart"/>
      <w:r w:rsidRPr="00B237EB">
        <w:rPr>
          <w:rFonts w:cs="Arial"/>
          <w:lang w:val="es-MX"/>
        </w:rPr>
        <w:t>No.mmmmm</w:t>
      </w:r>
      <w:proofErr w:type="spellEnd"/>
      <w:r w:rsidRPr="00B237EB">
        <w:rPr>
          <w:rFonts w:cs="Arial"/>
          <w:lang w:val="es-MX"/>
        </w:rPr>
        <w:t xml:space="preserve"> presenta en forma resumida la estrategia de ampliación de capacidades del Proyecto, determinando las necesidades, los métodos, los grupos destinatarios y los aliados para realizar las </w:t>
      </w:r>
      <w:r w:rsidR="00075DBF" w:rsidRPr="00B237EB">
        <w:rPr>
          <w:rFonts w:cs="Arial"/>
          <w:lang w:val="es-MX"/>
        </w:rPr>
        <w:t>actividades.</w:t>
      </w:r>
    </w:p>
    <w:p w:rsidR="00DF56E5" w:rsidRPr="00B237EB" w:rsidRDefault="00DF56E5" w:rsidP="00B237EB">
      <w:pPr>
        <w:pStyle w:val="Prrafodelista"/>
        <w:spacing w:line="360" w:lineRule="auto"/>
        <w:ind w:left="360"/>
        <w:rPr>
          <w:rFonts w:cs="Arial"/>
          <w:lang w:val="es-MX"/>
        </w:rPr>
      </w:pPr>
    </w:p>
    <w:p w:rsidR="00DF56E5" w:rsidRPr="00B237EB" w:rsidRDefault="008E2E5B" w:rsidP="00B237EB">
      <w:pPr>
        <w:pStyle w:val="Prrafodelista"/>
        <w:spacing w:line="360" w:lineRule="auto"/>
        <w:ind w:left="360"/>
        <w:rPr>
          <w:rFonts w:cs="Arial"/>
          <w:b/>
          <w:lang w:val="es-MX"/>
        </w:rPr>
      </w:pPr>
      <w:r w:rsidRPr="00B237EB">
        <w:rPr>
          <w:rFonts w:cs="Arial"/>
          <w:b/>
          <w:lang w:val="es-MX"/>
        </w:rPr>
        <w:t>T</w:t>
      </w:r>
      <w:r w:rsidR="00DF56E5" w:rsidRPr="00B237EB">
        <w:rPr>
          <w:rFonts w:cs="Arial"/>
          <w:b/>
          <w:lang w:val="es-MX"/>
        </w:rPr>
        <w:t xml:space="preserve">abla No.---- Estrategia de ampliación de capacidades </w:t>
      </w:r>
    </w:p>
    <w:tbl>
      <w:tblPr>
        <w:tblStyle w:val="Tablaconcuadrcula"/>
        <w:tblpPr w:leftFromText="141" w:rightFromText="141" w:vertAnchor="text" w:horzAnchor="margin" w:tblpX="-318" w:tblpY="192"/>
        <w:tblW w:w="5305"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31"/>
        <w:gridCol w:w="2667"/>
        <w:gridCol w:w="27"/>
        <w:gridCol w:w="2273"/>
        <w:gridCol w:w="1985"/>
        <w:gridCol w:w="2029"/>
        <w:gridCol w:w="94"/>
      </w:tblGrid>
      <w:tr w:rsidR="00DF56E5" w:rsidRPr="00B237EB" w:rsidTr="00532051">
        <w:trPr>
          <w:gridAfter w:val="1"/>
          <w:wAfter w:w="49" w:type="pct"/>
          <w:trHeight w:val="300"/>
        </w:trPr>
        <w:tc>
          <w:tcPr>
            <w:tcW w:w="277" w:type="pct"/>
            <w:vMerge w:val="restart"/>
            <w:shd w:val="clear" w:color="auto" w:fill="1F497D" w:themeFill="text2"/>
            <w:textDirection w:val="btLr"/>
            <w:vAlign w:val="center"/>
          </w:tcPr>
          <w:p w:rsidR="00DF56E5" w:rsidRPr="00B237EB" w:rsidRDefault="00DF56E5" w:rsidP="00B237EB">
            <w:pPr>
              <w:spacing w:line="360" w:lineRule="auto"/>
              <w:ind w:left="113" w:right="113"/>
              <w:jc w:val="center"/>
              <w:rPr>
                <w:rFonts w:cs="Arial"/>
                <w:b/>
                <w:color w:val="FFFFFF" w:themeColor="background1"/>
              </w:rPr>
            </w:pPr>
            <w:r w:rsidRPr="00B237EB">
              <w:rPr>
                <w:rFonts w:cs="Arial"/>
                <w:b/>
                <w:color w:val="FFFFFF" w:themeColor="background1"/>
              </w:rPr>
              <w:t>Nivel</w:t>
            </w:r>
          </w:p>
        </w:tc>
        <w:tc>
          <w:tcPr>
            <w:tcW w:w="1388" w:type="pct"/>
            <w:vMerge w:val="restart"/>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r w:rsidRPr="00B237EB">
              <w:rPr>
                <w:rFonts w:cs="Arial"/>
                <w:b/>
                <w:color w:val="FFFFFF" w:themeColor="background1"/>
              </w:rPr>
              <w:t>Individuos</w:t>
            </w:r>
          </w:p>
        </w:tc>
        <w:tc>
          <w:tcPr>
            <w:tcW w:w="1197" w:type="pct"/>
            <w:gridSpan w:val="2"/>
            <w:vMerge w:val="restart"/>
            <w:shd w:val="clear" w:color="auto" w:fill="1F497D" w:themeFill="text2"/>
            <w:vAlign w:val="center"/>
          </w:tcPr>
          <w:p w:rsidR="00DF56E5" w:rsidRPr="00B237EB" w:rsidRDefault="00FB47D3" w:rsidP="00B237EB">
            <w:pPr>
              <w:spacing w:line="360" w:lineRule="auto"/>
              <w:ind w:left="113" w:right="113"/>
              <w:jc w:val="center"/>
              <w:rPr>
                <w:rFonts w:cs="Arial"/>
                <w:b/>
                <w:color w:val="FFFFFF" w:themeColor="background1"/>
              </w:rPr>
            </w:pPr>
            <w:r w:rsidRPr="00B237EB">
              <w:rPr>
                <w:rFonts w:cs="Arial"/>
                <w:b/>
                <w:color w:val="FFFFFF" w:themeColor="background1"/>
              </w:rPr>
              <w:t>Organizacio</w:t>
            </w:r>
            <w:r w:rsidR="00DF56E5" w:rsidRPr="00B237EB">
              <w:rPr>
                <w:rFonts w:cs="Arial"/>
                <w:b/>
                <w:color w:val="FFFFFF" w:themeColor="background1"/>
              </w:rPr>
              <w:t>n</w:t>
            </w:r>
            <w:r w:rsidRPr="00B237EB">
              <w:rPr>
                <w:rFonts w:cs="Arial"/>
                <w:b/>
                <w:color w:val="FFFFFF" w:themeColor="background1"/>
              </w:rPr>
              <w:t>es</w:t>
            </w:r>
            <w:r w:rsidR="00DF56E5" w:rsidRPr="00B237EB">
              <w:rPr>
                <w:rFonts w:cs="Arial"/>
                <w:b/>
                <w:color w:val="FFFFFF" w:themeColor="background1"/>
              </w:rPr>
              <w:t xml:space="preserve"> </w:t>
            </w:r>
          </w:p>
        </w:tc>
        <w:tc>
          <w:tcPr>
            <w:tcW w:w="2089" w:type="pct"/>
            <w:gridSpan w:val="2"/>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r w:rsidRPr="00B237EB">
              <w:rPr>
                <w:rFonts w:cs="Arial"/>
                <w:b/>
                <w:color w:val="FFFFFF" w:themeColor="background1"/>
              </w:rPr>
              <w:t>Social</w:t>
            </w:r>
          </w:p>
        </w:tc>
      </w:tr>
      <w:tr w:rsidR="00DF56E5" w:rsidRPr="00B237EB" w:rsidTr="00532051">
        <w:trPr>
          <w:gridAfter w:val="1"/>
          <w:wAfter w:w="49" w:type="pct"/>
          <w:trHeight w:val="242"/>
        </w:trPr>
        <w:tc>
          <w:tcPr>
            <w:tcW w:w="277" w:type="pct"/>
            <w:vMerge/>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p>
        </w:tc>
        <w:tc>
          <w:tcPr>
            <w:tcW w:w="1388" w:type="pct"/>
            <w:vMerge/>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p>
        </w:tc>
        <w:tc>
          <w:tcPr>
            <w:tcW w:w="1197" w:type="pct"/>
            <w:gridSpan w:val="2"/>
            <w:vMerge/>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p>
        </w:tc>
        <w:tc>
          <w:tcPr>
            <w:tcW w:w="1033" w:type="pct"/>
            <w:shd w:val="clear" w:color="auto" w:fill="1F497D" w:themeFill="text2"/>
            <w:vAlign w:val="center"/>
          </w:tcPr>
          <w:p w:rsidR="00DF56E5" w:rsidRPr="00B237EB" w:rsidRDefault="0074262D" w:rsidP="00B237EB">
            <w:pPr>
              <w:spacing w:line="360" w:lineRule="auto"/>
              <w:ind w:left="113" w:right="113"/>
              <w:jc w:val="center"/>
              <w:rPr>
                <w:rFonts w:cs="Arial"/>
                <w:b/>
                <w:color w:val="FFFFFF" w:themeColor="background1"/>
              </w:rPr>
            </w:pPr>
            <w:r w:rsidRPr="00B237EB">
              <w:rPr>
                <w:rFonts w:cs="Arial"/>
                <w:b/>
                <w:color w:val="FFFFFF" w:themeColor="background1"/>
              </w:rPr>
              <w:t>Plataformas</w:t>
            </w:r>
          </w:p>
        </w:tc>
        <w:tc>
          <w:tcPr>
            <w:tcW w:w="1056" w:type="pct"/>
            <w:shd w:val="clear" w:color="auto" w:fill="1F497D" w:themeFill="text2"/>
            <w:vAlign w:val="center"/>
          </w:tcPr>
          <w:p w:rsidR="00DF56E5" w:rsidRPr="00B237EB" w:rsidRDefault="00DF56E5" w:rsidP="00B237EB">
            <w:pPr>
              <w:spacing w:line="360" w:lineRule="auto"/>
              <w:ind w:left="113" w:right="113"/>
              <w:jc w:val="center"/>
              <w:rPr>
                <w:rFonts w:cs="Arial"/>
                <w:b/>
                <w:color w:val="FFFFFF" w:themeColor="background1"/>
              </w:rPr>
            </w:pPr>
            <w:r w:rsidRPr="00B237EB">
              <w:rPr>
                <w:rFonts w:cs="Arial"/>
                <w:b/>
                <w:color w:val="FFFFFF" w:themeColor="background1"/>
              </w:rPr>
              <w:t>Campo de política</w:t>
            </w:r>
          </w:p>
        </w:tc>
      </w:tr>
      <w:tr w:rsidR="00DF56E5" w:rsidRPr="00B237EB" w:rsidTr="00532051">
        <w:trPr>
          <w:gridAfter w:val="1"/>
          <w:wAfter w:w="49" w:type="pct"/>
          <w:cantSplit/>
          <w:trHeight w:val="1134"/>
        </w:trPr>
        <w:tc>
          <w:tcPr>
            <w:tcW w:w="277" w:type="pct"/>
            <w:shd w:val="clear" w:color="auto" w:fill="95B3D7" w:themeFill="accent1" w:themeFillTint="99"/>
            <w:textDirection w:val="btLr"/>
            <w:vAlign w:val="center"/>
          </w:tcPr>
          <w:p w:rsidR="00DF56E5" w:rsidRPr="00B237EB" w:rsidRDefault="00DF56E5" w:rsidP="00B237EB">
            <w:pPr>
              <w:spacing w:line="360" w:lineRule="auto"/>
              <w:ind w:left="113" w:right="113"/>
              <w:jc w:val="center"/>
              <w:rPr>
                <w:rFonts w:cs="Arial"/>
                <w:b/>
              </w:rPr>
            </w:pPr>
            <w:r w:rsidRPr="00B237EB">
              <w:rPr>
                <w:rFonts w:cs="Arial"/>
                <w:b/>
              </w:rPr>
              <w:lastRenderedPageBreak/>
              <w:t>Capacidades  a  ampliar</w:t>
            </w:r>
          </w:p>
        </w:tc>
        <w:tc>
          <w:tcPr>
            <w:tcW w:w="1388" w:type="pct"/>
            <w:shd w:val="clear" w:color="auto" w:fill="95B3D7" w:themeFill="accent1" w:themeFillTint="99"/>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Mujeres y hombres del nivel de gestión de las contrapartes públicas necesitan saber planificar, gestionar y monitorear proyectos en el sector de energía limpia para cocinar</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Mujeres y hombres de nivel técnico de las instituciones públicas involucradas, de las empresas, de las IMF necesitan implementar iniciativas de energía  limpia incluyendo estrategias de adopción.</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Mujeres y hombres de las empresas de energía necesitan y demandan capacidades para generar   y ofertar tecnologías limpias y promover el mercado de tecnologías de acceso a energía</w:t>
            </w:r>
            <w:r w:rsidR="0074262D" w:rsidRPr="00B237EB">
              <w:rPr>
                <w:rFonts w:cs="Arial"/>
              </w:rPr>
              <w:t>.</w:t>
            </w:r>
            <w:r w:rsidRPr="00B237EB">
              <w:rPr>
                <w:rFonts w:cs="Arial"/>
              </w:rPr>
              <w:t xml:space="preserve"> </w:t>
            </w:r>
          </w:p>
        </w:tc>
        <w:tc>
          <w:tcPr>
            <w:tcW w:w="1197" w:type="pct"/>
            <w:gridSpan w:val="2"/>
            <w:shd w:val="clear" w:color="auto" w:fill="95B3D7" w:themeFill="accent1" w:themeFillTint="99"/>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Organizaciones  d</w:t>
            </w:r>
            <w:r w:rsidR="005F413C" w:rsidRPr="00B237EB">
              <w:rPr>
                <w:rFonts w:cs="Arial"/>
              </w:rPr>
              <w:t xml:space="preserve">emandan conocimientos y asesoría para formular, implementar y monitorear </w:t>
            </w:r>
            <w:r w:rsidRPr="00B237EB">
              <w:rPr>
                <w:rFonts w:cs="Arial"/>
              </w:rPr>
              <w:t xml:space="preserve">proyectos </w:t>
            </w:r>
            <w:r w:rsidR="00BC75FB" w:rsidRPr="00B237EB">
              <w:rPr>
                <w:rFonts w:cs="Arial"/>
              </w:rPr>
              <w:t xml:space="preserve">de acceso a energía </w:t>
            </w:r>
            <w:r w:rsidRPr="00B237EB">
              <w:rPr>
                <w:rFonts w:cs="Arial"/>
              </w:rPr>
              <w:t xml:space="preserve"> nivel nacional, regional y local con tecnología</w:t>
            </w:r>
            <w:r w:rsidR="00BC75FB" w:rsidRPr="00B237EB">
              <w:rPr>
                <w:rFonts w:cs="Arial"/>
              </w:rPr>
              <w:t>s</w:t>
            </w:r>
            <w:r w:rsidRPr="00B237EB">
              <w:rPr>
                <w:rFonts w:cs="Arial"/>
              </w:rPr>
              <w:t xml:space="preserve"> y  herramientas </w:t>
            </w:r>
            <w:r w:rsidR="005F413C" w:rsidRPr="00B237EB">
              <w:rPr>
                <w:rFonts w:cs="Arial"/>
              </w:rPr>
              <w:t>modernas.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Instituciones académicas </w:t>
            </w:r>
            <w:r w:rsidR="00B65CAB" w:rsidRPr="00B237EB">
              <w:rPr>
                <w:rFonts w:cs="Arial"/>
              </w:rPr>
              <w:t xml:space="preserve">necesitan asesoría y apoyo para conceptualizar </w:t>
            </w:r>
            <w:r w:rsidRPr="00B237EB">
              <w:rPr>
                <w:rFonts w:cs="Arial"/>
              </w:rPr>
              <w:t xml:space="preserve">cursos </w:t>
            </w:r>
            <w:r w:rsidR="00B65CAB" w:rsidRPr="00B237EB">
              <w:rPr>
                <w:rFonts w:cs="Arial"/>
              </w:rPr>
              <w:t xml:space="preserve">y módulos </w:t>
            </w:r>
            <w:r w:rsidRPr="00B237EB">
              <w:rPr>
                <w:rFonts w:cs="Arial"/>
              </w:rPr>
              <w:t xml:space="preserve">para la formación técnica </w:t>
            </w:r>
            <w:r w:rsidR="004061AE" w:rsidRPr="00B237EB">
              <w:rPr>
                <w:rFonts w:cs="Arial"/>
              </w:rPr>
              <w:t>y para investigaciones en p</w:t>
            </w:r>
            <w:r w:rsidR="00B65CAB" w:rsidRPr="00B237EB">
              <w:rPr>
                <w:rFonts w:cs="Arial"/>
              </w:rPr>
              <w:t>rocesos de acceso a energías para poblaciones pobres.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Empresas </w:t>
            </w:r>
            <w:r w:rsidR="00B65CAB" w:rsidRPr="00B237EB">
              <w:rPr>
                <w:rFonts w:cs="Arial"/>
              </w:rPr>
              <w:t xml:space="preserve">necesitan capacitación y asesoría para desarrollar e </w:t>
            </w:r>
            <w:r w:rsidRPr="00B237EB">
              <w:rPr>
                <w:rFonts w:cs="Arial"/>
              </w:rPr>
              <w:t xml:space="preserve"> implementa</w:t>
            </w:r>
            <w:r w:rsidR="00B65CAB" w:rsidRPr="00B237EB">
              <w:rPr>
                <w:rFonts w:cs="Arial"/>
              </w:rPr>
              <w:t>r</w:t>
            </w:r>
            <w:r w:rsidRPr="00B237EB">
              <w:rPr>
                <w:rFonts w:cs="Arial"/>
              </w:rPr>
              <w:t xml:space="preserve"> estrategias de comercialización de tecnologías de acceso a energía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IMF </w:t>
            </w:r>
            <w:r w:rsidR="00B65CAB" w:rsidRPr="00B237EB">
              <w:rPr>
                <w:rFonts w:cs="Arial"/>
              </w:rPr>
              <w:t xml:space="preserve">tienen necesidad de asesoría y apoyo para </w:t>
            </w:r>
            <w:r w:rsidRPr="00B237EB">
              <w:rPr>
                <w:rFonts w:cs="Arial"/>
              </w:rPr>
              <w:t>identifica</w:t>
            </w:r>
            <w:r w:rsidR="00B65CAB" w:rsidRPr="00B237EB">
              <w:rPr>
                <w:rFonts w:cs="Arial"/>
              </w:rPr>
              <w:t xml:space="preserve">r, desarrollar e implementar productos financieros adecuados para impulsar </w:t>
            </w:r>
            <w:r w:rsidRPr="00B237EB">
              <w:rPr>
                <w:rFonts w:cs="Arial"/>
              </w:rPr>
              <w:t xml:space="preserve"> tecnologías de acceso a energía</w:t>
            </w:r>
            <w:r w:rsidR="00B65CAB" w:rsidRPr="00B237EB">
              <w:rPr>
                <w:rFonts w:cs="Arial"/>
              </w:rPr>
              <w:t>.</w:t>
            </w:r>
            <w:r w:rsidRPr="00B237EB">
              <w:rPr>
                <w:rFonts w:cs="Arial"/>
              </w:rPr>
              <w:t xml:space="preserve"> </w:t>
            </w:r>
          </w:p>
          <w:p w:rsidR="00DF56E5" w:rsidRPr="00B237EB" w:rsidRDefault="00DF56E5" w:rsidP="00B237EB">
            <w:pPr>
              <w:pStyle w:val="Prrafodelista"/>
              <w:spacing w:line="360" w:lineRule="auto"/>
              <w:ind w:left="48"/>
              <w:rPr>
                <w:rFonts w:cs="Arial"/>
              </w:rPr>
            </w:pPr>
          </w:p>
        </w:tc>
        <w:tc>
          <w:tcPr>
            <w:tcW w:w="1033" w:type="pct"/>
            <w:shd w:val="clear" w:color="auto" w:fill="95B3D7" w:themeFill="accent1" w:themeFillTint="99"/>
          </w:tcPr>
          <w:p w:rsidR="00DF56E5" w:rsidRPr="00B237EB" w:rsidRDefault="00000A95" w:rsidP="00B237EB">
            <w:pPr>
              <w:pStyle w:val="Prrafodelista"/>
              <w:numPr>
                <w:ilvl w:val="0"/>
                <w:numId w:val="27"/>
              </w:numPr>
              <w:spacing w:line="360" w:lineRule="auto"/>
              <w:ind w:left="48" w:hanging="142"/>
              <w:rPr>
                <w:rFonts w:cs="Arial"/>
              </w:rPr>
            </w:pPr>
            <w:r w:rsidRPr="00B237EB">
              <w:rPr>
                <w:rFonts w:cs="Arial"/>
              </w:rPr>
              <w:t>P</w:t>
            </w:r>
            <w:r w:rsidR="00DF56E5" w:rsidRPr="00B237EB">
              <w:rPr>
                <w:rFonts w:cs="Arial"/>
              </w:rPr>
              <w:t xml:space="preserve">lataformas de articulación interinstitucional </w:t>
            </w:r>
            <w:r w:rsidR="004061AE" w:rsidRPr="00B237EB">
              <w:rPr>
                <w:rFonts w:cs="Arial"/>
              </w:rPr>
              <w:t xml:space="preserve">y redes </w:t>
            </w:r>
            <w:r w:rsidR="00DF56E5" w:rsidRPr="00B237EB">
              <w:rPr>
                <w:rFonts w:cs="Arial"/>
              </w:rPr>
              <w:t xml:space="preserve">a nivel nacional </w:t>
            </w:r>
            <w:r w:rsidRPr="00B237EB">
              <w:rPr>
                <w:rFonts w:cs="Arial"/>
              </w:rPr>
              <w:t xml:space="preserve">necesitan asesoría y capacitación </w:t>
            </w:r>
            <w:r w:rsidR="00212BC6" w:rsidRPr="00B237EB">
              <w:rPr>
                <w:rFonts w:cs="Arial"/>
              </w:rPr>
              <w:t xml:space="preserve">para gestionar </w:t>
            </w:r>
            <w:r w:rsidR="00A44F82" w:rsidRPr="00B237EB">
              <w:rPr>
                <w:rFonts w:cs="Arial"/>
              </w:rPr>
              <w:t xml:space="preserve"> y difundir </w:t>
            </w:r>
            <w:r w:rsidR="00212BC6" w:rsidRPr="00B237EB">
              <w:rPr>
                <w:rFonts w:cs="Arial"/>
              </w:rPr>
              <w:t>información y mant</w:t>
            </w:r>
            <w:r w:rsidR="00DF56E5" w:rsidRPr="00B237EB">
              <w:rPr>
                <w:rFonts w:cs="Arial"/>
              </w:rPr>
              <w:t>ene</w:t>
            </w:r>
            <w:r w:rsidR="00212BC6" w:rsidRPr="00B237EB">
              <w:rPr>
                <w:rFonts w:cs="Arial"/>
              </w:rPr>
              <w:t>r</w:t>
            </w:r>
            <w:r w:rsidR="00DF56E5" w:rsidRPr="00B237EB">
              <w:rPr>
                <w:rFonts w:cs="Arial"/>
              </w:rPr>
              <w:t xml:space="preserve"> posicionada la temática de energía limpia</w:t>
            </w:r>
            <w:r w:rsidR="00212BC6" w:rsidRPr="00B237EB">
              <w:rPr>
                <w:rFonts w:cs="Arial"/>
              </w:rPr>
              <w:t>.</w:t>
            </w:r>
          </w:p>
          <w:p w:rsidR="00DF56E5" w:rsidRPr="00B237EB" w:rsidRDefault="00DF56E5" w:rsidP="00B237EB">
            <w:pPr>
              <w:pStyle w:val="Prrafodelista"/>
              <w:spacing w:line="360" w:lineRule="auto"/>
              <w:ind w:left="48"/>
              <w:rPr>
                <w:rFonts w:cs="Arial"/>
              </w:rPr>
            </w:pPr>
            <w:r w:rsidRPr="00B237EB">
              <w:rPr>
                <w:rFonts w:cs="Arial"/>
                <w:lang w:val="es-EC"/>
              </w:rPr>
              <w:t xml:space="preserve"> </w:t>
            </w:r>
          </w:p>
        </w:tc>
        <w:tc>
          <w:tcPr>
            <w:tcW w:w="1056" w:type="pct"/>
            <w:shd w:val="clear" w:color="auto" w:fill="95B3D7" w:themeFill="accent1" w:themeFillTint="99"/>
          </w:tcPr>
          <w:p w:rsidR="00DF56E5" w:rsidRPr="00B237EB" w:rsidRDefault="004061AE" w:rsidP="00B237EB">
            <w:pPr>
              <w:pStyle w:val="Prrafodelista"/>
              <w:numPr>
                <w:ilvl w:val="0"/>
                <w:numId w:val="27"/>
              </w:numPr>
              <w:spacing w:line="360" w:lineRule="auto"/>
              <w:ind w:left="48" w:hanging="142"/>
              <w:rPr>
                <w:rFonts w:cs="Arial"/>
              </w:rPr>
            </w:pPr>
            <w:r w:rsidRPr="00B237EB">
              <w:rPr>
                <w:rFonts w:cs="Arial"/>
              </w:rPr>
              <w:t>Funcionaria(o)s y líderes y lideresas sociales requieren capacitaci</w:t>
            </w:r>
            <w:r w:rsidR="00A44F82" w:rsidRPr="00B237EB">
              <w:rPr>
                <w:rFonts w:cs="Arial"/>
              </w:rPr>
              <w:t xml:space="preserve">ón para identificar necesidades de </w:t>
            </w:r>
            <w:r w:rsidRPr="00B237EB">
              <w:rPr>
                <w:rFonts w:cs="Arial"/>
              </w:rPr>
              <w:t xml:space="preserve">reformas </w:t>
            </w:r>
            <w:r w:rsidR="00A44F82" w:rsidRPr="00B237EB">
              <w:rPr>
                <w:rFonts w:cs="Arial"/>
              </w:rPr>
              <w:t xml:space="preserve">en las </w:t>
            </w:r>
            <w:r w:rsidRPr="00B237EB">
              <w:rPr>
                <w:rFonts w:cs="Arial"/>
              </w:rPr>
              <w:t xml:space="preserve"> normas </w:t>
            </w:r>
            <w:r w:rsidR="00A44F82" w:rsidRPr="00B237EB">
              <w:rPr>
                <w:rFonts w:cs="Arial"/>
              </w:rPr>
              <w:t xml:space="preserve">y formular nuevas propuestas de leyes o procedimientos para mejorar el acceso sostenible a energías adecuadas para los pobres y que favorezcan la salud y el medio ambiente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Existen mecanismos para </w:t>
            </w:r>
            <w:r w:rsidR="00A44F82" w:rsidRPr="00B237EB">
              <w:rPr>
                <w:rFonts w:cs="Arial"/>
              </w:rPr>
              <w:t>hacer conocer las normas y especialmente los incentivos y las formas de ampliar los mercados de tecnologías energéticas.</w:t>
            </w:r>
          </w:p>
        </w:tc>
      </w:tr>
      <w:tr w:rsidR="00DF56E5" w:rsidRPr="00B237EB" w:rsidTr="00532051">
        <w:trPr>
          <w:cantSplit/>
          <w:trHeight w:val="1134"/>
        </w:trPr>
        <w:tc>
          <w:tcPr>
            <w:tcW w:w="277" w:type="pct"/>
            <w:shd w:val="clear" w:color="auto" w:fill="B8CCE4" w:themeFill="accent1" w:themeFillTint="66"/>
            <w:textDirection w:val="btLr"/>
            <w:vAlign w:val="center"/>
          </w:tcPr>
          <w:p w:rsidR="00DF56E5" w:rsidRPr="00B237EB" w:rsidRDefault="00DF56E5" w:rsidP="00B237EB">
            <w:pPr>
              <w:spacing w:line="360" w:lineRule="auto"/>
              <w:ind w:left="113" w:right="113"/>
              <w:jc w:val="center"/>
              <w:rPr>
                <w:rFonts w:cs="Arial"/>
                <w:b/>
              </w:rPr>
            </w:pPr>
            <w:r w:rsidRPr="00B237EB">
              <w:rPr>
                <w:rFonts w:cs="Arial"/>
                <w:b/>
              </w:rPr>
              <w:lastRenderedPageBreak/>
              <w:t xml:space="preserve">Métodos </w:t>
            </w:r>
          </w:p>
        </w:tc>
        <w:tc>
          <w:tcPr>
            <w:tcW w:w="1402" w:type="pct"/>
            <w:gridSpan w:val="2"/>
            <w:shd w:val="clear" w:color="auto" w:fill="B8CCE4" w:themeFill="accent1" w:themeFillTint="66"/>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Asesoría técnica</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Formación de capacitadores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Talleres y módulos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Fortalecimiento empresarial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Acompañamiento</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Intercambio y pasantías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Difusión por medios escritos y audiovisuales.</w:t>
            </w:r>
          </w:p>
        </w:tc>
        <w:tc>
          <w:tcPr>
            <w:tcW w:w="1183" w:type="pct"/>
            <w:shd w:val="clear" w:color="auto" w:fill="B8CCE4" w:themeFill="accent1" w:themeFillTint="66"/>
          </w:tcPr>
          <w:p w:rsidR="00DF56E5" w:rsidRPr="00B237EB" w:rsidRDefault="00A44F82" w:rsidP="00B237EB">
            <w:pPr>
              <w:pStyle w:val="Prrafodelista"/>
              <w:numPr>
                <w:ilvl w:val="0"/>
                <w:numId w:val="27"/>
              </w:numPr>
              <w:spacing w:line="360" w:lineRule="auto"/>
              <w:ind w:left="48" w:hanging="142"/>
              <w:rPr>
                <w:rFonts w:cs="Arial"/>
              </w:rPr>
            </w:pPr>
            <w:r w:rsidRPr="00B237EB">
              <w:rPr>
                <w:rFonts w:cs="Arial"/>
              </w:rPr>
              <w:t>Cursos, talleres, para t</w:t>
            </w:r>
            <w:r w:rsidR="00DF56E5" w:rsidRPr="00B237EB">
              <w:rPr>
                <w:rFonts w:cs="Arial"/>
              </w:rPr>
              <w:t xml:space="preserve">ransferencia de </w:t>
            </w:r>
            <w:proofErr w:type="spellStart"/>
            <w:r w:rsidR="00DF56E5" w:rsidRPr="00B237EB">
              <w:rPr>
                <w:rFonts w:cs="Arial"/>
              </w:rPr>
              <w:t>know</w:t>
            </w:r>
            <w:proofErr w:type="spellEnd"/>
            <w:r w:rsidR="00DF56E5" w:rsidRPr="00B237EB">
              <w:rPr>
                <w:rFonts w:cs="Arial"/>
              </w:rPr>
              <w:t xml:space="preserve"> </w:t>
            </w:r>
            <w:proofErr w:type="spellStart"/>
            <w:r w:rsidR="00DF56E5" w:rsidRPr="00B237EB">
              <w:rPr>
                <w:rFonts w:cs="Arial"/>
              </w:rPr>
              <w:t>how</w:t>
            </w:r>
            <w:proofErr w:type="spellEnd"/>
            <w:r w:rsidR="00DF56E5" w:rsidRPr="00B237EB">
              <w:rPr>
                <w:rFonts w:cs="Arial"/>
              </w:rPr>
              <w:t xml:space="preserve">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Asesoría técnica</w:t>
            </w:r>
          </w:p>
          <w:p w:rsidR="00DF56E5" w:rsidRPr="00B237EB" w:rsidRDefault="00A44F82" w:rsidP="00B237EB">
            <w:pPr>
              <w:pStyle w:val="Prrafodelista"/>
              <w:numPr>
                <w:ilvl w:val="0"/>
                <w:numId w:val="27"/>
              </w:numPr>
              <w:spacing w:line="360" w:lineRule="auto"/>
              <w:ind w:left="48" w:hanging="142"/>
              <w:rPr>
                <w:rFonts w:cs="Arial"/>
              </w:rPr>
            </w:pPr>
            <w:r w:rsidRPr="00B237EB">
              <w:rPr>
                <w:rFonts w:cs="Arial"/>
              </w:rPr>
              <w:t>Intercambio de e</w:t>
            </w:r>
            <w:r w:rsidR="00DF56E5" w:rsidRPr="00B237EB">
              <w:rPr>
                <w:rFonts w:cs="Arial"/>
              </w:rPr>
              <w:t>xperiencias</w:t>
            </w:r>
            <w:r w:rsidRPr="00B237EB">
              <w:rPr>
                <w:rFonts w:cs="Arial"/>
              </w:rPr>
              <w:t xml:space="preserve"> y visitas a instituciones modelo.</w:t>
            </w:r>
            <w:r w:rsidR="00DF56E5" w:rsidRPr="00B237EB">
              <w:rPr>
                <w:rFonts w:cs="Arial"/>
              </w:rPr>
              <w:t xml:space="preserve"> </w:t>
            </w:r>
          </w:p>
          <w:p w:rsidR="009212C1" w:rsidRPr="00B237EB" w:rsidRDefault="009212C1" w:rsidP="00B237EB">
            <w:pPr>
              <w:pStyle w:val="Prrafodelista"/>
              <w:numPr>
                <w:ilvl w:val="0"/>
                <w:numId w:val="27"/>
              </w:numPr>
              <w:spacing w:line="360" w:lineRule="auto"/>
              <w:ind w:left="48" w:hanging="142"/>
              <w:rPr>
                <w:rFonts w:cs="Arial"/>
              </w:rPr>
            </w:pPr>
            <w:r w:rsidRPr="00B237EB">
              <w:rPr>
                <w:rFonts w:cs="Arial"/>
              </w:rPr>
              <w:t>Eventos científicos.</w:t>
            </w:r>
          </w:p>
        </w:tc>
        <w:tc>
          <w:tcPr>
            <w:tcW w:w="1031" w:type="pct"/>
            <w:shd w:val="clear" w:color="auto" w:fill="B8CCE4" w:themeFill="accent1" w:themeFillTint="66"/>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Reuniones de coordinación</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Seminarios y encuentros nacionales y regionales</w:t>
            </w:r>
          </w:p>
          <w:p w:rsidR="009212C1" w:rsidRPr="00B237EB" w:rsidRDefault="009212C1" w:rsidP="00B237EB">
            <w:pPr>
              <w:pStyle w:val="Prrafodelista"/>
              <w:numPr>
                <w:ilvl w:val="0"/>
                <w:numId w:val="27"/>
              </w:numPr>
              <w:spacing w:line="360" w:lineRule="auto"/>
              <w:ind w:left="48" w:hanging="142"/>
              <w:rPr>
                <w:rFonts w:cs="Arial"/>
              </w:rPr>
            </w:pPr>
            <w:r w:rsidRPr="00B237EB">
              <w:rPr>
                <w:rFonts w:cs="Arial"/>
              </w:rPr>
              <w:t>Provisión de información</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Web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Blog</w:t>
            </w:r>
          </w:p>
        </w:tc>
        <w:tc>
          <w:tcPr>
            <w:tcW w:w="1107" w:type="pct"/>
            <w:gridSpan w:val="2"/>
            <w:shd w:val="clear" w:color="auto" w:fill="B8CCE4" w:themeFill="accent1" w:themeFillTint="66"/>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Reuniones técnicas</w:t>
            </w:r>
          </w:p>
          <w:p w:rsidR="009212C1" w:rsidRPr="00B237EB" w:rsidRDefault="009212C1" w:rsidP="00B237EB">
            <w:pPr>
              <w:pStyle w:val="Prrafodelista"/>
              <w:numPr>
                <w:ilvl w:val="0"/>
                <w:numId w:val="27"/>
              </w:numPr>
              <w:spacing w:line="360" w:lineRule="auto"/>
              <w:ind w:left="48" w:hanging="142"/>
              <w:rPr>
                <w:rFonts w:cs="Arial"/>
              </w:rPr>
            </w:pPr>
            <w:r w:rsidRPr="00B237EB">
              <w:rPr>
                <w:rFonts w:cs="Arial"/>
              </w:rPr>
              <w:t>Seminarios de evaluación de políticas y planes.</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Asesoría en la elaboración de  sustentos y documentos técnicos </w:t>
            </w:r>
          </w:p>
        </w:tc>
      </w:tr>
      <w:tr w:rsidR="00DF56E5" w:rsidRPr="00B237EB" w:rsidTr="00532051">
        <w:trPr>
          <w:cantSplit/>
          <w:trHeight w:val="1134"/>
        </w:trPr>
        <w:tc>
          <w:tcPr>
            <w:tcW w:w="277" w:type="pct"/>
            <w:shd w:val="clear" w:color="auto" w:fill="DBE5F1" w:themeFill="accent1" w:themeFillTint="33"/>
            <w:textDirection w:val="btLr"/>
            <w:vAlign w:val="center"/>
          </w:tcPr>
          <w:p w:rsidR="00DF56E5" w:rsidRPr="00B237EB" w:rsidRDefault="00FB47D3" w:rsidP="00B237EB">
            <w:pPr>
              <w:spacing w:line="360" w:lineRule="auto"/>
              <w:ind w:left="113" w:right="113"/>
              <w:jc w:val="center"/>
              <w:rPr>
                <w:rFonts w:cs="Arial"/>
                <w:b/>
              </w:rPr>
            </w:pPr>
            <w:r w:rsidRPr="00B237EB">
              <w:rPr>
                <w:rFonts w:cs="Arial"/>
                <w:b/>
              </w:rPr>
              <w:t>Destin</w:t>
            </w:r>
            <w:r w:rsidR="00DF56E5" w:rsidRPr="00B237EB">
              <w:rPr>
                <w:rFonts w:cs="Arial"/>
                <w:b/>
              </w:rPr>
              <w:t>a</w:t>
            </w:r>
            <w:r w:rsidRPr="00B237EB">
              <w:rPr>
                <w:rFonts w:cs="Arial"/>
                <w:b/>
              </w:rPr>
              <w:t>ta</w:t>
            </w:r>
            <w:r w:rsidR="00DF56E5" w:rsidRPr="00B237EB">
              <w:rPr>
                <w:rFonts w:cs="Arial"/>
                <w:b/>
              </w:rPr>
              <w:t xml:space="preserve">rios </w:t>
            </w:r>
          </w:p>
        </w:tc>
        <w:tc>
          <w:tcPr>
            <w:tcW w:w="1402" w:type="pct"/>
            <w:gridSpan w:val="2"/>
            <w:shd w:val="clear" w:color="auto" w:fill="DBE5F1" w:themeFill="accent1" w:themeFillTint="33"/>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Directiv</w:t>
            </w:r>
            <w:r w:rsidR="00FB47D3" w:rsidRPr="00B237EB">
              <w:rPr>
                <w:rFonts w:cs="Arial"/>
              </w:rPr>
              <w:t>a(</w:t>
            </w:r>
            <w:r w:rsidRPr="00B237EB">
              <w:rPr>
                <w:rFonts w:cs="Arial"/>
              </w:rPr>
              <w:t>o</w:t>
            </w:r>
            <w:r w:rsidR="00FB47D3" w:rsidRPr="00B237EB">
              <w:rPr>
                <w:rFonts w:cs="Arial"/>
              </w:rPr>
              <w:t>)</w:t>
            </w:r>
            <w:r w:rsidRPr="00B237EB">
              <w:rPr>
                <w:rFonts w:cs="Arial"/>
              </w:rPr>
              <w:t>s y técnic</w:t>
            </w:r>
            <w:r w:rsidR="00FB47D3" w:rsidRPr="00B237EB">
              <w:rPr>
                <w:rFonts w:cs="Arial"/>
              </w:rPr>
              <w:t>a(</w:t>
            </w:r>
            <w:r w:rsidRPr="00B237EB">
              <w:rPr>
                <w:rFonts w:cs="Arial"/>
              </w:rPr>
              <w:t>o</w:t>
            </w:r>
            <w:r w:rsidR="00FB47D3" w:rsidRPr="00B237EB">
              <w:rPr>
                <w:rFonts w:cs="Arial"/>
              </w:rPr>
              <w:t>)</w:t>
            </w:r>
            <w:r w:rsidRPr="00B237EB">
              <w:rPr>
                <w:rFonts w:cs="Arial"/>
              </w:rPr>
              <w:t>s de programas sociales a nivel de instituciones públicas del nivel central, autoridades y técnic</w:t>
            </w:r>
            <w:r w:rsidR="00FB47D3" w:rsidRPr="00B237EB">
              <w:rPr>
                <w:rFonts w:cs="Arial"/>
              </w:rPr>
              <w:t>a(</w:t>
            </w:r>
            <w:r w:rsidRPr="00B237EB">
              <w:rPr>
                <w:rFonts w:cs="Arial"/>
              </w:rPr>
              <w:t>o</w:t>
            </w:r>
            <w:r w:rsidR="00FB47D3" w:rsidRPr="00B237EB">
              <w:rPr>
                <w:rFonts w:cs="Arial"/>
              </w:rPr>
              <w:t>)</w:t>
            </w:r>
            <w:r w:rsidRPr="00B237EB">
              <w:rPr>
                <w:rFonts w:cs="Arial"/>
              </w:rPr>
              <w:t xml:space="preserve">s de las Direcciones Regionales de Vivienda, Energía y Desarrollo Social de los Gobiernos Regionales y Locales,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Emprendedor</w:t>
            </w:r>
            <w:r w:rsidR="00FB47D3" w:rsidRPr="00B237EB">
              <w:rPr>
                <w:rFonts w:cs="Arial"/>
              </w:rPr>
              <w:t>a(</w:t>
            </w:r>
            <w:r w:rsidRPr="00B237EB">
              <w:rPr>
                <w:rFonts w:cs="Arial"/>
              </w:rPr>
              <w:t>e</w:t>
            </w:r>
            <w:r w:rsidR="00FB47D3" w:rsidRPr="00B237EB">
              <w:rPr>
                <w:rFonts w:cs="Arial"/>
              </w:rPr>
              <w:t>)</w:t>
            </w:r>
            <w:r w:rsidRPr="00B237EB">
              <w:rPr>
                <w:rFonts w:cs="Arial"/>
              </w:rPr>
              <w:t>s locales que conocen la</w:t>
            </w:r>
            <w:r w:rsidR="00FB47D3" w:rsidRPr="00B237EB">
              <w:rPr>
                <w:rFonts w:cs="Arial"/>
              </w:rPr>
              <w:t>s</w:t>
            </w:r>
            <w:r w:rsidRPr="00B237EB">
              <w:rPr>
                <w:rFonts w:cs="Arial"/>
              </w:rPr>
              <w:t xml:space="preserve"> tecnologías y quieren venderla</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Negocios locales (minoristas y mayoristas) existentes que quieren integrar tecnologías en su oferta</w:t>
            </w:r>
          </w:p>
        </w:tc>
        <w:tc>
          <w:tcPr>
            <w:tcW w:w="1183" w:type="pct"/>
            <w:shd w:val="clear" w:color="auto" w:fill="DBE5F1" w:themeFill="accent1" w:themeFillTint="33"/>
          </w:tcPr>
          <w:p w:rsidR="009212C1" w:rsidRPr="00B237EB" w:rsidRDefault="00DF56E5" w:rsidP="00B237EB">
            <w:pPr>
              <w:pStyle w:val="Prrafodelista"/>
              <w:numPr>
                <w:ilvl w:val="0"/>
                <w:numId w:val="27"/>
              </w:numPr>
              <w:spacing w:line="360" w:lineRule="auto"/>
              <w:ind w:left="48" w:hanging="142"/>
              <w:rPr>
                <w:rFonts w:cs="Arial"/>
                <w:lang w:val="es-PE"/>
              </w:rPr>
            </w:pPr>
            <w:r w:rsidRPr="00B237EB">
              <w:rPr>
                <w:rFonts w:cs="Arial"/>
              </w:rPr>
              <w:t xml:space="preserve">Programa Cocina Perú- MINEM, </w:t>
            </w:r>
            <w:proofErr w:type="spellStart"/>
            <w:r w:rsidRPr="00B237EB">
              <w:rPr>
                <w:rFonts w:cs="Arial"/>
              </w:rPr>
              <w:t>Haku</w:t>
            </w:r>
            <w:proofErr w:type="spellEnd"/>
            <w:r w:rsidRPr="00B237EB">
              <w:rPr>
                <w:rFonts w:cs="Arial"/>
              </w:rPr>
              <w:t xml:space="preserve"> </w:t>
            </w:r>
            <w:proofErr w:type="spellStart"/>
            <w:r w:rsidRPr="00B237EB">
              <w:rPr>
                <w:rFonts w:cs="Arial"/>
              </w:rPr>
              <w:t>Wiñay</w:t>
            </w:r>
            <w:proofErr w:type="spellEnd"/>
            <w:r w:rsidRPr="00B237EB">
              <w:rPr>
                <w:rFonts w:cs="Arial"/>
              </w:rPr>
              <w:t xml:space="preserve"> y </w:t>
            </w:r>
            <w:proofErr w:type="spellStart"/>
            <w:r w:rsidRPr="00B237EB">
              <w:rPr>
                <w:rFonts w:cs="Arial"/>
              </w:rPr>
              <w:t>Qali</w:t>
            </w:r>
            <w:proofErr w:type="spellEnd"/>
            <w:r w:rsidRPr="00B237EB">
              <w:rPr>
                <w:rFonts w:cs="Arial"/>
              </w:rPr>
              <w:t xml:space="preserve"> </w:t>
            </w:r>
            <w:proofErr w:type="spellStart"/>
            <w:r w:rsidRPr="00B237EB">
              <w:rPr>
                <w:rFonts w:cs="Arial"/>
              </w:rPr>
              <w:t>Warma</w:t>
            </w:r>
            <w:proofErr w:type="spellEnd"/>
            <w:r w:rsidRPr="00B237EB">
              <w:rPr>
                <w:rFonts w:cs="Arial"/>
              </w:rPr>
              <w:t xml:space="preserve"> del MIDIS y GIN del SENCICO, </w:t>
            </w:r>
            <w:r w:rsidR="009212C1" w:rsidRPr="00B237EB">
              <w:rPr>
                <w:rFonts w:cs="Arial"/>
                <w:lang w:val="es-PE"/>
              </w:rPr>
              <w:t xml:space="preserve"> </w:t>
            </w:r>
          </w:p>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 xml:space="preserve">Dirección de Promoción de la Salud del MINSA, Dirección de Educación Primaria del MINEDU, </w:t>
            </w:r>
            <w:proofErr w:type="spellStart"/>
            <w:r w:rsidRPr="00B237EB">
              <w:rPr>
                <w:rFonts w:cs="Arial"/>
              </w:rPr>
              <w:t>GOREs</w:t>
            </w:r>
            <w:proofErr w:type="spellEnd"/>
            <w:r w:rsidRPr="00B237EB">
              <w:rPr>
                <w:rFonts w:cs="Arial"/>
              </w:rPr>
              <w:t xml:space="preserve"> y </w:t>
            </w:r>
            <w:proofErr w:type="spellStart"/>
            <w:r w:rsidRPr="00B237EB">
              <w:rPr>
                <w:rFonts w:cs="Arial"/>
              </w:rPr>
              <w:t>GoLos,Empresas</w:t>
            </w:r>
            <w:proofErr w:type="spellEnd"/>
            <w:r w:rsidRPr="00B237EB">
              <w:rPr>
                <w:rFonts w:cs="Arial"/>
              </w:rPr>
              <w:t xml:space="preserve">, </w:t>
            </w:r>
            <w:proofErr w:type="spellStart"/>
            <w:r w:rsidRPr="00B237EB">
              <w:rPr>
                <w:rFonts w:cs="Arial"/>
              </w:rPr>
              <w:t>ONGs</w:t>
            </w:r>
            <w:proofErr w:type="spellEnd"/>
            <w:r w:rsidRPr="00B237EB">
              <w:rPr>
                <w:rFonts w:cs="Arial"/>
              </w:rPr>
              <w:t xml:space="preserve"> y </w:t>
            </w:r>
            <w:proofErr w:type="spellStart"/>
            <w:r w:rsidRPr="00B237EB">
              <w:rPr>
                <w:rFonts w:cs="Arial"/>
              </w:rPr>
              <w:t>IMFs</w:t>
            </w:r>
            <w:proofErr w:type="spellEnd"/>
          </w:p>
          <w:p w:rsidR="00A3229A" w:rsidRPr="00B237EB" w:rsidRDefault="00A3229A" w:rsidP="00B237EB">
            <w:pPr>
              <w:pStyle w:val="Prrafodelista"/>
              <w:numPr>
                <w:ilvl w:val="0"/>
                <w:numId w:val="27"/>
              </w:numPr>
              <w:spacing w:line="360" w:lineRule="auto"/>
              <w:ind w:left="48" w:hanging="142"/>
              <w:rPr>
                <w:rFonts w:cs="Arial"/>
                <w:lang w:val="es-MX"/>
              </w:rPr>
            </w:pPr>
            <w:r w:rsidRPr="00B237EB">
              <w:rPr>
                <w:rFonts w:cs="Arial"/>
                <w:lang w:val="es-PE"/>
              </w:rPr>
              <w:t>Universidades e Institutos T</w:t>
            </w:r>
            <w:r w:rsidR="009212C1" w:rsidRPr="00B237EB">
              <w:rPr>
                <w:rFonts w:cs="Arial"/>
                <w:lang w:val="es-PE"/>
              </w:rPr>
              <w:t>écnicos</w:t>
            </w:r>
          </w:p>
          <w:p w:rsidR="009212C1" w:rsidRPr="00B237EB" w:rsidRDefault="00CD0870" w:rsidP="00B237EB">
            <w:pPr>
              <w:pStyle w:val="Prrafodelista"/>
              <w:numPr>
                <w:ilvl w:val="0"/>
                <w:numId w:val="27"/>
              </w:numPr>
              <w:spacing w:line="360" w:lineRule="auto"/>
              <w:ind w:left="48" w:hanging="142"/>
              <w:rPr>
                <w:rFonts w:cs="Arial"/>
                <w:lang w:val="es-MX"/>
              </w:rPr>
            </w:pPr>
            <w:r w:rsidRPr="00B237EB">
              <w:rPr>
                <w:rFonts w:cs="Arial"/>
                <w:lang w:val="es-MX"/>
              </w:rPr>
              <w:t xml:space="preserve"> empresas con RSE</w:t>
            </w:r>
          </w:p>
          <w:p w:rsidR="00DF56E5" w:rsidRPr="00B237EB" w:rsidRDefault="009212C1" w:rsidP="00B237EB">
            <w:pPr>
              <w:pStyle w:val="Prrafodelista"/>
              <w:numPr>
                <w:ilvl w:val="0"/>
                <w:numId w:val="27"/>
              </w:numPr>
              <w:spacing w:line="360" w:lineRule="auto"/>
              <w:ind w:left="36" w:hanging="142"/>
              <w:rPr>
                <w:rFonts w:cs="Arial"/>
              </w:rPr>
            </w:pPr>
            <w:r w:rsidRPr="00B237EB">
              <w:rPr>
                <w:rFonts w:cs="Arial"/>
              </w:rPr>
              <w:t>Fon</w:t>
            </w:r>
            <w:proofErr w:type="spellStart"/>
            <w:r w:rsidRPr="00B237EB">
              <w:rPr>
                <w:rFonts w:cs="Arial"/>
                <w:lang w:val="en-US"/>
              </w:rPr>
              <w:t>deadores</w:t>
            </w:r>
            <w:proofErr w:type="spellEnd"/>
            <w:r w:rsidRPr="00B237EB">
              <w:rPr>
                <w:rFonts w:cs="Arial"/>
                <w:lang w:val="en-US"/>
              </w:rPr>
              <w:t xml:space="preserve"> de IMF</w:t>
            </w:r>
          </w:p>
        </w:tc>
        <w:tc>
          <w:tcPr>
            <w:tcW w:w="1031" w:type="pct"/>
            <w:shd w:val="clear" w:color="auto" w:fill="DBE5F1" w:themeFill="accent1" w:themeFillTint="33"/>
          </w:tcPr>
          <w:p w:rsidR="00DF56E5" w:rsidRPr="00B237EB" w:rsidRDefault="00DF56E5" w:rsidP="00B237EB">
            <w:pPr>
              <w:pStyle w:val="Prrafodelista"/>
              <w:numPr>
                <w:ilvl w:val="0"/>
                <w:numId w:val="27"/>
              </w:numPr>
              <w:spacing w:line="360" w:lineRule="auto"/>
              <w:ind w:left="48" w:hanging="142"/>
              <w:rPr>
                <w:rFonts w:cs="Arial"/>
                <w:lang w:val="es-PE"/>
              </w:rPr>
            </w:pPr>
            <w:r w:rsidRPr="00B237EB">
              <w:rPr>
                <w:rFonts w:cs="Arial"/>
                <w:lang w:val="es-MX"/>
              </w:rPr>
              <w:t xml:space="preserve">Instituciones gubernamentales y organizaciones de la sociedad civil </w:t>
            </w:r>
          </w:p>
          <w:p w:rsidR="00DF56E5" w:rsidRPr="00B237EB" w:rsidRDefault="00CD0870" w:rsidP="00B237EB">
            <w:pPr>
              <w:pStyle w:val="Prrafodelista"/>
              <w:numPr>
                <w:ilvl w:val="0"/>
                <w:numId w:val="27"/>
              </w:numPr>
              <w:spacing w:line="360" w:lineRule="auto"/>
              <w:ind w:left="48" w:hanging="142"/>
              <w:rPr>
                <w:rFonts w:cs="Arial"/>
                <w:lang w:val="es-MX"/>
              </w:rPr>
            </w:pPr>
            <w:r w:rsidRPr="00B237EB">
              <w:rPr>
                <w:rFonts w:cs="Arial"/>
                <w:lang w:val="es-MX"/>
              </w:rPr>
              <w:t xml:space="preserve">Plataformas y redes </w:t>
            </w:r>
          </w:p>
        </w:tc>
        <w:tc>
          <w:tcPr>
            <w:tcW w:w="1107" w:type="pct"/>
            <w:gridSpan w:val="2"/>
            <w:shd w:val="clear" w:color="auto" w:fill="DBE5F1" w:themeFill="accent1" w:themeFillTint="33"/>
          </w:tcPr>
          <w:p w:rsidR="00DF56E5" w:rsidRPr="00B237EB" w:rsidRDefault="00DF56E5" w:rsidP="00B237EB">
            <w:pPr>
              <w:pStyle w:val="Prrafodelista"/>
              <w:numPr>
                <w:ilvl w:val="0"/>
                <w:numId w:val="27"/>
              </w:numPr>
              <w:spacing w:line="360" w:lineRule="auto"/>
              <w:ind w:left="48" w:hanging="142"/>
              <w:rPr>
                <w:rFonts w:cs="Arial"/>
              </w:rPr>
            </w:pPr>
            <w:r w:rsidRPr="00B237EB">
              <w:rPr>
                <w:rFonts w:cs="Arial"/>
              </w:rPr>
              <w:t>Ministerio de Vivienda, SENCICO, OSINERMING, Ministerio de Salud y Ministerio de Educación</w:t>
            </w:r>
          </w:p>
          <w:p w:rsidR="00DF56E5" w:rsidRPr="00B237EB" w:rsidRDefault="00DF56E5" w:rsidP="00B237EB">
            <w:pPr>
              <w:pStyle w:val="Prrafodelista"/>
              <w:numPr>
                <w:ilvl w:val="0"/>
                <w:numId w:val="27"/>
              </w:numPr>
              <w:spacing w:line="360" w:lineRule="auto"/>
              <w:ind w:left="48" w:hanging="142"/>
              <w:rPr>
                <w:rFonts w:cs="Arial"/>
              </w:rPr>
            </w:pPr>
          </w:p>
        </w:tc>
      </w:tr>
      <w:tr w:rsidR="00FB47D3" w:rsidRPr="00B237EB" w:rsidTr="00FB47D3">
        <w:trPr>
          <w:cantSplit/>
          <w:trHeight w:val="2368"/>
        </w:trPr>
        <w:tc>
          <w:tcPr>
            <w:tcW w:w="277" w:type="pct"/>
            <w:shd w:val="clear" w:color="auto" w:fill="DBE5F1" w:themeFill="accent1" w:themeFillTint="33"/>
            <w:textDirection w:val="btLr"/>
            <w:vAlign w:val="center"/>
          </w:tcPr>
          <w:p w:rsidR="00FB47D3" w:rsidRPr="00B237EB" w:rsidRDefault="00FB47D3" w:rsidP="00B237EB">
            <w:pPr>
              <w:spacing w:line="360" w:lineRule="auto"/>
              <w:ind w:left="113" w:right="113"/>
              <w:jc w:val="center"/>
              <w:rPr>
                <w:rFonts w:cs="Arial"/>
                <w:b/>
              </w:rPr>
            </w:pPr>
            <w:r w:rsidRPr="00B237EB">
              <w:rPr>
                <w:rFonts w:cs="Arial"/>
                <w:b/>
              </w:rPr>
              <w:lastRenderedPageBreak/>
              <w:t>Entidades de apoyo</w:t>
            </w:r>
          </w:p>
        </w:tc>
        <w:tc>
          <w:tcPr>
            <w:tcW w:w="1402" w:type="pct"/>
            <w:gridSpan w:val="2"/>
            <w:shd w:val="clear" w:color="auto" w:fill="DBE5F1" w:themeFill="accent1" w:themeFillTint="33"/>
          </w:tcPr>
          <w:p w:rsidR="00FB47D3" w:rsidRPr="00B237EB" w:rsidRDefault="00FB47D3" w:rsidP="00B237EB">
            <w:pPr>
              <w:pStyle w:val="Prrafodelista"/>
              <w:numPr>
                <w:ilvl w:val="0"/>
                <w:numId w:val="27"/>
              </w:numPr>
              <w:spacing w:line="360" w:lineRule="auto"/>
              <w:ind w:left="48" w:hanging="142"/>
              <w:rPr>
                <w:rFonts w:cs="Arial"/>
              </w:rPr>
            </w:pPr>
            <w:r w:rsidRPr="00B237EB">
              <w:rPr>
                <w:rFonts w:cs="Arial"/>
              </w:rPr>
              <w:t>GIZ-EnDev Perú</w:t>
            </w:r>
          </w:p>
          <w:p w:rsidR="00FB47D3" w:rsidRPr="00B237EB" w:rsidRDefault="00FB47D3" w:rsidP="00B237EB">
            <w:pPr>
              <w:pStyle w:val="Prrafodelista"/>
              <w:numPr>
                <w:ilvl w:val="0"/>
                <w:numId w:val="27"/>
              </w:numPr>
              <w:spacing w:line="360" w:lineRule="auto"/>
              <w:ind w:left="48" w:hanging="142"/>
              <w:rPr>
                <w:rFonts w:cs="Arial"/>
              </w:rPr>
            </w:pPr>
            <w:r w:rsidRPr="00B237EB">
              <w:rPr>
                <w:rFonts w:cs="Arial"/>
              </w:rPr>
              <w:t>MINEM</w:t>
            </w:r>
          </w:p>
          <w:p w:rsidR="0061371A" w:rsidRPr="00B237EB" w:rsidRDefault="0061371A" w:rsidP="00B237EB">
            <w:pPr>
              <w:pStyle w:val="Prrafodelista"/>
              <w:numPr>
                <w:ilvl w:val="0"/>
                <w:numId w:val="27"/>
              </w:numPr>
              <w:spacing w:line="360" w:lineRule="auto"/>
              <w:ind w:left="48" w:hanging="142"/>
              <w:rPr>
                <w:rFonts w:cs="Arial"/>
              </w:rPr>
            </w:pPr>
            <w:r w:rsidRPr="00B237EB">
              <w:rPr>
                <w:rFonts w:cs="Arial"/>
              </w:rPr>
              <w:t>,,,,,</w:t>
            </w:r>
          </w:p>
          <w:p w:rsidR="0061371A" w:rsidRPr="00B237EB" w:rsidRDefault="0061371A" w:rsidP="00B237EB">
            <w:pPr>
              <w:pStyle w:val="Prrafodelista"/>
              <w:numPr>
                <w:ilvl w:val="0"/>
                <w:numId w:val="27"/>
              </w:numPr>
              <w:spacing w:line="360" w:lineRule="auto"/>
              <w:ind w:left="48" w:hanging="142"/>
              <w:rPr>
                <w:rFonts w:cs="Arial"/>
                <w:highlight w:val="yellow"/>
              </w:rPr>
            </w:pPr>
            <w:r w:rsidRPr="00B237EB">
              <w:rPr>
                <w:rFonts w:cs="Arial"/>
                <w:highlight w:val="yellow"/>
              </w:rPr>
              <w:t>……</w:t>
            </w:r>
          </w:p>
          <w:p w:rsidR="00FB47D3" w:rsidRPr="00B237EB" w:rsidRDefault="0061371A" w:rsidP="00B237EB">
            <w:pPr>
              <w:pStyle w:val="Prrafodelista"/>
              <w:numPr>
                <w:ilvl w:val="0"/>
                <w:numId w:val="27"/>
              </w:numPr>
              <w:spacing w:line="360" w:lineRule="auto"/>
              <w:ind w:left="48" w:hanging="142"/>
              <w:rPr>
                <w:rFonts w:cs="Arial"/>
              </w:rPr>
            </w:pPr>
            <w:r w:rsidRPr="00B237EB">
              <w:rPr>
                <w:rFonts w:cs="Arial"/>
                <w:highlight w:val="yellow"/>
              </w:rPr>
              <w:t>………</w:t>
            </w:r>
            <w:r w:rsidR="00FB47D3" w:rsidRPr="00B237EB">
              <w:rPr>
                <w:rFonts w:cs="Arial"/>
              </w:rPr>
              <w:br/>
            </w:r>
          </w:p>
        </w:tc>
        <w:tc>
          <w:tcPr>
            <w:tcW w:w="1183" w:type="pct"/>
            <w:shd w:val="clear" w:color="auto" w:fill="DBE5F1" w:themeFill="accent1" w:themeFillTint="33"/>
          </w:tcPr>
          <w:p w:rsidR="00CD0870" w:rsidRPr="00B237EB" w:rsidRDefault="00CD0870" w:rsidP="00B237EB">
            <w:pPr>
              <w:pStyle w:val="Prrafodelista"/>
              <w:numPr>
                <w:ilvl w:val="0"/>
                <w:numId w:val="27"/>
              </w:numPr>
              <w:spacing w:line="360" w:lineRule="auto"/>
              <w:ind w:left="48" w:hanging="142"/>
              <w:rPr>
                <w:rFonts w:cs="Arial"/>
              </w:rPr>
            </w:pPr>
            <w:r w:rsidRPr="00B237EB">
              <w:rPr>
                <w:rFonts w:cs="Arial"/>
              </w:rPr>
              <w:t>GIZ-EnDev Perú</w:t>
            </w:r>
          </w:p>
          <w:p w:rsidR="00CD0870" w:rsidRPr="00B237EB" w:rsidRDefault="00CD0870" w:rsidP="00B237EB">
            <w:pPr>
              <w:pStyle w:val="Prrafodelista"/>
              <w:numPr>
                <w:ilvl w:val="0"/>
                <w:numId w:val="27"/>
              </w:numPr>
              <w:spacing w:line="360" w:lineRule="auto"/>
              <w:ind w:left="48" w:hanging="142"/>
              <w:rPr>
                <w:rFonts w:cs="Arial"/>
              </w:rPr>
            </w:pPr>
            <w:r w:rsidRPr="00B237EB">
              <w:rPr>
                <w:rFonts w:cs="Arial"/>
              </w:rPr>
              <w:t>MINEM</w:t>
            </w:r>
          </w:p>
          <w:p w:rsidR="00CD0870" w:rsidRPr="00B237EB" w:rsidRDefault="00CD0870" w:rsidP="00B237EB">
            <w:pPr>
              <w:pStyle w:val="Prrafodelista"/>
              <w:numPr>
                <w:ilvl w:val="0"/>
                <w:numId w:val="27"/>
              </w:numPr>
              <w:spacing w:line="360" w:lineRule="auto"/>
              <w:ind w:left="48" w:hanging="142"/>
              <w:rPr>
                <w:rFonts w:cs="Arial"/>
                <w:highlight w:val="yellow"/>
              </w:rPr>
            </w:pPr>
            <w:r w:rsidRPr="00B237EB">
              <w:rPr>
                <w:rFonts w:cs="Arial"/>
                <w:highlight w:val="yellow"/>
              </w:rPr>
              <w:t>……</w:t>
            </w:r>
          </w:p>
          <w:p w:rsidR="00FB47D3" w:rsidRPr="00B237EB" w:rsidRDefault="00CD0870" w:rsidP="00B237EB">
            <w:pPr>
              <w:pStyle w:val="Prrafodelista"/>
              <w:numPr>
                <w:ilvl w:val="0"/>
                <w:numId w:val="27"/>
              </w:numPr>
              <w:spacing w:line="360" w:lineRule="auto"/>
              <w:ind w:left="48" w:hanging="142"/>
              <w:rPr>
                <w:rFonts w:cs="Arial"/>
              </w:rPr>
            </w:pPr>
            <w:r w:rsidRPr="00B237EB">
              <w:rPr>
                <w:rFonts w:cs="Arial"/>
                <w:highlight w:val="yellow"/>
              </w:rPr>
              <w:t>…….</w:t>
            </w:r>
            <w:r w:rsidRPr="00B237EB">
              <w:rPr>
                <w:rFonts w:cs="Arial"/>
              </w:rPr>
              <w:br/>
            </w:r>
          </w:p>
        </w:tc>
        <w:tc>
          <w:tcPr>
            <w:tcW w:w="1031" w:type="pct"/>
            <w:shd w:val="clear" w:color="auto" w:fill="DBE5F1" w:themeFill="accent1" w:themeFillTint="33"/>
          </w:tcPr>
          <w:p w:rsidR="00CD0870" w:rsidRPr="00B237EB" w:rsidRDefault="00CD0870" w:rsidP="00B237EB">
            <w:pPr>
              <w:pStyle w:val="Prrafodelista"/>
              <w:numPr>
                <w:ilvl w:val="0"/>
                <w:numId w:val="27"/>
              </w:numPr>
              <w:spacing w:line="360" w:lineRule="auto"/>
              <w:ind w:left="48" w:hanging="142"/>
              <w:rPr>
                <w:rFonts w:cs="Arial"/>
              </w:rPr>
            </w:pPr>
            <w:r w:rsidRPr="00B237EB">
              <w:rPr>
                <w:rFonts w:cs="Arial"/>
              </w:rPr>
              <w:t>GIZ-EnDev Perú</w:t>
            </w:r>
          </w:p>
          <w:p w:rsidR="00FB47D3" w:rsidRPr="00B237EB" w:rsidRDefault="00CD0870" w:rsidP="00B237EB">
            <w:pPr>
              <w:pStyle w:val="Prrafodelista"/>
              <w:numPr>
                <w:ilvl w:val="0"/>
                <w:numId w:val="27"/>
              </w:numPr>
              <w:spacing w:line="360" w:lineRule="auto"/>
              <w:ind w:left="48" w:hanging="142"/>
              <w:rPr>
                <w:rFonts w:cs="Arial"/>
                <w:lang w:val="es-MX"/>
              </w:rPr>
            </w:pPr>
            <w:r w:rsidRPr="00B237EB">
              <w:rPr>
                <w:rFonts w:cs="Arial"/>
                <w:lang w:val="es-MX"/>
              </w:rPr>
              <w:t>MINEM</w:t>
            </w:r>
          </w:p>
          <w:p w:rsidR="00CD0870" w:rsidRPr="00B237EB" w:rsidRDefault="00CD0870" w:rsidP="00B237EB">
            <w:pPr>
              <w:pStyle w:val="Prrafodelista"/>
              <w:numPr>
                <w:ilvl w:val="0"/>
                <w:numId w:val="27"/>
              </w:numPr>
              <w:spacing w:line="360" w:lineRule="auto"/>
              <w:ind w:left="48" w:hanging="142"/>
              <w:rPr>
                <w:rFonts w:cs="Arial"/>
                <w:lang w:val="es-MX"/>
              </w:rPr>
            </w:pPr>
            <w:r w:rsidRPr="00B237EB">
              <w:rPr>
                <w:rFonts w:cs="Arial"/>
                <w:highlight w:val="yellow"/>
                <w:lang w:val="es-MX"/>
              </w:rPr>
              <w:t>……….</w:t>
            </w:r>
          </w:p>
          <w:p w:rsidR="00075DBF" w:rsidRPr="00B237EB" w:rsidRDefault="00075DBF" w:rsidP="00B237EB">
            <w:pPr>
              <w:pStyle w:val="Prrafodelista"/>
              <w:numPr>
                <w:ilvl w:val="0"/>
                <w:numId w:val="27"/>
              </w:numPr>
              <w:spacing w:line="360" w:lineRule="auto"/>
              <w:ind w:left="48" w:hanging="142"/>
              <w:rPr>
                <w:rFonts w:cs="Arial"/>
                <w:lang w:val="es-MX"/>
              </w:rPr>
            </w:pPr>
            <w:r w:rsidRPr="00B237EB">
              <w:rPr>
                <w:rFonts w:cs="Arial"/>
                <w:highlight w:val="yellow"/>
                <w:lang w:val="es-MX"/>
              </w:rPr>
              <w:t>,,,,,,</w:t>
            </w:r>
          </w:p>
        </w:tc>
        <w:tc>
          <w:tcPr>
            <w:tcW w:w="1107" w:type="pct"/>
            <w:gridSpan w:val="2"/>
            <w:shd w:val="clear" w:color="auto" w:fill="DBE5F1" w:themeFill="accent1" w:themeFillTint="33"/>
          </w:tcPr>
          <w:p w:rsidR="00CD0870" w:rsidRPr="00B237EB" w:rsidRDefault="00CD0870" w:rsidP="00B237EB">
            <w:pPr>
              <w:pStyle w:val="Prrafodelista"/>
              <w:numPr>
                <w:ilvl w:val="0"/>
                <w:numId w:val="27"/>
              </w:numPr>
              <w:spacing w:line="360" w:lineRule="auto"/>
              <w:ind w:left="48" w:hanging="142"/>
              <w:rPr>
                <w:rFonts w:cs="Arial"/>
              </w:rPr>
            </w:pPr>
            <w:r w:rsidRPr="00B237EB">
              <w:rPr>
                <w:rFonts w:cs="Arial"/>
              </w:rPr>
              <w:t>GIZ-EnDev Perú</w:t>
            </w:r>
          </w:p>
          <w:p w:rsidR="00CD0870" w:rsidRPr="00B237EB" w:rsidRDefault="00CD0870" w:rsidP="00B237EB">
            <w:pPr>
              <w:pStyle w:val="Prrafodelista"/>
              <w:numPr>
                <w:ilvl w:val="0"/>
                <w:numId w:val="27"/>
              </w:numPr>
              <w:spacing w:line="360" w:lineRule="auto"/>
              <w:ind w:left="48" w:hanging="142"/>
              <w:rPr>
                <w:rFonts w:cs="Arial"/>
              </w:rPr>
            </w:pPr>
            <w:r w:rsidRPr="00B237EB">
              <w:rPr>
                <w:rFonts w:cs="Arial"/>
              </w:rPr>
              <w:t>MINEM</w:t>
            </w:r>
          </w:p>
          <w:p w:rsidR="00075DBF" w:rsidRPr="00B237EB" w:rsidRDefault="00CD0870" w:rsidP="00B237EB">
            <w:pPr>
              <w:pStyle w:val="Prrafodelista"/>
              <w:numPr>
                <w:ilvl w:val="0"/>
                <w:numId w:val="27"/>
              </w:numPr>
              <w:spacing w:line="360" w:lineRule="auto"/>
              <w:ind w:left="48" w:hanging="142"/>
              <w:rPr>
                <w:rFonts w:cs="Arial"/>
              </w:rPr>
            </w:pPr>
            <w:r w:rsidRPr="00B237EB">
              <w:rPr>
                <w:rFonts w:cs="Arial"/>
                <w:highlight w:val="yellow"/>
              </w:rPr>
              <w:t>………</w:t>
            </w:r>
          </w:p>
          <w:p w:rsidR="00FB47D3" w:rsidRPr="00B237EB" w:rsidRDefault="00075DBF" w:rsidP="00B237EB">
            <w:pPr>
              <w:pStyle w:val="Prrafodelista"/>
              <w:numPr>
                <w:ilvl w:val="0"/>
                <w:numId w:val="27"/>
              </w:numPr>
              <w:spacing w:line="360" w:lineRule="auto"/>
              <w:ind w:left="48" w:hanging="142"/>
              <w:rPr>
                <w:rFonts w:cs="Arial"/>
              </w:rPr>
            </w:pPr>
            <w:r w:rsidRPr="00B237EB">
              <w:rPr>
                <w:rFonts w:cs="Arial"/>
                <w:highlight w:val="yellow"/>
              </w:rPr>
              <w:t>,,,,,,,,</w:t>
            </w:r>
            <w:r w:rsidR="00CD0870" w:rsidRPr="00B237EB">
              <w:rPr>
                <w:rFonts w:cs="Arial"/>
              </w:rPr>
              <w:br/>
            </w:r>
          </w:p>
        </w:tc>
      </w:tr>
    </w:tbl>
    <w:p w:rsidR="002D0593" w:rsidRPr="00B237EB" w:rsidRDefault="002D0593" w:rsidP="00B237EB">
      <w:pPr>
        <w:spacing w:line="360" w:lineRule="auto"/>
        <w:rPr>
          <w:rFonts w:cs="Arial"/>
          <w:lang w:val="es-MX"/>
        </w:rPr>
      </w:pPr>
    </w:p>
    <w:p w:rsidR="000A1058" w:rsidRPr="00B237EB" w:rsidRDefault="00075DBF" w:rsidP="00B237EB">
      <w:pPr>
        <w:spacing w:line="360" w:lineRule="auto"/>
        <w:rPr>
          <w:rFonts w:cs="Arial"/>
          <w:lang w:val="es-MX"/>
        </w:rPr>
      </w:pPr>
      <w:r w:rsidRPr="00B237EB">
        <w:rPr>
          <w:rFonts w:cs="Arial"/>
          <w:lang w:val="es-MX"/>
        </w:rPr>
        <w:t>9.2 Gestión de conocimientos</w:t>
      </w:r>
    </w:p>
    <w:p w:rsidR="002B63E5" w:rsidRPr="00B237EB" w:rsidRDefault="00075DBF" w:rsidP="00B237EB">
      <w:pPr>
        <w:pStyle w:val="Prrafodelista"/>
        <w:shd w:val="clear" w:color="auto" w:fill="FFFFFF"/>
        <w:spacing w:line="360" w:lineRule="auto"/>
        <w:ind w:left="0"/>
        <w:jc w:val="both"/>
        <w:textAlignment w:val="baseline"/>
        <w:rPr>
          <w:rFonts w:cs="Arial"/>
          <w:lang w:val="es-MX"/>
        </w:rPr>
      </w:pPr>
      <w:r w:rsidRPr="00B237EB">
        <w:rPr>
          <w:rFonts w:cs="Arial"/>
          <w:b/>
          <w:lang w:val="es-MX"/>
        </w:rPr>
        <w:t xml:space="preserve">* </w:t>
      </w:r>
      <w:r w:rsidR="008E2E5B" w:rsidRPr="00B237EB">
        <w:rPr>
          <w:rFonts w:cs="Arial"/>
          <w:lang w:val="es-MX"/>
        </w:rPr>
        <w:t xml:space="preserve">Una tarea fundamental del Proyecto será continuar e intensificar la gestión de conocimientos. Dos campos se tendrán en cuenta: </w:t>
      </w:r>
      <w:r w:rsidR="002B63E5" w:rsidRPr="00B237EB">
        <w:rPr>
          <w:rFonts w:cs="Arial"/>
          <w:lang w:val="es-MX"/>
        </w:rPr>
        <w:t>1) I</w:t>
      </w:r>
      <w:r w:rsidR="008E2E5B" w:rsidRPr="00B237EB">
        <w:rPr>
          <w:rFonts w:cs="Arial"/>
          <w:lang w:val="es-MX"/>
        </w:rPr>
        <w:t>ncrementar el stock de conocimientos sobre las tecnologías y los factores que determinan el acceso a la energía</w:t>
      </w:r>
      <w:r w:rsidR="002B63E5" w:rsidRPr="00B237EB">
        <w:rPr>
          <w:rFonts w:cs="Arial"/>
          <w:lang w:val="es-MX"/>
        </w:rPr>
        <w:t xml:space="preserve"> y 2) facilitar el flujo del conocimiento entre los actores.</w:t>
      </w:r>
    </w:p>
    <w:p w:rsidR="000A1058" w:rsidRPr="00B237EB" w:rsidRDefault="008E2E5B" w:rsidP="00B237EB">
      <w:pPr>
        <w:pStyle w:val="Prrafodelista"/>
        <w:shd w:val="clear" w:color="auto" w:fill="FFFFFF"/>
        <w:spacing w:line="360" w:lineRule="auto"/>
        <w:ind w:left="0"/>
        <w:jc w:val="both"/>
        <w:textAlignment w:val="baseline"/>
        <w:rPr>
          <w:rFonts w:cs="Arial"/>
          <w:lang w:val="es-MX"/>
        </w:rPr>
      </w:pPr>
      <w:r w:rsidRPr="00B237EB">
        <w:rPr>
          <w:rFonts w:cs="Arial"/>
          <w:lang w:val="es-MX"/>
        </w:rPr>
        <w:t xml:space="preserve">  </w:t>
      </w:r>
    </w:p>
    <w:p w:rsidR="00625548" w:rsidRPr="00B237EB" w:rsidRDefault="00625548" w:rsidP="00B237EB">
      <w:pPr>
        <w:pStyle w:val="Prrafodelista"/>
        <w:shd w:val="clear" w:color="auto" w:fill="FFFFFF"/>
        <w:spacing w:line="360" w:lineRule="auto"/>
        <w:ind w:left="0"/>
        <w:jc w:val="both"/>
        <w:textAlignment w:val="baseline"/>
        <w:rPr>
          <w:rFonts w:cs="Arial"/>
          <w:lang w:val="es-MX"/>
        </w:rPr>
      </w:pPr>
    </w:p>
    <w:p w:rsidR="000A1058" w:rsidRPr="00B237EB" w:rsidRDefault="002B63E5" w:rsidP="00B237EB">
      <w:pPr>
        <w:pStyle w:val="Prrafodelista"/>
        <w:spacing w:line="360" w:lineRule="auto"/>
        <w:ind w:left="34"/>
        <w:rPr>
          <w:rFonts w:cs="Arial"/>
          <w:i/>
        </w:rPr>
      </w:pPr>
      <w:r w:rsidRPr="00B237EB">
        <w:rPr>
          <w:rFonts w:cs="Arial"/>
          <w:i/>
        </w:rPr>
        <w:t>* I</w:t>
      </w:r>
      <w:r w:rsidR="000A1058" w:rsidRPr="00B237EB">
        <w:rPr>
          <w:rFonts w:cs="Arial"/>
          <w:i/>
        </w:rPr>
        <w:t>ncrementar el stock de conocimientos</w:t>
      </w:r>
      <w:r w:rsidRPr="00B237EB">
        <w:rPr>
          <w:rFonts w:cs="Arial"/>
          <w:i/>
        </w:rPr>
        <w:t xml:space="preserve">. </w:t>
      </w:r>
    </w:p>
    <w:p w:rsidR="000A1058" w:rsidRPr="00B237EB" w:rsidRDefault="000A1058" w:rsidP="00B237EB">
      <w:pPr>
        <w:pStyle w:val="Prrafodelista"/>
        <w:spacing w:line="360" w:lineRule="auto"/>
        <w:ind w:left="34"/>
        <w:rPr>
          <w:rFonts w:cs="Arial"/>
        </w:rPr>
      </w:pPr>
      <w:r w:rsidRPr="00B237EB">
        <w:rPr>
          <w:rFonts w:cs="Arial"/>
        </w:rPr>
        <w:t>- Recolección de información sobre temas relevantes para el Pro</w:t>
      </w:r>
      <w:r w:rsidR="002B63E5" w:rsidRPr="00B237EB">
        <w:rPr>
          <w:rFonts w:cs="Arial"/>
        </w:rPr>
        <w:t>yecto.</w:t>
      </w:r>
    </w:p>
    <w:p w:rsidR="000A1058" w:rsidRPr="00B237EB" w:rsidRDefault="000A1058" w:rsidP="00B237EB">
      <w:pPr>
        <w:pStyle w:val="Prrafodelista"/>
        <w:spacing w:line="360" w:lineRule="auto"/>
        <w:ind w:left="34"/>
        <w:rPr>
          <w:rFonts w:cs="Arial"/>
        </w:rPr>
      </w:pPr>
      <w:r w:rsidRPr="00B237EB">
        <w:rPr>
          <w:rFonts w:cs="Arial"/>
        </w:rPr>
        <w:t xml:space="preserve">- Validación y selección de temas para la creación de archivo </w:t>
      </w:r>
      <w:r w:rsidR="002B63E5" w:rsidRPr="00B237EB">
        <w:rPr>
          <w:rFonts w:cs="Arial"/>
        </w:rPr>
        <w:t>especial clasificado. En esta tarea se buscará como aliada a la Universidad de Ingeniería, ya que a través de su biblioteca se puede hacer sostenible el mantenimiento y crecimiento de la colección.</w:t>
      </w:r>
      <w:r w:rsidR="002B63E5" w:rsidRPr="00B237EB">
        <w:rPr>
          <w:rFonts w:cs="Arial"/>
        </w:rPr>
        <w:br/>
        <w:t xml:space="preserve">- Apoyo  a las plataformas que coleccionan y sistematizan información escrita y audiovisual. </w:t>
      </w:r>
    </w:p>
    <w:p w:rsidR="000A1058" w:rsidRPr="00B237EB" w:rsidRDefault="000A1058" w:rsidP="00B237EB">
      <w:pPr>
        <w:pStyle w:val="Prrafodelista"/>
        <w:spacing w:line="360" w:lineRule="auto"/>
        <w:ind w:left="0"/>
        <w:rPr>
          <w:rFonts w:cs="Arial"/>
        </w:rPr>
      </w:pPr>
      <w:r w:rsidRPr="00B237EB">
        <w:rPr>
          <w:rFonts w:cs="Arial"/>
        </w:rPr>
        <w:t xml:space="preserve">- Cooperación con centros de interpretación, museos y otros que permitan </w:t>
      </w:r>
      <w:r w:rsidR="002B63E5" w:rsidRPr="00B237EB">
        <w:rPr>
          <w:rFonts w:cs="Arial"/>
        </w:rPr>
        <w:t xml:space="preserve">almacenar información sobre acceso a energías y sus tecnologías. </w:t>
      </w:r>
    </w:p>
    <w:p w:rsidR="000A1058" w:rsidRPr="00B237EB" w:rsidRDefault="000A1058" w:rsidP="00B237EB">
      <w:pPr>
        <w:pStyle w:val="Prrafodelista"/>
        <w:spacing w:line="360" w:lineRule="auto"/>
        <w:ind w:left="0"/>
        <w:rPr>
          <w:rFonts w:cs="Arial"/>
        </w:rPr>
      </w:pPr>
      <w:r w:rsidRPr="00B237EB">
        <w:rPr>
          <w:rFonts w:cs="Arial"/>
        </w:rPr>
        <w:t xml:space="preserve">- Traducción de los materiales relevantes para los grupos </w:t>
      </w:r>
      <w:r w:rsidR="002B63E5" w:rsidRPr="00B237EB">
        <w:rPr>
          <w:rFonts w:cs="Arial"/>
        </w:rPr>
        <w:t>destinatarios.</w:t>
      </w:r>
    </w:p>
    <w:p w:rsidR="000A1058" w:rsidRPr="00B237EB" w:rsidRDefault="000A1058" w:rsidP="00B237EB">
      <w:pPr>
        <w:pStyle w:val="Prrafodelista"/>
        <w:spacing w:line="360" w:lineRule="auto"/>
        <w:ind w:left="0"/>
        <w:rPr>
          <w:rFonts w:cs="Arial"/>
        </w:rPr>
      </w:pPr>
      <w:r w:rsidRPr="00B237EB">
        <w:rPr>
          <w:rFonts w:cs="Arial"/>
        </w:rPr>
        <w:t xml:space="preserve">- </w:t>
      </w:r>
      <w:r w:rsidR="002B63E5" w:rsidRPr="00B237EB">
        <w:rPr>
          <w:rFonts w:cs="Arial"/>
        </w:rPr>
        <w:t>Sistematización de las experiencias del proyecto</w:t>
      </w:r>
      <w:r w:rsidR="00625548" w:rsidRPr="00B237EB">
        <w:rPr>
          <w:rFonts w:cs="Arial"/>
        </w:rPr>
        <w:t xml:space="preserve"> y distribución de las publicaciones a bibliotecas y centros especializados</w:t>
      </w:r>
      <w:proofErr w:type="gramStart"/>
      <w:r w:rsidR="00625548" w:rsidRPr="00B237EB">
        <w:rPr>
          <w:rFonts w:cs="Arial"/>
        </w:rPr>
        <w:t>.</w:t>
      </w:r>
      <w:r w:rsidR="002B63E5" w:rsidRPr="00B237EB">
        <w:rPr>
          <w:rFonts w:cs="Arial"/>
        </w:rPr>
        <w:t>.</w:t>
      </w:r>
      <w:proofErr w:type="gramEnd"/>
    </w:p>
    <w:p w:rsidR="000A1058" w:rsidRPr="00B237EB" w:rsidRDefault="000A1058" w:rsidP="00B237EB">
      <w:pPr>
        <w:pStyle w:val="Prrafodelista"/>
        <w:spacing w:line="360" w:lineRule="auto"/>
        <w:ind w:left="0"/>
        <w:rPr>
          <w:rFonts w:cs="Arial"/>
        </w:rPr>
      </w:pPr>
    </w:p>
    <w:p w:rsidR="000A1058" w:rsidRPr="00B237EB" w:rsidRDefault="002B63E5" w:rsidP="00B237EB">
      <w:pPr>
        <w:pStyle w:val="Prrafodelista"/>
        <w:spacing w:line="360" w:lineRule="auto"/>
        <w:ind w:left="34"/>
        <w:rPr>
          <w:rFonts w:cs="Arial"/>
          <w:i/>
        </w:rPr>
      </w:pPr>
      <w:r w:rsidRPr="00B237EB">
        <w:rPr>
          <w:rFonts w:cs="Arial"/>
          <w:i/>
        </w:rPr>
        <w:t>* M</w:t>
      </w:r>
      <w:r w:rsidR="000A1058" w:rsidRPr="00B237EB">
        <w:rPr>
          <w:rFonts w:cs="Arial"/>
          <w:i/>
        </w:rPr>
        <w:t>ejorar el flujo de conocimiento entre los actores</w:t>
      </w:r>
    </w:p>
    <w:p w:rsidR="000A1058" w:rsidRPr="00B237EB" w:rsidRDefault="00625548" w:rsidP="00B237EB">
      <w:pPr>
        <w:pStyle w:val="Prrafodelista"/>
        <w:spacing w:line="360" w:lineRule="auto"/>
        <w:ind w:left="34"/>
        <w:rPr>
          <w:rFonts w:cs="Arial"/>
        </w:rPr>
      </w:pPr>
      <w:r w:rsidRPr="00B237EB">
        <w:rPr>
          <w:rFonts w:cs="Arial"/>
        </w:rPr>
        <w:t>Para mejorar el flujo se prevén las siguientes actividades:</w:t>
      </w:r>
      <w:r w:rsidRPr="00B237EB">
        <w:rPr>
          <w:rFonts w:cs="Arial"/>
        </w:rPr>
        <w:br/>
        <w:t>- Continuación de la Revista “</w:t>
      </w:r>
      <w:proofErr w:type="spellStart"/>
      <w:r w:rsidRPr="00B237EB">
        <w:rPr>
          <w:rFonts w:cs="Arial"/>
        </w:rPr>
        <w:t>Amaray</w:t>
      </w:r>
      <w:proofErr w:type="spellEnd"/>
      <w:r w:rsidRPr="00B237EB">
        <w:rPr>
          <w:rFonts w:cs="Arial"/>
        </w:rPr>
        <w:t xml:space="preserve"> </w:t>
      </w:r>
      <w:proofErr w:type="gramStart"/>
      <w:r w:rsidRPr="00B237EB">
        <w:rPr>
          <w:rFonts w:cs="Arial"/>
        </w:rPr>
        <w:t>“ ampliando</w:t>
      </w:r>
      <w:proofErr w:type="gramEnd"/>
      <w:r w:rsidRPr="00B237EB">
        <w:rPr>
          <w:rFonts w:cs="Arial"/>
        </w:rPr>
        <w:t xml:space="preserve"> la participación del MINEM y de las Universidades, para que estas se apropien del proceso de publicación y se asegure la sostenibilidad. </w:t>
      </w:r>
      <w:r w:rsidRPr="00B237EB">
        <w:rPr>
          <w:rFonts w:cs="Arial"/>
        </w:rPr>
        <w:br/>
      </w:r>
      <w:r w:rsidRPr="00B237EB">
        <w:rPr>
          <w:rFonts w:cs="Arial"/>
        </w:rPr>
        <w:lastRenderedPageBreak/>
        <w:t>- In</w:t>
      </w:r>
      <w:r w:rsidR="000A1058" w:rsidRPr="00B237EB">
        <w:rPr>
          <w:rFonts w:cs="Arial"/>
        </w:rPr>
        <w:t>tercambio de información, experiencias del Pro</w:t>
      </w:r>
      <w:r w:rsidRPr="00B237EB">
        <w:rPr>
          <w:rFonts w:cs="Arial"/>
        </w:rPr>
        <w:t xml:space="preserve">yecto </w:t>
      </w:r>
      <w:r w:rsidR="000A1058" w:rsidRPr="00B237EB">
        <w:rPr>
          <w:rFonts w:cs="Arial"/>
        </w:rPr>
        <w:t xml:space="preserve">con los actores </w:t>
      </w:r>
      <w:r w:rsidRPr="00B237EB">
        <w:rPr>
          <w:rFonts w:cs="Arial"/>
        </w:rPr>
        <w:t xml:space="preserve">involucrados por medio de: </w:t>
      </w:r>
      <w:r w:rsidR="000A1058" w:rsidRPr="00B237EB">
        <w:rPr>
          <w:rFonts w:cs="Arial"/>
        </w:rPr>
        <w:t>- Café Diálogos</w:t>
      </w:r>
    </w:p>
    <w:p w:rsidR="000A1058" w:rsidRPr="00B237EB" w:rsidRDefault="000A1058" w:rsidP="00B237EB">
      <w:pPr>
        <w:pStyle w:val="Prrafodelista"/>
        <w:spacing w:line="360" w:lineRule="auto"/>
        <w:ind w:left="34"/>
        <w:rPr>
          <w:rFonts w:cs="Arial"/>
        </w:rPr>
      </w:pPr>
      <w:r w:rsidRPr="00B237EB">
        <w:rPr>
          <w:rFonts w:cs="Arial"/>
        </w:rPr>
        <w:t>- Exposiciones</w:t>
      </w:r>
    </w:p>
    <w:p w:rsidR="000A1058" w:rsidRPr="00B237EB" w:rsidRDefault="000A1058" w:rsidP="00B237EB">
      <w:pPr>
        <w:pStyle w:val="Prrafodelista"/>
        <w:spacing w:line="360" w:lineRule="auto"/>
        <w:ind w:left="34"/>
        <w:rPr>
          <w:rFonts w:cs="Arial"/>
        </w:rPr>
      </w:pPr>
      <w:r w:rsidRPr="00B237EB">
        <w:rPr>
          <w:rFonts w:cs="Arial"/>
        </w:rPr>
        <w:t>- Página Web</w:t>
      </w:r>
    </w:p>
    <w:p w:rsidR="000A1058" w:rsidRPr="00B237EB" w:rsidRDefault="000A1058" w:rsidP="00B237EB">
      <w:pPr>
        <w:pStyle w:val="Prrafodelista"/>
        <w:spacing w:line="360" w:lineRule="auto"/>
        <w:ind w:left="34"/>
        <w:rPr>
          <w:rFonts w:cs="Arial"/>
        </w:rPr>
      </w:pPr>
      <w:r w:rsidRPr="00B237EB">
        <w:rPr>
          <w:rFonts w:cs="Arial"/>
        </w:rPr>
        <w:t>- Redes Sociales</w:t>
      </w:r>
    </w:p>
    <w:p w:rsidR="000A1058" w:rsidRPr="00B237EB" w:rsidRDefault="000A1058" w:rsidP="00B237EB">
      <w:pPr>
        <w:pStyle w:val="Prrafodelista"/>
        <w:spacing w:line="360" w:lineRule="auto"/>
        <w:ind w:left="34"/>
        <w:rPr>
          <w:rFonts w:cs="Arial"/>
        </w:rPr>
      </w:pPr>
      <w:r w:rsidRPr="00B237EB">
        <w:rPr>
          <w:rFonts w:cs="Arial"/>
        </w:rPr>
        <w:t xml:space="preserve">- Programas </w:t>
      </w:r>
      <w:proofErr w:type="gramStart"/>
      <w:r w:rsidRPr="00B237EB">
        <w:rPr>
          <w:rFonts w:cs="Arial"/>
        </w:rPr>
        <w:t>medios comunicación</w:t>
      </w:r>
      <w:proofErr w:type="gramEnd"/>
    </w:p>
    <w:p w:rsidR="000A1058" w:rsidRPr="00B237EB" w:rsidRDefault="00625548" w:rsidP="00B237EB">
      <w:pPr>
        <w:pStyle w:val="Prrafodelista"/>
        <w:spacing w:line="360" w:lineRule="auto"/>
        <w:ind w:left="34"/>
        <w:rPr>
          <w:rFonts w:cs="Arial"/>
        </w:rPr>
      </w:pPr>
      <w:r w:rsidRPr="00B237EB">
        <w:rPr>
          <w:rFonts w:cs="Arial"/>
        </w:rPr>
        <w:t>- Boletines y p</w:t>
      </w:r>
      <w:r w:rsidR="000A1058" w:rsidRPr="00B237EB">
        <w:rPr>
          <w:rFonts w:cs="Arial"/>
        </w:rPr>
        <w:t>ublicaciones</w:t>
      </w:r>
    </w:p>
    <w:p w:rsidR="000A1058" w:rsidRPr="00B237EB" w:rsidRDefault="000A1058" w:rsidP="00B237EB">
      <w:pPr>
        <w:pStyle w:val="Prrafodelista"/>
        <w:spacing w:line="360" w:lineRule="auto"/>
        <w:ind w:left="34"/>
        <w:rPr>
          <w:rFonts w:cs="Arial"/>
        </w:rPr>
      </w:pPr>
      <w:r w:rsidRPr="00B237EB">
        <w:rPr>
          <w:rFonts w:cs="Arial"/>
        </w:rPr>
        <w:t>- Encuentros culturales</w:t>
      </w:r>
    </w:p>
    <w:p w:rsidR="000A1058" w:rsidRPr="00B237EB" w:rsidRDefault="000A1058" w:rsidP="00B237EB">
      <w:pPr>
        <w:pStyle w:val="Prrafodelista"/>
        <w:spacing w:line="360" w:lineRule="auto"/>
        <w:ind w:left="34"/>
        <w:rPr>
          <w:rFonts w:cs="Arial"/>
        </w:rPr>
      </w:pPr>
      <w:r w:rsidRPr="00B237EB">
        <w:rPr>
          <w:rFonts w:cs="Arial"/>
        </w:rPr>
        <w:t xml:space="preserve">- Provisión de información para reuniones </w:t>
      </w:r>
      <w:r w:rsidR="00625548" w:rsidRPr="00B237EB">
        <w:rPr>
          <w:rFonts w:cs="Arial"/>
        </w:rPr>
        <w:t>de instituciones educativas.</w:t>
      </w:r>
    </w:p>
    <w:p w:rsidR="000A1058" w:rsidRPr="00B237EB" w:rsidRDefault="000A1058" w:rsidP="00B237EB">
      <w:pPr>
        <w:pStyle w:val="Prrafodelista"/>
        <w:spacing w:line="360" w:lineRule="auto"/>
        <w:ind w:left="34"/>
        <w:rPr>
          <w:rFonts w:cs="Arial"/>
        </w:rPr>
      </w:pPr>
    </w:p>
    <w:p w:rsidR="000A1058" w:rsidRPr="00B237EB" w:rsidRDefault="000A1058" w:rsidP="00B237EB">
      <w:pPr>
        <w:pStyle w:val="Prrafodelista"/>
        <w:spacing w:line="360" w:lineRule="auto"/>
        <w:ind w:left="34"/>
        <w:rPr>
          <w:rFonts w:cs="Arial"/>
          <w:lang w:val="es-MX"/>
        </w:rPr>
      </w:pPr>
    </w:p>
    <w:sectPr w:rsidR="000A1058" w:rsidRPr="00B237EB">
      <w:footerReference w:type="default" r:id="rId1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imonti" w:date="2015-05-21T12:30:00Z" w:initials="imonti">
    <w:p w:rsidR="008637A7" w:rsidRDefault="008637A7">
      <w:pPr>
        <w:pStyle w:val="Textocomentario"/>
      </w:pPr>
      <w:r>
        <w:rPr>
          <w:rStyle w:val="Refdecomentario"/>
        </w:rPr>
        <w:annotationRef/>
      </w:r>
      <w:r>
        <w:t>El indicador de impacto climático lo revisé, porque acá se mezclaba con el de impacto a la salud.</w:t>
      </w:r>
    </w:p>
  </w:comment>
  <w:comment w:id="10" w:author="imonti" w:date="2015-05-21T17:03:00Z" w:initials="imonti">
    <w:p w:rsidR="008637A7" w:rsidRDefault="008637A7">
      <w:pPr>
        <w:pStyle w:val="Textocomentario"/>
      </w:pPr>
      <w:r>
        <w:rPr>
          <w:rStyle w:val="Refdecomentario"/>
        </w:rPr>
        <w:annotationRef/>
      </w:r>
      <w:r>
        <w:t>Remarco 300 hogares, porque el indicador original está en hogares (lo que equivale de todas maneras a 1,500 personas)</w:t>
      </w:r>
    </w:p>
  </w:comment>
  <w:comment w:id="13" w:author="imonti" w:date="2015-05-22T08:56:00Z" w:initials="imonti">
    <w:p w:rsidR="008637A7" w:rsidRDefault="008637A7">
      <w:pPr>
        <w:pStyle w:val="Textocomentario"/>
      </w:pPr>
      <w:r>
        <w:rPr>
          <w:rStyle w:val="Refdecomentario"/>
        </w:rPr>
        <w:annotationRef/>
      </w:r>
      <w:r>
        <w:t xml:space="preserve">Agregué este indicador que también está en el </w:t>
      </w:r>
      <w:proofErr w:type="spellStart"/>
      <w:r>
        <w:t>logframe</w:t>
      </w:r>
      <w:proofErr w:type="spellEnd"/>
    </w:p>
  </w:comment>
  <w:comment w:id="20" w:author="Ana Isabel Moreno" w:date="2015-04-28T11:51:00Z" w:initials="AIM">
    <w:p w:rsidR="008637A7" w:rsidRDefault="008637A7" w:rsidP="00C514A0">
      <w:pPr>
        <w:pStyle w:val="Textocomentario"/>
      </w:pPr>
      <w:r>
        <w:rPr>
          <w:rStyle w:val="Refdecomentario"/>
        </w:rPr>
        <w:annotationRef/>
      </w:r>
      <w:r>
        <w:t xml:space="preserve">Ileana por Favor revisar todo lo referente a indicadores y actividades y actualizar </w:t>
      </w:r>
    </w:p>
  </w:comment>
  <w:comment w:id="21" w:author="imonti" w:date="2015-05-21T17:44:00Z" w:initials="imonti">
    <w:p w:rsidR="008637A7" w:rsidRDefault="008637A7">
      <w:pPr>
        <w:pStyle w:val="Textocomentario"/>
      </w:pPr>
      <w:r>
        <w:rPr>
          <w:rStyle w:val="Refdecomentario"/>
        </w:rPr>
        <w:annotationRef/>
      </w:r>
      <w:r>
        <w:t>Agregué los indicadores de RBF, está bien?</w:t>
      </w:r>
    </w:p>
  </w:comment>
  <w:comment w:id="22" w:author="imonti" w:date="2015-05-21T17:06:00Z" w:initials="imonti">
    <w:p w:rsidR="008637A7" w:rsidRDefault="008637A7">
      <w:pPr>
        <w:pStyle w:val="Textocomentario"/>
      </w:pPr>
      <w:r>
        <w:rPr>
          <w:rStyle w:val="Refdecomentario"/>
        </w:rPr>
        <w:annotationRef/>
      </w:r>
      <w:r>
        <w:t>Agregué esta parte</w:t>
      </w:r>
    </w:p>
  </w:comment>
  <w:comment w:id="24" w:author="Ana Isabel Moreno" w:date="2015-04-28T11:51:00Z" w:initials="AIM">
    <w:p w:rsidR="008637A7" w:rsidRDefault="008637A7">
      <w:pPr>
        <w:pStyle w:val="Textocomentario"/>
      </w:pPr>
      <w:r>
        <w:rPr>
          <w:rStyle w:val="Refdecomentario"/>
        </w:rPr>
        <w:annotationRef/>
      </w:r>
      <w:r>
        <w:t xml:space="preserve">Carlos, Rosa, Angel , Liliana, Juan por favor hacer la tabla de sus actores de acuerdo a lo solicitado. A diferencia de lo que hicieron en enero </w:t>
      </w:r>
      <w:proofErr w:type="spellStart"/>
      <w:r>
        <w:t>aca</w:t>
      </w:r>
      <w:proofErr w:type="spellEnd"/>
      <w:r>
        <w:t xml:space="preserve"> deben indicar si los actores son primarios o secundarios . </w:t>
      </w:r>
      <w:proofErr w:type="spellStart"/>
      <w:r>
        <w:t>asi</w:t>
      </w:r>
      <w:proofErr w:type="spellEnd"/>
      <w:r>
        <w:t xml:space="preserve"> mismo en la segunda tabla deben indicar las fortaleza y debilidades de los actores </w:t>
      </w:r>
    </w:p>
  </w:comment>
  <w:comment w:id="25" w:author="Ana Isabel Moreno" w:date="2015-04-28T11:51:00Z" w:initials="AIM">
    <w:p w:rsidR="008637A7" w:rsidRDefault="008637A7" w:rsidP="00E35715">
      <w:pPr>
        <w:pStyle w:val="Textocomentario"/>
      </w:pPr>
      <w:r>
        <w:rPr>
          <w:rStyle w:val="Refdecomentario"/>
        </w:rPr>
        <w:annotationRef/>
      </w:r>
      <w:r>
        <w:t xml:space="preserve">Carlos, Rosa, Angel , Liliana, Juan hacer por favor hacer el dibujo de sus actores </w:t>
      </w:r>
      <w:r w:rsidRPr="00E35715">
        <w:rPr>
          <w:b/>
        </w:rPr>
        <w:t>en un papel</w:t>
      </w:r>
      <w:r>
        <w:t xml:space="preserve"> luego me lo pasan para que Felipe los diagrame. Teniendo en cuenta lo que </w:t>
      </w:r>
      <w:proofErr w:type="spellStart"/>
      <w:r>
        <w:t>esta</w:t>
      </w:r>
      <w:proofErr w:type="spellEnd"/>
      <w:r>
        <w:t xml:space="preserve"> en amarillo </w:t>
      </w:r>
    </w:p>
    <w:p w:rsidR="008637A7" w:rsidRDefault="008637A7">
      <w:pPr>
        <w:pStyle w:val="Textocomentario"/>
      </w:pPr>
    </w:p>
  </w:comment>
  <w:comment w:id="26" w:author="Ana Isabel Moreno" w:date="2015-04-28T11:51:00Z" w:initials="AIM">
    <w:p w:rsidR="008637A7" w:rsidRDefault="008637A7">
      <w:pPr>
        <w:pStyle w:val="Textocomentario"/>
      </w:pPr>
      <w:r>
        <w:rPr>
          <w:rStyle w:val="Refdecomentario"/>
        </w:rPr>
        <w:annotationRef/>
      </w:r>
      <w:r>
        <w:t>De acuerdo al análisis que hagan por línea indicar quienes son los actores claves para su línea</w:t>
      </w:r>
    </w:p>
  </w:comment>
  <w:comment w:id="27" w:author="Ana Isabel Moreno" w:date="2015-04-28T11:51:00Z" w:initials="AIM">
    <w:p w:rsidR="008637A7" w:rsidRDefault="008637A7">
      <w:pPr>
        <w:pStyle w:val="Textocomentario"/>
      </w:pPr>
      <w:r>
        <w:rPr>
          <w:rStyle w:val="Refdecomentario"/>
        </w:rPr>
        <w:annotationRef/>
      </w:r>
      <w:r>
        <w:t xml:space="preserve">Angel por favor complementar este </w:t>
      </w:r>
      <w:proofErr w:type="spellStart"/>
      <w:r>
        <w:t>parrafo</w:t>
      </w:r>
      <w:proofErr w:type="spellEnd"/>
    </w:p>
  </w:comment>
  <w:comment w:id="28" w:author="Ana Isabel Moreno" w:date="2015-04-28T11:51:00Z" w:initials="AIM">
    <w:p w:rsidR="008637A7" w:rsidRDefault="008637A7">
      <w:pPr>
        <w:pStyle w:val="Textocomentario"/>
      </w:pPr>
      <w:r>
        <w:rPr>
          <w:rStyle w:val="Refdecomentario"/>
        </w:rPr>
        <w:annotationRef/>
      </w:r>
      <w:r>
        <w:t>Rosa por favor leer y adecuar los resultados  para que sean un resumen entre el 2009-2014</w:t>
      </w:r>
    </w:p>
  </w:comment>
  <w:comment w:id="29" w:author="Ana Isabel Moreno" w:date="2015-04-28T11:51:00Z" w:initials="AIM">
    <w:p w:rsidR="008637A7" w:rsidRDefault="008637A7" w:rsidP="006A4385">
      <w:pPr>
        <w:pStyle w:val="Textocomentario"/>
      </w:pPr>
      <w:r>
        <w:rPr>
          <w:rStyle w:val="Refdecomentario"/>
        </w:rPr>
        <w:annotationRef/>
      </w:r>
      <w:r>
        <w:t>Angel y Juan Carlos  por favor leer y adecuar los resultados  para que sean un resumen entre el 2009-2014</w:t>
      </w:r>
    </w:p>
    <w:p w:rsidR="008637A7" w:rsidRDefault="008637A7">
      <w:pPr>
        <w:pStyle w:val="Textocomentario"/>
      </w:pPr>
    </w:p>
  </w:comment>
  <w:comment w:id="33" w:author="imonti" w:date="2015-05-21T17:19:00Z" w:initials="imonti">
    <w:p w:rsidR="008637A7" w:rsidRDefault="008637A7">
      <w:pPr>
        <w:pStyle w:val="Textocomentario"/>
      </w:pPr>
      <w:r>
        <w:rPr>
          <w:rStyle w:val="Refdecomentario"/>
        </w:rPr>
        <w:annotationRef/>
      </w:r>
      <w:r>
        <w:t>Aquí agregué el dato por instituciones con cocinas mejoradas y con calentadores de agua, porque solo hablada del acceso a la red y a SHS.</w:t>
      </w:r>
    </w:p>
  </w:comment>
  <w:comment w:id="34" w:author="imonti" w:date="2015-05-21T17:09:00Z" w:initials="imonti">
    <w:p w:rsidR="008637A7" w:rsidRDefault="008637A7">
      <w:pPr>
        <w:pStyle w:val="Textocomentario"/>
      </w:pPr>
      <w:r>
        <w:rPr>
          <w:rStyle w:val="Refdecomentario"/>
        </w:rPr>
        <w:annotationRef/>
      </w:r>
      <w:r>
        <w:t>Pendiente de revisar con Diego</w:t>
      </w:r>
    </w:p>
  </w:comment>
  <w:comment w:id="35" w:author="imonti" w:date="2015-05-21T17:09:00Z" w:initials="imonti">
    <w:p w:rsidR="008637A7" w:rsidRDefault="008637A7">
      <w:pPr>
        <w:pStyle w:val="Textocomentario"/>
      </w:pPr>
      <w:r>
        <w:rPr>
          <w:rStyle w:val="Refdecomentario"/>
        </w:rPr>
        <w:annotationRef/>
      </w:r>
      <w:r>
        <w:t>Pendiente de revisar con Diego</w:t>
      </w:r>
    </w:p>
  </w:comment>
  <w:comment w:id="36" w:author="Ana Isabel Moreno" w:date="2015-04-28T11:51:00Z" w:initials="AIM">
    <w:p w:rsidR="008637A7" w:rsidRDefault="008637A7">
      <w:pPr>
        <w:pStyle w:val="Textocomentario"/>
      </w:pPr>
      <w:r>
        <w:rPr>
          <w:rStyle w:val="Refdecomentario"/>
        </w:rPr>
        <w:annotationRef/>
      </w:r>
      <w:r>
        <w:t xml:space="preserve">Revisar todos y si tienen comentarios indicar </w:t>
      </w:r>
    </w:p>
  </w:comment>
  <w:comment w:id="37" w:author="Ana Isabel Moreno" w:date="2015-04-28T11:51:00Z" w:initials="AIM">
    <w:p w:rsidR="008637A7" w:rsidRDefault="008637A7">
      <w:pPr>
        <w:pStyle w:val="Textocomentario"/>
      </w:pPr>
      <w:r>
        <w:rPr>
          <w:rStyle w:val="Refdecomentario"/>
        </w:rPr>
        <w:annotationRef/>
      </w:r>
      <w:r>
        <w:t xml:space="preserve">Carlos y Alicia revisar y complementar si es necesario </w:t>
      </w:r>
    </w:p>
  </w:comment>
  <w:comment w:id="39" w:author="Ana Isabel Moreno" w:date="2015-04-28T11:51:00Z" w:initials="AIM">
    <w:p w:rsidR="008637A7" w:rsidRDefault="008637A7">
      <w:pPr>
        <w:pStyle w:val="Textocomentario"/>
      </w:pPr>
      <w:r>
        <w:rPr>
          <w:rStyle w:val="Refdecomentario"/>
        </w:rPr>
        <w:annotationRef/>
      </w:r>
      <w:r>
        <w:t>Rosa revisar y complementar si es necesario</w:t>
      </w:r>
    </w:p>
  </w:comment>
  <w:comment w:id="43" w:author="Ana Isabel Moreno" w:date="2015-04-28T11:51:00Z" w:initials="AIM">
    <w:p w:rsidR="008637A7" w:rsidRDefault="008637A7">
      <w:pPr>
        <w:pStyle w:val="Textocomentario"/>
      </w:pPr>
      <w:r>
        <w:rPr>
          <w:rStyle w:val="Refdecomentario"/>
        </w:rPr>
        <w:annotationRef/>
      </w:r>
      <w:r>
        <w:t xml:space="preserve">Lili revisar y complementar de ser necesario </w:t>
      </w:r>
    </w:p>
  </w:comment>
  <w:comment w:id="55" w:author="Ana Isabel Moreno" w:date="2015-04-28T11:51:00Z" w:initials="AIM">
    <w:p w:rsidR="008637A7" w:rsidRDefault="008637A7">
      <w:pPr>
        <w:pStyle w:val="Textocomentario"/>
      </w:pPr>
      <w:r>
        <w:rPr>
          <w:rStyle w:val="Refdecomentario"/>
        </w:rPr>
        <w:annotationRef/>
      </w:r>
      <w:r>
        <w:t>Angel revisar y complementar de ser necesario</w:t>
      </w:r>
    </w:p>
  </w:comment>
  <w:comment w:id="69" w:author="Ana Isabel Moreno" w:date="2015-04-28T11:51:00Z" w:initials="AIM">
    <w:p w:rsidR="008637A7" w:rsidRDefault="008637A7">
      <w:pPr>
        <w:pStyle w:val="Textocomentario"/>
      </w:pPr>
      <w:r>
        <w:rPr>
          <w:rStyle w:val="Refdecomentario"/>
        </w:rPr>
        <w:annotationRef/>
      </w:r>
      <w:r>
        <w:t xml:space="preserve">Carlos, Alicia, Rosa, Angel, Liliana , Juan </w:t>
      </w:r>
      <w:proofErr w:type="spellStart"/>
      <w:r>
        <w:t>carlos</w:t>
      </w:r>
      <w:proofErr w:type="spellEnd"/>
      <w:r>
        <w:t xml:space="preserve"> indicar actividades de sus </w:t>
      </w:r>
      <w:proofErr w:type="spellStart"/>
      <w:r>
        <w:t>lienas</w:t>
      </w:r>
      <w:proofErr w:type="spellEnd"/>
      <w:r>
        <w:t xml:space="preserve"> en relación a estos dos tópicos. No </w:t>
      </w:r>
      <w:proofErr w:type="spellStart"/>
      <w:r>
        <w:t>mas</w:t>
      </w:r>
      <w:proofErr w:type="spellEnd"/>
      <w:r>
        <w:t xml:space="preserve"> de un párrafo por linea</w:t>
      </w:r>
    </w:p>
  </w:comment>
  <w:comment w:id="71" w:author="Ana Isabel Moreno" w:date="2015-04-28T11:51:00Z" w:initials="AIM">
    <w:p w:rsidR="008637A7" w:rsidRDefault="008637A7">
      <w:pPr>
        <w:pStyle w:val="Textocomentario"/>
      </w:pPr>
      <w:r>
        <w:rPr>
          <w:rStyle w:val="Refdecomentario"/>
        </w:rPr>
        <w:annotationRef/>
      </w:r>
      <w:r>
        <w:t xml:space="preserve">Juan </w:t>
      </w:r>
      <w:proofErr w:type="spellStart"/>
      <w:r>
        <w:t>carlos</w:t>
      </w:r>
      <w:proofErr w:type="spellEnd"/>
      <w:r>
        <w:t xml:space="preserve"> y </w:t>
      </w:r>
      <w:proofErr w:type="spellStart"/>
      <w:r>
        <w:t>carlos</w:t>
      </w:r>
      <w:proofErr w:type="spellEnd"/>
      <w:r>
        <w:t xml:space="preserve"> hacer un resumen de las actividades de RBF</w:t>
      </w:r>
    </w:p>
  </w:comment>
  <w:comment w:id="72" w:author="Ana Isabel Moreno" w:date="2015-04-28T11:51:00Z" w:initials="AIM">
    <w:p w:rsidR="008637A7" w:rsidRDefault="008637A7">
      <w:pPr>
        <w:pStyle w:val="Textocomentario"/>
      </w:pPr>
      <w:r>
        <w:rPr>
          <w:rStyle w:val="Refdecomentario"/>
        </w:rPr>
        <w:annotationRef/>
      </w:r>
      <w:r>
        <w:t xml:space="preserve">Carlos, Alicia, </w:t>
      </w:r>
      <w:proofErr w:type="spellStart"/>
      <w:r>
        <w:t>angel</w:t>
      </w:r>
      <w:proofErr w:type="spellEnd"/>
      <w:r>
        <w:t xml:space="preserve">, rosa juan </w:t>
      </w:r>
      <w:proofErr w:type="spellStart"/>
      <w:r>
        <w:t>carlos</w:t>
      </w:r>
      <w:proofErr w:type="spellEnd"/>
      <w:r>
        <w:t xml:space="preserve">, Liliana describir un ejemplo de un </w:t>
      </w:r>
      <w:proofErr w:type="spellStart"/>
      <w:r>
        <w:t>subporceso</w:t>
      </w:r>
      <w:proofErr w:type="spellEnd"/>
      <w:r>
        <w:t xml:space="preserve"> por linea el mas importantes. Ver el ejemplo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A53" w:rsidRDefault="00F05A53" w:rsidP="00345AA2">
      <w:pPr>
        <w:spacing w:after="0" w:line="240" w:lineRule="auto"/>
      </w:pPr>
      <w:r>
        <w:separator/>
      </w:r>
    </w:p>
  </w:endnote>
  <w:endnote w:type="continuationSeparator" w:id="0">
    <w:p w:rsidR="00F05A53" w:rsidRDefault="00F05A53" w:rsidP="00345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761407"/>
      <w:docPartObj>
        <w:docPartGallery w:val="Page Numbers (Bottom of Page)"/>
        <w:docPartUnique/>
      </w:docPartObj>
    </w:sdtPr>
    <w:sdtContent>
      <w:p w:rsidR="008637A7" w:rsidRDefault="008637A7">
        <w:pPr>
          <w:pStyle w:val="Piedepgina"/>
          <w:jc w:val="right"/>
        </w:pPr>
        <w:r>
          <w:fldChar w:fldCharType="begin"/>
        </w:r>
        <w:r>
          <w:instrText>PAGE   \* MERGEFORMAT</w:instrText>
        </w:r>
        <w:r>
          <w:fldChar w:fldCharType="separate"/>
        </w:r>
        <w:r w:rsidR="00F650F1">
          <w:rPr>
            <w:noProof/>
          </w:rPr>
          <w:t>37</w:t>
        </w:r>
        <w:r>
          <w:fldChar w:fldCharType="end"/>
        </w:r>
      </w:p>
    </w:sdtContent>
  </w:sdt>
  <w:p w:rsidR="008637A7" w:rsidRDefault="008637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A53" w:rsidRDefault="00F05A53" w:rsidP="00345AA2">
      <w:pPr>
        <w:spacing w:after="0" w:line="240" w:lineRule="auto"/>
      </w:pPr>
      <w:r>
        <w:separator/>
      </w:r>
    </w:p>
  </w:footnote>
  <w:footnote w:type="continuationSeparator" w:id="0">
    <w:p w:rsidR="00F05A53" w:rsidRDefault="00F05A53" w:rsidP="00345AA2">
      <w:pPr>
        <w:spacing w:after="0" w:line="240" w:lineRule="auto"/>
      </w:pPr>
      <w:r>
        <w:continuationSeparator/>
      </w:r>
    </w:p>
  </w:footnote>
  <w:footnote w:id="1">
    <w:p w:rsidR="008637A7" w:rsidRPr="000D0C3F" w:rsidRDefault="008637A7" w:rsidP="000D0C3F">
      <w:pPr>
        <w:pStyle w:val="Default"/>
        <w:rPr>
          <w:rStyle w:val="Refdenotaalpie"/>
          <w:rFonts w:asciiTheme="minorHAnsi" w:hAnsiTheme="minorHAnsi"/>
          <w:sz w:val="18"/>
          <w:szCs w:val="18"/>
          <w:vertAlign w:val="baseline"/>
          <w:lang w:val="es-ES"/>
        </w:rPr>
      </w:pPr>
      <w:r w:rsidRPr="000D0C3F">
        <w:rPr>
          <w:rStyle w:val="Refdenotaalpie"/>
          <w:rFonts w:asciiTheme="minorHAnsi" w:hAnsiTheme="minorHAnsi"/>
          <w:sz w:val="18"/>
          <w:vertAlign w:val="baseline"/>
        </w:rPr>
        <w:footnoteRef/>
      </w:r>
      <w:r w:rsidRPr="000D0C3F">
        <w:rPr>
          <w:rFonts w:asciiTheme="minorHAnsi" w:hAnsiTheme="minorHAnsi"/>
          <w:sz w:val="18"/>
        </w:rPr>
        <w:t xml:space="preserve"> </w:t>
      </w:r>
      <w:r w:rsidRPr="000D0C3F">
        <w:rPr>
          <w:rStyle w:val="Refdenotaalpie"/>
          <w:rFonts w:asciiTheme="minorHAnsi" w:hAnsiTheme="minorHAnsi"/>
          <w:sz w:val="18"/>
          <w:szCs w:val="18"/>
          <w:vertAlign w:val="baseline"/>
        </w:rPr>
        <w:t>Ministerio de la Mujer,</w:t>
      </w:r>
      <w:r w:rsidRPr="000D0C3F">
        <w:rPr>
          <w:rFonts w:asciiTheme="minorHAnsi" w:hAnsiTheme="minorHAnsi"/>
          <w:sz w:val="18"/>
          <w:szCs w:val="18"/>
        </w:rPr>
        <w:t xml:space="preserve">2011. </w:t>
      </w:r>
      <w:r w:rsidRPr="000D0C3F">
        <w:rPr>
          <w:rStyle w:val="Refdenotaalpie"/>
          <w:rFonts w:asciiTheme="minorHAnsi" w:hAnsiTheme="minorHAnsi"/>
          <w:sz w:val="18"/>
          <w:szCs w:val="18"/>
          <w:vertAlign w:val="baseline"/>
        </w:rPr>
        <w:t xml:space="preserve"> Resultados expuestos en el V Foro de Aire Limpio, Lima .</w:t>
      </w:r>
    </w:p>
  </w:footnote>
  <w:footnote w:id="2">
    <w:p w:rsidR="008637A7" w:rsidRPr="002612A2" w:rsidRDefault="008637A7" w:rsidP="00EA13E1">
      <w:pPr>
        <w:pStyle w:val="Textonotapie"/>
        <w:rPr>
          <w:sz w:val="18"/>
          <w:szCs w:val="18"/>
        </w:rPr>
      </w:pPr>
      <w:r w:rsidRPr="002612A2">
        <w:rPr>
          <w:rStyle w:val="Refdenotaalpie"/>
          <w:sz w:val="18"/>
          <w:szCs w:val="18"/>
        </w:rPr>
        <w:footnoteRef/>
      </w:r>
      <w:r w:rsidRPr="002612A2">
        <w:rPr>
          <w:sz w:val="18"/>
          <w:szCs w:val="18"/>
        </w:rPr>
        <w:t xml:space="preserve"> http://deltavolt.pe/energia-renovable/renovable-peru</w:t>
      </w:r>
    </w:p>
  </w:footnote>
  <w:footnote w:id="3">
    <w:p w:rsidR="008637A7" w:rsidRPr="000877E5" w:rsidRDefault="008637A7" w:rsidP="00EA13E1">
      <w:pPr>
        <w:pStyle w:val="Textonotapie"/>
        <w:rPr>
          <w:sz w:val="18"/>
        </w:rPr>
      </w:pPr>
      <w:r w:rsidRPr="002612A2">
        <w:rPr>
          <w:rStyle w:val="Refdenotaalpie"/>
          <w:sz w:val="18"/>
          <w:szCs w:val="18"/>
        </w:rPr>
        <w:footnoteRef/>
      </w:r>
      <w:r w:rsidRPr="002612A2">
        <w:rPr>
          <w:sz w:val="18"/>
          <w:szCs w:val="18"/>
        </w:rPr>
        <w:t xml:space="preserve"> </w:t>
      </w:r>
      <w:r w:rsidRPr="000877E5">
        <w:rPr>
          <w:sz w:val="18"/>
          <w:szCs w:val="18"/>
        </w:rPr>
        <w:t xml:space="preserve">Presidencia Consejo de Ministros del Perú, JUNTOS, Instituto de Trabajo y Familia, OPS y GIZ. 2012. Campaña Medio Millón de cocinas mejoradas. Por </w:t>
      </w:r>
      <w:proofErr w:type="spellStart"/>
      <w:r w:rsidRPr="000877E5">
        <w:rPr>
          <w:sz w:val="18"/>
          <w:szCs w:val="18"/>
        </w:rPr>
        <w:t>u</w:t>
      </w:r>
      <w:proofErr w:type="spellEnd"/>
      <w:r w:rsidRPr="000877E5">
        <w:rPr>
          <w:sz w:val="18"/>
          <w:szCs w:val="18"/>
        </w:rPr>
        <w:t xml:space="preserve"> Perú sin humo.</w:t>
      </w:r>
      <w:r>
        <w:t xml:space="preserve"> </w:t>
      </w:r>
      <w:hyperlink r:id="rId1" w:history="1">
        <w:r w:rsidRPr="00DB0CFF">
          <w:rPr>
            <w:rStyle w:val="Hipervnculo"/>
            <w:sz w:val="18"/>
          </w:rPr>
          <w:t>http://www.cocinasmejoradasperu.org.pe/Publicaciones/2.4%20Brochure%20de%20instituciones%20p%C3%BAblicas%20en%20el%20marco%20de%20la%20campa%C3%B1a/BROCHURE%20Campa%C3%B1a.pdf</w:t>
        </w:r>
      </w:hyperlink>
      <w:r>
        <w:rPr>
          <w:sz w:val="18"/>
        </w:rPr>
        <w:br/>
        <w:t xml:space="preserve">y </w:t>
      </w:r>
      <w:hyperlink r:id="rId2" w:history="1">
        <w:r w:rsidRPr="00DB0CFF">
          <w:rPr>
            <w:rStyle w:val="Hipervnculo"/>
            <w:rFonts w:ascii="Georgia" w:hAnsi="Georgia"/>
            <w:shd w:val="clear" w:color="auto" w:fill="FFFFFF"/>
          </w:rPr>
          <w:t>http://www.fao.org/docrep/009/a0789s/a0789s09.htm</w:t>
        </w:r>
      </w:hyperlink>
      <w:r>
        <w:rPr>
          <w:rFonts w:ascii="Georgia" w:hAnsi="Georgia"/>
          <w:color w:val="000000"/>
          <w:shd w:val="clear" w:color="auto" w:fill="FFFFFF"/>
        </w:rPr>
        <w:t xml:space="preserve">. </w:t>
      </w:r>
    </w:p>
  </w:footnote>
  <w:footnote w:id="4">
    <w:p w:rsidR="008637A7" w:rsidRPr="006952D2" w:rsidRDefault="008637A7" w:rsidP="00EA13E1">
      <w:pPr>
        <w:pStyle w:val="Textonotapie"/>
        <w:rPr>
          <w:sz w:val="18"/>
        </w:rPr>
      </w:pPr>
      <w:r w:rsidRPr="006952D2">
        <w:rPr>
          <w:rStyle w:val="Refdenotaalpie"/>
          <w:sz w:val="18"/>
        </w:rPr>
        <w:footnoteRef/>
      </w:r>
      <w:r w:rsidRPr="006952D2">
        <w:rPr>
          <w:sz w:val="18"/>
        </w:rPr>
        <w:t xml:space="preserve"> </w:t>
      </w:r>
      <w:proofErr w:type="spellStart"/>
      <w:r w:rsidRPr="006952D2">
        <w:rPr>
          <w:sz w:val="18"/>
        </w:rPr>
        <w:t>Idem</w:t>
      </w:r>
      <w:proofErr w:type="spellEnd"/>
      <w:r w:rsidRPr="006952D2">
        <w:rPr>
          <w:sz w:val="18"/>
        </w:rPr>
        <w:t xml:space="preserve"> Presidencia de Consejo de Ministros y </w:t>
      </w:r>
      <w:proofErr w:type="spellStart"/>
      <w:r>
        <w:rPr>
          <w:sz w:val="18"/>
        </w:rPr>
        <w:t>Microsol</w:t>
      </w:r>
      <w:proofErr w:type="spellEnd"/>
      <w:r>
        <w:rPr>
          <w:sz w:val="18"/>
        </w:rPr>
        <w:t>. 2009. ¿Cómo optimizar las cocinas mejoradas de leña? Apoyo Técnico y Mercado de carbono. Lima.</w:t>
      </w:r>
    </w:p>
  </w:footnote>
  <w:footnote w:id="5">
    <w:p w:rsidR="008637A7" w:rsidRPr="00D9163E" w:rsidRDefault="008637A7" w:rsidP="00EA13E1">
      <w:pPr>
        <w:pStyle w:val="Textonotapie"/>
        <w:rPr>
          <w:sz w:val="18"/>
          <w:szCs w:val="18"/>
          <w:lang w:val="es-MX"/>
        </w:rPr>
      </w:pPr>
      <w:r w:rsidRPr="00D9163E">
        <w:rPr>
          <w:rStyle w:val="Refdenotaalpie"/>
          <w:sz w:val="18"/>
          <w:szCs w:val="18"/>
        </w:rPr>
        <w:footnoteRef/>
      </w:r>
      <w:r w:rsidRPr="00D9163E">
        <w:rPr>
          <w:sz w:val="18"/>
          <w:szCs w:val="18"/>
        </w:rPr>
        <w:t xml:space="preserve"> Vásquez, A.; García, R.; Quintanilla, E.; Salvador, J. y D. Orosco (2012). Acceso a la Energía en el Perú: Algunas Opciones de Política. Documento de Trabajo No 29, Oficina de Estudios Económicos – OSINERGMIN, Perú.</w:t>
      </w:r>
    </w:p>
  </w:footnote>
  <w:footnote w:id="6">
    <w:p w:rsidR="008637A7" w:rsidRPr="00D9163E" w:rsidRDefault="008637A7" w:rsidP="00EA13E1">
      <w:pPr>
        <w:pStyle w:val="Textonotapie"/>
        <w:rPr>
          <w:sz w:val="18"/>
          <w:szCs w:val="18"/>
          <w:lang w:val="es-MX"/>
        </w:rPr>
      </w:pPr>
      <w:r w:rsidRPr="00D9163E">
        <w:rPr>
          <w:rStyle w:val="Refdenotaalpie"/>
          <w:sz w:val="18"/>
          <w:szCs w:val="18"/>
        </w:rPr>
        <w:footnoteRef/>
      </w:r>
      <w:r w:rsidRPr="00D9163E">
        <w:rPr>
          <w:sz w:val="18"/>
          <w:szCs w:val="18"/>
        </w:rPr>
        <w:t xml:space="preserve"> Comisión Económica para América Latina y el Caribe (CEPAL), Panorama Social de América Latina, 2014, (LC/G.2635-P), Santiago de Chile, 2014.</w:t>
      </w:r>
    </w:p>
  </w:footnote>
  <w:footnote w:id="7">
    <w:p w:rsidR="008637A7" w:rsidRPr="00D9163E" w:rsidRDefault="008637A7" w:rsidP="00EA13E1">
      <w:pPr>
        <w:autoSpaceDE w:val="0"/>
        <w:autoSpaceDN w:val="0"/>
        <w:adjustRightInd w:val="0"/>
        <w:spacing w:after="0" w:line="240" w:lineRule="auto"/>
        <w:rPr>
          <w:sz w:val="18"/>
          <w:szCs w:val="18"/>
          <w:lang w:val="es-MX"/>
        </w:rPr>
      </w:pPr>
      <w:r w:rsidRPr="00D9163E">
        <w:rPr>
          <w:rStyle w:val="Refdenotaalpie"/>
          <w:sz w:val="18"/>
          <w:szCs w:val="18"/>
        </w:rPr>
        <w:footnoteRef/>
      </w:r>
      <w:r w:rsidRPr="00D9163E">
        <w:rPr>
          <w:sz w:val="18"/>
          <w:szCs w:val="18"/>
        </w:rPr>
        <w:t xml:space="preserve"> </w:t>
      </w:r>
      <w:proofErr w:type="spellStart"/>
      <w:r w:rsidRPr="00D9163E">
        <w:rPr>
          <w:rFonts w:ascii="Calibri" w:hAnsi="Calibri" w:cs="Calibri"/>
          <w:color w:val="231F20"/>
          <w:sz w:val="18"/>
          <w:szCs w:val="18"/>
          <w:lang w:val="es-MX"/>
        </w:rPr>
        <w:t>Yancari</w:t>
      </w:r>
      <w:proofErr w:type="spellEnd"/>
      <w:r w:rsidRPr="00D9163E">
        <w:rPr>
          <w:rFonts w:ascii="Calibri" w:hAnsi="Calibri" w:cs="Calibri"/>
          <w:color w:val="231F20"/>
          <w:sz w:val="18"/>
          <w:szCs w:val="18"/>
          <w:lang w:val="es-MX"/>
        </w:rPr>
        <w:t>, J. 2009. "Crisis y pobreza rural en América Latina: el caso de Perú".</w:t>
      </w:r>
      <w:r>
        <w:rPr>
          <w:rFonts w:ascii="Calibri" w:hAnsi="Calibri" w:cs="Calibri"/>
          <w:color w:val="231F20"/>
          <w:sz w:val="18"/>
          <w:szCs w:val="18"/>
          <w:lang w:val="es-MX"/>
        </w:rPr>
        <w:t xml:space="preserve"> </w:t>
      </w:r>
      <w:r w:rsidRPr="00D9163E">
        <w:rPr>
          <w:rFonts w:ascii="Calibri" w:hAnsi="Calibri" w:cs="Calibri"/>
          <w:color w:val="231F20"/>
          <w:sz w:val="18"/>
          <w:szCs w:val="18"/>
          <w:lang w:val="es-MX"/>
        </w:rPr>
        <w:t>Documento de Trabajo No. 41. RIMISP. Santiago de Chile.</w:t>
      </w:r>
    </w:p>
  </w:footnote>
  <w:footnote w:id="8">
    <w:p w:rsidR="008637A7" w:rsidRPr="00045506" w:rsidRDefault="008637A7" w:rsidP="007B4742">
      <w:pPr>
        <w:spacing w:after="0" w:line="240" w:lineRule="auto"/>
        <w:ind w:left="426" w:right="-2"/>
        <w:jc w:val="both"/>
        <w:rPr>
          <w:rFonts w:ascii="Calibri" w:hAnsi="Calibri" w:cs="Arial"/>
          <w:sz w:val="18"/>
          <w:lang w:val="es-MX" w:eastAsia="es-MX"/>
        </w:rPr>
      </w:pPr>
      <w:r>
        <w:rPr>
          <w:rStyle w:val="Refdenotaalpie"/>
        </w:rPr>
        <w:footnoteRef/>
      </w:r>
      <w:r>
        <w:t xml:space="preserve"> </w:t>
      </w:r>
      <w:r w:rsidRPr="00045506">
        <w:rPr>
          <w:rFonts w:ascii="Calibri" w:hAnsi="Calibri" w:cs="Arial"/>
          <w:sz w:val="18"/>
          <w:lang w:val="es-MX" w:eastAsia="es-MX"/>
        </w:rPr>
        <w:t xml:space="preserve">El objetivo del MINEM es alcanzar una tasa de acceso a la energía de al menos el 90% para el año 2016 con un fuerte enfoque en las tecnologías fuera de la red. </w:t>
      </w:r>
      <w:r w:rsidRPr="00CC492B">
        <w:rPr>
          <w:rFonts w:ascii="Calibri" w:hAnsi="Calibri" w:cs="Arial"/>
          <w:sz w:val="18"/>
          <w:lang w:val="es-MX" w:eastAsia="es-MX"/>
        </w:rPr>
        <w:t>A través de esta subasta se invitó a los inversionistas a instalar, operar y mantener, al menos, 150.000 SFVD en una primera fase hasta diciembre de 2016, en virtud de un pago por concepto de servicio de más de 15 años.</w:t>
      </w:r>
    </w:p>
    <w:p w:rsidR="008637A7" w:rsidRPr="00045506" w:rsidRDefault="008637A7" w:rsidP="007B4742">
      <w:pPr>
        <w:pStyle w:val="Textonotapie"/>
        <w:rPr>
          <w:lang w:val="es-MX"/>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F00"/>
    <w:multiLevelType w:val="multilevel"/>
    <w:tmpl w:val="E75C3EA8"/>
    <w:lvl w:ilvl="0">
      <w:start w:val="3"/>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1">
    <w:nsid w:val="00A73488"/>
    <w:multiLevelType w:val="hybridMultilevel"/>
    <w:tmpl w:val="AB988810"/>
    <w:lvl w:ilvl="0" w:tplc="185E45D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1427C9D"/>
    <w:multiLevelType w:val="multilevel"/>
    <w:tmpl w:val="C832A398"/>
    <w:lvl w:ilvl="0">
      <w:start w:val="3"/>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416" w:hanging="1800"/>
      </w:pPr>
      <w:rPr>
        <w:rFonts w:hint="default"/>
      </w:rPr>
    </w:lvl>
  </w:abstractNum>
  <w:abstractNum w:abstractNumId="3">
    <w:nsid w:val="03545CE2"/>
    <w:multiLevelType w:val="hybridMultilevel"/>
    <w:tmpl w:val="2A545F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5A82C12"/>
    <w:multiLevelType w:val="hybridMultilevel"/>
    <w:tmpl w:val="DCA8BA46"/>
    <w:lvl w:ilvl="0" w:tplc="AC7473FC">
      <w:start w:val="1"/>
      <w:numFmt w:val="decimal"/>
      <w:lvlText w:val="%1."/>
      <w:lvlJc w:val="left"/>
      <w:pPr>
        <w:tabs>
          <w:tab w:val="num" w:pos="720"/>
        </w:tabs>
        <w:ind w:left="720" w:hanging="360"/>
      </w:pPr>
    </w:lvl>
    <w:lvl w:ilvl="1" w:tplc="09485AD6" w:tentative="1">
      <w:start w:val="1"/>
      <w:numFmt w:val="decimal"/>
      <w:lvlText w:val="%2."/>
      <w:lvlJc w:val="left"/>
      <w:pPr>
        <w:tabs>
          <w:tab w:val="num" w:pos="1440"/>
        </w:tabs>
        <w:ind w:left="1440" w:hanging="360"/>
      </w:pPr>
    </w:lvl>
    <w:lvl w:ilvl="2" w:tplc="4A504D0E" w:tentative="1">
      <w:start w:val="1"/>
      <w:numFmt w:val="decimal"/>
      <w:lvlText w:val="%3."/>
      <w:lvlJc w:val="left"/>
      <w:pPr>
        <w:tabs>
          <w:tab w:val="num" w:pos="2160"/>
        </w:tabs>
        <w:ind w:left="2160" w:hanging="360"/>
      </w:pPr>
    </w:lvl>
    <w:lvl w:ilvl="3" w:tplc="89AE6DC0" w:tentative="1">
      <w:start w:val="1"/>
      <w:numFmt w:val="decimal"/>
      <w:lvlText w:val="%4."/>
      <w:lvlJc w:val="left"/>
      <w:pPr>
        <w:tabs>
          <w:tab w:val="num" w:pos="2880"/>
        </w:tabs>
        <w:ind w:left="2880" w:hanging="360"/>
      </w:pPr>
    </w:lvl>
    <w:lvl w:ilvl="4" w:tplc="B726E5E4" w:tentative="1">
      <w:start w:val="1"/>
      <w:numFmt w:val="decimal"/>
      <w:lvlText w:val="%5."/>
      <w:lvlJc w:val="left"/>
      <w:pPr>
        <w:tabs>
          <w:tab w:val="num" w:pos="3600"/>
        </w:tabs>
        <w:ind w:left="3600" w:hanging="360"/>
      </w:pPr>
    </w:lvl>
    <w:lvl w:ilvl="5" w:tplc="F5685042" w:tentative="1">
      <w:start w:val="1"/>
      <w:numFmt w:val="decimal"/>
      <w:lvlText w:val="%6."/>
      <w:lvlJc w:val="left"/>
      <w:pPr>
        <w:tabs>
          <w:tab w:val="num" w:pos="4320"/>
        </w:tabs>
        <w:ind w:left="4320" w:hanging="360"/>
      </w:pPr>
    </w:lvl>
    <w:lvl w:ilvl="6" w:tplc="7B588422" w:tentative="1">
      <w:start w:val="1"/>
      <w:numFmt w:val="decimal"/>
      <w:lvlText w:val="%7."/>
      <w:lvlJc w:val="left"/>
      <w:pPr>
        <w:tabs>
          <w:tab w:val="num" w:pos="5040"/>
        </w:tabs>
        <w:ind w:left="5040" w:hanging="360"/>
      </w:pPr>
    </w:lvl>
    <w:lvl w:ilvl="7" w:tplc="80AEF676" w:tentative="1">
      <w:start w:val="1"/>
      <w:numFmt w:val="decimal"/>
      <w:lvlText w:val="%8."/>
      <w:lvlJc w:val="left"/>
      <w:pPr>
        <w:tabs>
          <w:tab w:val="num" w:pos="5760"/>
        </w:tabs>
        <w:ind w:left="5760" w:hanging="360"/>
      </w:pPr>
    </w:lvl>
    <w:lvl w:ilvl="8" w:tplc="A646394E" w:tentative="1">
      <w:start w:val="1"/>
      <w:numFmt w:val="decimal"/>
      <w:lvlText w:val="%9."/>
      <w:lvlJc w:val="left"/>
      <w:pPr>
        <w:tabs>
          <w:tab w:val="num" w:pos="6480"/>
        </w:tabs>
        <w:ind w:left="6480" w:hanging="360"/>
      </w:pPr>
    </w:lvl>
  </w:abstractNum>
  <w:abstractNum w:abstractNumId="5">
    <w:nsid w:val="07B01922"/>
    <w:multiLevelType w:val="hybridMultilevel"/>
    <w:tmpl w:val="CD249C8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14680F25"/>
    <w:multiLevelType w:val="multilevel"/>
    <w:tmpl w:val="D676F72A"/>
    <w:lvl w:ilvl="0">
      <w:start w:val="1"/>
      <w:numFmt w:val="decimal"/>
      <w:lvlText w:val="%1."/>
      <w:lvlJc w:val="left"/>
      <w:pPr>
        <w:ind w:left="360" w:hanging="360"/>
      </w:pPr>
    </w:lvl>
    <w:lvl w:ilvl="1">
      <w:start w:val="1"/>
      <w:numFmt w:val="decimal"/>
      <w:isLgl/>
      <w:lvlText w:val="%1.%2"/>
      <w:lvlJc w:val="left"/>
      <w:pPr>
        <w:ind w:left="1419" w:hanging="852"/>
      </w:pPr>
      <w:rPr>
        <w:rFonts w:hint="default"/>
      </w:rPr>
    </w:lvl>
    <w:lvl w:ilvl="2">
      <w:start w:val="1"/>
      <w:numFmt w:val="decimal"/>
      <w:isLgl/>
      <w:lvlText w:val="%1.%2.%3"/>
      <w:lvlJc w:val="left"/>
      <w:pPr>
        <w:ind w:left="1986" w:hanging="852"/>
      </w:pPr>
      <w:rPr>
        <w:rFonts w:hint="default"/>
      </w:rPr>
    </w:lvl>
    <w:lvl w:ilvl="3">
      <w:start w:val="1"/>
      <w:numFmt w:val="decimal"/>
      <w:isLgl/>
      <w:lvlText w:val="%1.%2.%3.%4"/>
      <w:lvlJc w:val="left"/>
      <w:pPr>
        <w:ind w:left="2553" w:hanging="852"/>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7">
    <w:nsid w:val="17357231"/>
    <w:multiLevelType w:val="multilevel"/>
    <w:tmpl w:val="0342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92A118A"/>
    <w:multiLevelType w:val="hybridMultilevel"/>
    <w:tmpl w:val="C5EA50DC"/>
    <w:lvl w:ilvl="0" w:tplc="506CC1BE">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A903F93"/>
    <w:multiLevelType w:val="hybridMultilevel"/>
    <w:tmpl w:val="60AC430E"/>
    <w:lvl w:ilvl="0" w:tplc="1696EFA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AA30F08"/>
    <w:multiLevelType w:val="hybridMultilevel"/>
    <w:tmpl w:val="BED0C5C6"/>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nsid w:val="2151535E"/>
    <w:multiLevelType w:val="hybridMultilevel"/>
    <w:tmpl w:val="01300792"/>
    <w:lvl w:ilvl="0" w:tplc="05FC15D0">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3F81251"/>
    <w:multiLevelType w:val="hybridMultilevel"/>
    <w:tmpl w:val="AF888E46"/>
    <w:lvl w:ilvl="0" w:tplc="9BD6CAB6">
      <w:start w:val="1"/>
      <w:numFmt w:val="decimal"/>
      <w:lvlText w:val="%1."/>
      <w:lvlJc w:val="left"/>
      <w:pPr>
        <w:tabs>
          <w:tab w:val="num" w:pos="720"/>
        </w:tabs>
        <w:ind w:left="720" w:hanging="360"/>
      </w:pPr>
    </w:lvl>
    <w:lvl w:ilvl="1" w:tplc="317CBD1C" w:tentative="1">
      <w:start w:val="1"/>
      <w:numFmt w:val="decimal"/>
      <w:lvlText w:val="%2."/>
      <w:lvlJc w:val="left"/>
      <w:pPr>
        <w:tabs>
          <w:tab w:val="num" w:pos="1440"/>
        </w:tabs>
        <w:ind w:left="1440" w:hanging="360"/>
      </w:pPr>
    </w:lvl>
    <w:lvl w:ilvl="2" w:tplc="544427F2" w:tentative="1">
      <w:start w:val="1"/>
      <w:numFmt w:val="decimal"/>
      <w:lvlText w:val="%3."/>
      <w:lvlJc w:val="left"/>
      <w:pPr>
        <w:tabs>
          <w:tab w:val="num" w:pos="2160"/>
        </w:tabs>
        <w:ind w:left="2160" w:hanging="360"/>
      </w:pPr>
    </w:lvl>
    <w:lvl w:ilvl="3" w:tplc="BE2416CE" w:tentative="1">
      <w:start w:val="1"/>
      <w:numFmt w:val="decimal"/>
      <w:lvlText w:val="%4."/>
      <w:lvlJc w:val="left"/>
      <w:pPr>
        <w:tabs>
          <w:tab w:val="num" w:pos="2880"/>
        </w:tabs>
        <w:ind w:left="2880" w:hanging="360"/>
      </w:pPr>
    </w:lvl>
    <w:lvl w:ilvl="4" w:tplc="32D6CCBA" w:tentative="1">
      <w:start w:val="1"/>
      <w:numFmt w:val="decimal"/>
      <w:lvlText w:val="%5."/>
      <w:lvlJc w:val="left"/>
      <w:pPr>
        <w:tabs>
          <w:tab w:val="num" w:pos="3600"/>
        </w:tabs>
        <w:ind w:left="3600" w:hanging="360"/>
      </w:pPr>
    </w:lvl>
    <w:lvl w:ilvl="5" w:tplc="97A8AC9C" w:tentative="1">
      <w:start w:val="1"/>
      <w:numFmt w:val="decimal"/>
      <w:lvlText w:val="%6."/>
      <w:lvlJc w:val="left"/>
      <w:pPr>
        <w:tabs>
          <w:tab w:val="num" w:pos="4320"/>
        </w:tabs>
        <w:ind w:left="4320" w:hanging="360"/>
      </w:pPr>
    </w:lvl>
    <w:lvl w:ilvl="6" w:tplc="4B24FA66" w:tentative="1">
      <w:start w:val="1"/>
      <w:numFmt w:val="decimal"/>
      <w:lvlText w:val="%7."/>
      <w:lvlJc w:val="left"/>
      <w:pPr>
        <w:tabs>
          <w:tab w:val="num" w:pos="5040"/>
        </w:tabs>
        <w:ind w:left="5040" w:hanging="360"/>
      </w:pPr>
    </w:lvl>
    <w:lvl w:ilvl="7" w:tplc="B75268F8" w:tentative="1">
      <w:start w:val="1"/>
      <w:numFmt w:val="decimal"/>
      <w:lvlText w:val="%8."/>
      <w:lvlJc w:val="left"/>
      <w:pPr>
        <w:tabs>
          <w:tab w:val="num" w:pos="5760"/>
        </w:tabs>
        <w:ind w:left="5760" w:hanging="360"/>
      </w:pPr>
    </w:lvl>
    <w:lvl w:ilvl="8" w:tplc="5216A40A" w:tentative="1">
      <w:start w:val="1"/>
      <w:numFmt w:val="decimal"/>
      <w:lvlText w:val="%9."/>
      <w:lvlJc w:val="left"/>
      <w:pPr>
        <w:tabs>
          <w:tab w:val="num" w:pos="6480"/>
        </w:tabs>
        <w:ind w:left="6480" w:hanging="360"/>
      </w:pPr>
    </w:lvl>
  </w:abstractNum>
  <w:abstractNum w:abstractNumId="13">
    <w:nsid w:val="2501457C"/>
    <w:multiLevelType w:val="hybridMultilevel"/>
    <w:tmpl w:val="BF828B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26496603"/>
    <w:multiLevelType w:val="hybridMultilevel"/>
    <w:tmpl w:val="BFE098FC"/>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nsid w:val="2C021273"/>
    <w:multiLevelType w:val="hybridMultilevel"/>
    <w:tmpl w:val="FC0C13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8E4467E"/>
    <w:multiLevelType w:val="hybridMultilevel"/>
    <w:tmpl w:val="1E8EB430"/>
    <w:lvl w:ilvl="0" w:tplc="28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3E2A0666"/>
    <w:multiLevelType w:val="hybridMultilevel"/>
    <w:tmpl w:val="595C8DA2"/>
    <w:lvl w:ilvl="0" w:tplc="166203C2">
      <w:start w:val="1"/>
      <w:numFmt w:val="bullet"/>
      <w:lvlText w:val="•"/>
      <w:lvlJc w:val="left"/>
      <w:pPr>
        <w:tabs>
          <w:tab w:val="num" w:pos="360"/>
        </w:tabs>
        <w:ind w:left="360" w:hanging="360"/>
      </w:pPr>
      <w:rPr>
        <w:rFonts w:ascii="Arial" w:hAnsi="Arial" w:hint="default"/>
      </w:rPr>
    </w:lvl>
    <w:lvl w:ilvl="1" w:tplc="8A4606E8" w:tentative="1">
      <w:start w:val="1"/>
      <w:numFmt w:val="bullet"/>
      <w:lvlText w:val="•"/>
      <w:lvlJc w:val="left"/>
      <w:pPr>
        <w:tabs>
          <w:tab w:val="num" w:pos="1080"/>
        </w:tabs>
        <w:ind w:left="1080" w:hanging="360"/>
      </w:pPr>
      <w:rPr>
        <w:rFonts w:ascii="Arial" w:hAnsi="Arial" w:hint="default"/>
      </w:rPr>
    </w:lvl>
    <w:lvl w:ilvl="2" w:tplc="4060F58E" w:tentative="1">
      <w:start w:val="1"/>
      <w:numFmt w:val="bullet"/>
      <w:lvlText w:val="•"/>
      <w:lvlJc w:val="left"/>
      <w:pPr>
        <w:tabs>
          <w:tab w:val="num" w:pos="1800"/>
        </w:tabs>
        <w:ind w:left="1800" w:hanging="360"/>
      </w:pPr>
      <w:rPr>
        <w:rFonts w:ascii="Arial" w:hAnsi="Arial" w:hint="default"/>
      </w:rPr>
    </w:lvl>
    <w:lvl w:ilvl="3" w:tplc="D9D8C92E" w:tentative="1">
      <w:start w:val="1"/>
      <w:numFmt w:val="bullet"/>
      <w:lvlText w:val="•"/>
      <w:lvlJc w:val="left"/>
      <w:pPr>
        <w:tabs>
          <w:tab w:val="num" w:pos="2520"/>
        </w:tabs>
        <w:ind w:left="2520" w:hanging="360"/>
      </w:pPr>
      <w:rPr>
        <w:rFonts w:ascii="Arial" w:hAnsi="Arial" w:hint="default"/>
      </w:rPr>
    </w:lvl>
    <w:lvl w:ilvl="4" w:tplc="70480284" w:tentative="1">
      <w:start w:val="1"/>
      <w:numFmt w:val="bullet"/>
      <w:lvlText w:val="•"/>
      <w:lvlJc w:val="left"/>
      <w:pPr>
        <w:tabs>
          <w:tab w:val="num" w:pos="3240"/>
        </w:tabs>
        <w:ind w:left="3240" w:hanging="360"/>
      </w:pPr>
      <w:rPr>
        <w:rFonts w:ascii="Arial" w:hAnsi="Arial" w:hint="default"/>
      </w:rPr>
    </w:lvl>
    <w:lvl w:ilvl="5" w:tplc="DF382B88" w:tentative="1">
      <w:start w:val="1"/>
      <w:numFmt w:val="bullet"/>
      <w:lvlText w:val="•"/>
      <w:lvlJc w:val="left"/>
      <w:pPr>
        <w:tabs>
          <w:tab w:val="num" w:pos="3960"/>
        </w:tabs>
        <w:ind w:left="3960" w:hanging="360"/>
      </w:pPr>
      <w:rPr>
        <w:rFonts w:ascii="Arial" w:hAnsi="Arial" w:hint="default"/>
      </w:rPr>
    </w:lvl>
    <w:lvl w:ilvl="6" w:tplc="49D839E0" w:tentative="1">
      <w:start w:val="1"/>
      <w:numFmt w:val="bullet"/>
      <w:lvlText w:val="•"/>
      <w:lvlJc w:val="left"/>
      <w:pPr>
        <w:tabs>
          <w:tab w:val="num" w:pos="4680"/>
        </w:tabs>
        <w:ind w:left="4680" w:hanging="360"/>
      </w:pPr>
      <w:rPr>
        <w:rFonts w:ascii="Arial" w:hAnsi="Arial" w:hint="default"/>
      </w:rPr>
    </w:lvl>
    <w:lvl w:ilvl="7" w:tplc="B9AA6130" w:tentative="1">
      <w:start w:val="1"/>
      <w:numFmt w:val="bullet"/>
      <w:lvlText w:val="•"/>
      <w:lvlJc w:val="left"/>
      <w:pPr>
        <w:tabs>
          <w:tab w:val="num" w:pos="5400"/>
        </w:tabs>
        <w:ind w:left="5400" w:hanging="360"/>
      </w:pPr>
      <w:rPr>
        <w:rFonts w:ascii="Arial" w:hAnsi="Arial" w:hint="default"/>
      </w:rPr>
    </w:lvl>
    <w:lvl w:ilvl="8" w:tplc="09DA70A8" w:tentative="1">
      <w:start w:val="1"/>
      <w:numFmt w:val="bullet"/>
      <w:lvlText w:val="•"/>
      <w:lvlJc w:val="left"/>
      <w:pPr>
        <w:tabs>
          <w:tab w:val="num" w:pos="6120"/>
        </w:tabs>
        <w:ind w:left="6120" w:hanging="360"/>
      </w:pPr>
      <w:rPr>
        <w:rFonts w:ascii="Arial" w:hAnsi="Arial" w:hint="default"/>
      </w:rPr>
    </w:lvl>
  </w:abstractNum>
  <w:abstractNum w:abstractNumId="18">
    <w:nsid w:val="47C06460"/>
    <w:multiLevelType w:val="multilevel"/>
    <w:tmpl w:val="053884F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B6B7CCD"/>
    <w:multiLevelType w:val="hybridMultilevel"/>
    <w:tmpl w:val="236EB698"/>
    <w:lvl w:ilvl="0" w:tplc="6C44F09E">
      <w:start w:val="1"/>
      <w:numFmt w:val="decimal"/>
      <w:lvlText w:val="%1."/>
      <w:lvlJc w:val="left"/>
      <w:pPr>
        <w:tabs>
          <w:tab w:val="num" w:pos="720"/>
        </w:tabs>
        <w:ind w:left="720" w:hanging="360"/>
      </w:pPr>
    </w:lvl>
    <w:lvl w:ilvl="1" w:tplc="82BA9858" w:tentative="1">
      <w:start w:val="1"/>
      <w:numFmt w:val="decimal"/>
      <w:lvlText w:val="%2."/>
      <w:lvlJc w:val="left"/>
      <w:pPr>
        <w:tabs>
          <w:tab w:val="num" w:pos="1440"/>
        </w:tabs>
        <w:ind w:left="1440" w:hanging="360"/>
      </w:pPr>
    </w:lvl>
    <w:lvl w:ilvl="2" w:tplc="063A403C" w:tentative="1">
      <w:start w:val="1"/>
      <w:numFmt w:val="decimal"/>
      <w:lvlText w:val="%3."/>
      <w:lvlJc w:val="left"/>
      <w:pPr>
        <w:tabs>
          <w:tab w:val="num" w:pos="2160"/>
        </w:tabs>
        <w:ind w:left="2160" w:hanging="360"/>
      </w:pPr>
    </w:lvl>
    <w:lvl w:ilvl="3" w:tplc="B13CBE06" w:tentative="1">
      <w:start w:val="1"/>
      <w:numFmt w:val="decimal"/>
      <w:lvlText w:val="%4."/>
      <w:lvlJc w:val="left"/>
      <w:pPr>
        <w:tabs>
          <w:tab w:val="num" w:pos="2880"/>
        </w:tabs>
        <w:ind w:left="2880" w:hanging="360"/>
      </w:pPr>
    </w:lvl>
    <w:lvl w:ilvl="4" w:tplc="8EB6411C" w:tentative="1">
      <w:start w:val="1"/>
      <w:numFmt w:val="decimal"/>
      <w:lvlText w:val="%5."/>
      <w:lvlJc w:val="left"/>
      <w:pPr>
        <w:tabs>
          <w:tab w:val="num" w:pos="3600"/>
        </w:tabs>
        <w:ind w:left="3600" w:hanging="360"/>
      </w:pPr>
    </w:lvl>
    <w:lvl w:ilvl="5" w:tplc="62CA38CA" w:tentative="1">
      <w:start w:val="1"/>
      <w:numFmt w:val="decimal"/>
      <w:lvlText w:val="%6."/>
      <w:lvlJc w:val="left"/>
      <w:pPr>
        <w:tabs>
          <w:tab w:val="num" w:pos="4320"/>
        </w:tabs>
        <w:ind w:left="4320" w:hanging="360"/>
      </w:pPr>
    </w:lvl>
    <w:lvl w:ilvl="6" w:tplc="2C10E280" w:tentative="1">
      <w:start w:val="1"/>
      <w:numFmt w:val="decimal"/>
      <w:lvlText w:val="%7."/>
      <w:lvlJc w:val="left"/>
      <w:pPr>
        <w:tabs>
          <w:tab w:val="num" w:pos="5040"/>
        </w:tabs>
        <w:ind w:left="5040" w:hanging="360"/>
      </w:pPr>
    </w:lvl>
    <w:lvl w:ilvl="7" w:tplc="0C880438" w:tentative="1">
      <w:start w:val="1"/>
      <w:numFmt w:val="decimal"/>
      <w:lvlText w:val="%8."/>
      <w:lvlJc w:val="left"/>
      <w:pPr>
        <w:tabs>
          <w:tab w:val="num" w:pos="5760"/>
        </w:tabs>
        <w:ind w:left="5760" w:hanging="360"/>
      </w:pPr>
    </w:lvl>
    <w:lvl w:ilvl="8" w:tplc="149AE026" w:tentative="1">
      <w:start w:val="1"/>
      <w:numFmt w:val="decimal"/>
      <w:lvlText w:val="%9."/>
      <w:lvlJc w:val="left"/>
      <w:pPr>
        <w:tabs>
          <w:tab w:val="num" w:pos="6480"/>
        </w:tabs>
        <w:ind w:left="6480" w:hanging="360"/>
      </w:pPr>
    </w:lvl>
  </w:abstractNum>
  <w:abstractNum w:abstractNumId="20">
    <w:nsid w:val="4BB77A6A"/>
    <w:multiLevelType w:val="hybridMultilevel"/>
    <w:tmpl w:val="06AC769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DFA39B2"/>
    <w:multiLevelType w:val="multilevel"/>
    <w:tmpl w:val="36FCD8A4"/>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53BF0257"/>
    <w:multiLevelType w:val="hybridMultilevel"/>
    <w:tmpl w:val="FE44309C"/>
    <w:lvl w:ilvl="0" w:tplc="2B0AA114">
      <w:start w:val="1"/>
      <w:numFmt w:val="decimal"/>
      <w:lvlText w:val="%1."/>
      <w:lvlJc w:val="left"/>
      <w:pPr>
        <w:tabs>
          <w:tab w:val="num" w:pos="720"/>
        </w:tabs>
        <w:ind w:left="720" w:hanging="360"/>
      </w:pPr>
    </w:lvl>
    <w:lvl w:ilvl="1" w:tplc="F1AAA750" w:tentative="1">
      <w:start w:val="1"/>
      <w:numFmt w:val="decimal"/>
      <w:lvlText w:val="%2."/>
      <w:lvlJc w:val="left"/>
      <w:pPr>
        <w:tabs>
          <w:tab w:val="num" w:pos="1440"/>
        </w:tabs>
        <w:ind w:left="1440" w:hanging="360"/>
      </w:pPr>
    </w:lvl>
    <w:lvl w:ilvl="2" w:tplc="275A2516" w:tentative="1">
      <w:start w:val="1"/>
      <w:numFmt w:val="decimal"/>
      <w:lvlText w:val="%3."/>
      <w:lvlJc w:val="left"/>
      <w:pPr>
        <w:tabs>
          <w:tab w:val="num" w:pos="2160"/>
        </w:tabs>
        <w:ind w:left="2160" w:hanging="360"/>
      </w:pPr>
    </w:lvl>
    <w:lvl w:ilvl="3" w:tplc="10A26908" w:tentative="1">
      <w:start w:val="1"/>
      <w:numFmt w:val="decimal"/>
      <w:lvlText w:val="%4."/>
      <w:lvlJc w:val="left"/>
      <w:pPr>
        <w:tabs>
          <w:tab w:val="num" w:pos="2880"/>
        </w:tabs>
        <w:ind w:left="2880" w:hanging="360"/>
      </w:pPr>
    </w:lvl>
    <w:lvl w:ilvl="4" w:tplc="ED5A2166" w:tentative="1">
      <w:start w:val="1"/>
      <w:numFmt w:val="decimal"/>
      <w:lvlText w:val="%5."/>
      <w:lvlJc w:val="left"/>
      <w:pPr>
        <w:tabs>
          <w:tab w:val="num" w:pos="3600"/>
        </w:tabs>
        <w:ind w:left="3600" w:hanging="360"/>
      </w:pPr>
    </w:lvl>
    <w:lvl w:ilvl="5" w:tplc="AD46F824" w:tentative="1">
      <w:start w:val="1"/>
      <w:numFmt w:val="decimal"/>
      <w:lvlText w:val="%6."/>
      <w:lvlJc w:val="left"/>
      <w:pPr>
        <w:tabs>
          <w:tab w:val="num" w:pos="4320"/>
        </w:tabs>
        <w:ind w:left="4320" w:hanging="360"/>
      </w:pPr>
    </w:lvl>
    <w:lvl w:ilvl="6" w:tplc="1B7A763E" w:tentative="1">
      <w:start w:val="1"/>
      <w:numFmt w:val="decimal"/>
      <w:lvlText w:val="%7."/>
      <w:lvlJc w:val="left"/>
      <w:pPr>
        <w:tabs>
          <w:tab w:val="num" w:pos="5040"/>
        </w:tabs>
        <w:ind w:left="5040" w:hanging="360"/>
      </w:pPr>
    </w:lvl>
    <w:lvl w:ilvl="7" w:tplc="A43AEC0E" w:tentative="1">
      <w:start w:val="1"/>
      <w:numFmt w:val="decimal"/>
      <w:lvlText w:val="%8."/>
      <w:lvlJc w:val="left"/>
      <w:pPr>
        <w:tabs>
          <w:tab w:val="num" w:pos="5760"/>
        </w:tabs>
        <w:ind w:left="5760" w:hanging="360"/>
      </w:pPr>
    </w:lvl>
    <w:lvl w:ilvl="8" w:tplc="8292791A" w:tentative="1">
      <w:start w:val="1"/>
      <w:numFmt w:val="decimal"/>
      <w:lvlText w:val="%9."/>
      <w:lvlJc w:val="left"/>
      <w:pPr>
        <w:tabs>
          <w:tab w:val="num" w:pos="6480"/>
        </w:tabs>
        <w:ind w:left="6480" w:hanging="360"/>
      </w:pPr>
    </w:lvl>
  </w:abstractNum>
  <w:abstractNum w:abstractNumId="23">
    <w:nsid w:val="56746663"/>
    <w:multiLevelType w:val="hybridMultilevel"/>
    <w:tmpl w:val="5C2A3566"/>
    <w:lvl w:ilvl="0" w:tplc="080A0001">
      <w:start w:val="1"/>
      <w:numFmt w:val="bullet"/>
      <w:lvlText w:val=""/>
      <w:lvlJc w:val="left"/>
      <w:pPr>
        <w:tabs>
          <w:tab w:val="num" w:pos="720"/>
        </w:tabs>
        <w:ind w:left="720" w:hanging="360"/>
      </w:pPr>
      <w:rPr>
        <w:rFonts w:ascii="Symbol" w:hAnsi="Symbol" w:hint="default"/>
      </w:rPr>
    </w:lvl>
    <w:lvl w:ilvl="1" w:tplc="926226B4" w:tentative="1">
      <w:start w:val="1"/>
      <w:numFmt w:val="decimal"/>
      <w:lvlText w:val="%2."/>
      <w:lvlJc w:val="left"/>
      <w:pPr>
        <w:tabs>
          <w:tab w:val="num" w:pos="1440"/>
        </w:tabs>
        <w:ind w:left="1440" w:hanging="360"/>
      </w:pPr>
    </w:lvl>
    <w:lvl w:ilvl="2" w:tplc="50A08BD6" w:tentative="1">
      <w:start w:val="1"/>
      <w:numFmt w:val="decimal"/>
      <w:lvlText w:val="%3."/>
      <w:lvlJc w:val="left"/>
      <w:pPr>
        <w:tabs>
          <w:tab w:val="num" w:pos="2160"/>
        </w:tabs>
        <w:ind w:left="2160" w:hanging="360"/>
      </w:pPr>
    </w:lvl>
    <w:lvl w:ilvl="3" w:tplc="37AC3C04" w:tentative="1">
      <w:start w:val="1"/>
      <w:numFmt w:val="decimal"/>
      <w:lvlText w:val="%4."/>
      <w:lvlJc w:val="left"/>
      <w:pPr>
        <w:tabs>
          <w:tab w:val="num" w:pos="2880"/>
        </w:tabs>
        <w:ind w:left="2880" w:hanging="360"/>
      </w:pPr>
    </w:lvl>
    <w:lvl w:ilvl="4" w:tplc="DE9A7EDA" w:tentative="1">
      <w:start w:val="1"/>
      <w:numFmt w:val="decimal"/>
      <w:lvlText w:val="%5."/>
      <w:lvlJc w:val="left"/>
      <w:pPr>
        <w:tabs>
          <w:tab w:val="num" w:pos="3600"/>
        </w:tabs>
        <w:ind w:left="3600" w:hanging="360"/>
      </w:pPr>
    </w:lvl>
    <w:lvl w:ilvl="5" w:tplc="09C4FB42" w:tentative="1">
      <w:start w:val="1"/>
      <w:numFmt w:val="decimal"/>
      <w:lvlText w:val="%6."/>
      <w:lvlJc w:val="left"/>
      <w:pPr>
        <w:tabs>
          <w:tab w:val="num" w:pos="4320"/>
        </w:tabs>
        <w:ind w:left="4320" w:hanging="360"/>
      </w:pPr>
    </w:lvl>
    <w:lvl w:ilvl="6" w:tplc="B682448A" w:tentative="1">
      <w:start w:val="1"/>
      <w:numFmt w:val="decimal"/>
      <w:lvlText w:val="%7."/>
      <w:lvlJc w:val="left"/>
      <w:pPr>
        <w:tabs>
          <w:tab w:val="num" w:pos="5040"/>
        </w:tabs>
        <w:ind w:left="5040" w:hanging="360"/>
      </w:pPr>
    </w:lvl>
    <w:lvl w:ilvl="7" w:tplc="CEB22E22" w:tentative="1">
      <w:start w:val="1"/>
      <w:numFmt w:val="decimal"/>
      <w:lvlText w:val="%8."/>
      <w:lvlJc w:val="left"/>
      <w:pPr>
        <w:tabs>
          <w:tab w:val="num" w:pos="5760"/>
        </w:tabs>
        <w:ind w:left="5760" w:hanging="360"/>
      </w:pPr>
    </w:lvl>
    <w:lvl w:ilvl="8" w:tplc="4C20BA54" w:tentative="1">
      <w:start w:val="1"/>
      <w:numFmt w:val="decimal"/>
      <w:lvlText w:val="%9."/>
      <w:lvlJc w:val="left"/>
      <w:pPr>
        <w:tabs>
          <w:tab w:val="num" w:pos="6480"/>
        </w:tabs>
        <w:ind w:left="6480" w:hanging="360"/>
      </w:pPr>
    </w:lvl>
  </w:abstractNum>
  <w:abstractNum w:abstractNumId="24">
    <w:nsid w:val="56A118B4"/>
    <w:multiLevelType w:val="hybridMultilevel"/>
    <w:tmpl w:val="DC100D16"/>
    <w:lvl w:ilvl="0" w:tplc="28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5A46749C"/>
    <w:multiLevelType w:val="multilevel"/>
    <w:tmpl w:val="917A737A"/>
    <w:lvl w:ilvl="0">
      <w:start w:val="1"/>
      <w:numFmt w:val="decimal"/>
      <w:lvlText w:val="%1."/>
      <w:lvlJc w:val="left"/>
      <w:pPr>
        <w:ind w:left="360" w:hanging="360"/>
      </w:pPr>
    </w:lvl>
    <w:lvl w:ilvl="1">
      <w:start w:val="3"/>
      <w:numFmt w:val="decimal"/>
      <w:isLgl/>
      <w:lvlText w:val="%1.%2"/>
      <w:lvlJc w:val="left"/>
      <w:pPr>
        <w:ind w:left="732" w:hanging="732"/>
      </w:pPr>
      <w:rPr>
        <w:rFonts w:hint="default"/>
      </w:rPr>
    </w:lvl>
    <w:lvl w:ilvl="2">
      <w:start w:val="1"/>
      <w:numFmt w:val="decimal"/>
      <w:isLgl/>
      <w:lvlText w:val="%1.%2.%3"/>
      <w:lvlJc w:val="left"/>
      <w:pPr>
        <w:ind w:left="732" w:hanging="732"/>
      </w:pPr>
      <w:rPr>
        <w:rFonts w:hint="default"/>
      </w:rPr>
    </w:lvl>
    <w:lvl w:ilvl="3">
      <w:start w:val="1"/>
      <w:numFmt w:val="decimal"/>
      <w:isLgl/>
      <w:lvlText w:val="%1.%2.%3.%4"/>
      <w:lvlJc w:val="left"/>
      <w:pPr>
        <w:ind w:left="732" w:hanging="732"/>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681D79EC"/>
    <w:multiLevelType w:val="hybridMultilevel"/>
    <w:tmpl w:val="5AB4039A"/>
    <w:lvl w:ilvl="0" w:tplc="ABC4FFF8">
      <w:start w:val="1"/>
      <w:numFmt w:val="decimal"/>
      <w:lvlText w:val="%1."/>
      <w:lvlJc w:val="left"/>
      <w:pPr>
        <w:tabs>
          <w:tab w:val="num" w:pos="720"/>
        </w:tabs>
        <w:ind w:left="720" w:hanging="360"/>
      </w:pPr>
    </w:lvl>
    <w:lvl w:ilvl="1" w:tplc="926226B4" w:tentative="1">
      <w:start w:val="1"/>
      <w:numFmt w:val="decimal"/>
      <w:lvlText w:val="%2."/>
      <w:lvlJc w:val="left"/>
      <w:pPr>
        <w:tabs>
          <w:tab w:val="num" w:pos="1440"/>
        </w:tabs>
        <w:ind w:left="1440" w:hanging="360"/>
      </w:pPr>
    </w:lvl>
    <w:lvl w:ilvl="2" w:tplc="50A08BD6" w:tentative="1">
      <w:start w:val="1"/>
      <w:numFmt w:val="decimal"/>
      <w:lvlText w:val="%3."/>
      <w:lvlJc w:val="left"/>
      <w:pPr>
        <w:tabs>
          <w:tab w:val="num" w:pos="2160"/>
        </w:tabs>
        <w:ind w:left="2160" w:hanging="360"/>
      </w:pPr>
    </w:lvl>
    <w:lvl w:ilvl="3" w:tplc="37AC3C04" w:tentative="1">
      <w:start w:val="1"/>
      <w:numFmt w:val="decimal"/>
      <w:lvlText w:val="%4."/>
      <w:lvlJc w:val="left"/>
      <w:pPr>
        <w:tabs>
          <w:tab w:val="num" w:pos="2880"/>
        </w:tabs>
        <w:ind w:left="2880" w:hanging="360"/>
      </w:pPr>
    </w:lvl>
    <w:lvl w:ilvl="4" w:tplc="DE9A7EDA" w:tentative="1">
      <w:start w:val="1"/>
      <w:numFmt w:val="decimal"/>
      <w:lvlText w:val="%5."/>
      <w:lvlJc w:val="left"/>
      <w:pPr>
        <w:tabs>
          <w:tab w:val="num" w:pos="3600"/>
        </w:tabs>
        <w:ind w:left="3600" w:hanging="360"/>
      </w:pPr>
    </w:lvl>
    <w:lvl w:ilvl="5" w:tplc="09C4FB42" w:tentative="1">
      <w:start w:val="1"/>
      <w:numFmt w:val="decimal"/>
      <w:lvlText w:val="%6."/>
      <w:lvlJc w:val="left"/>
      <w:pPr>
        <w:tabs>
          <w:tab w:val="num" w:pos="4320"/>
        </w:tabs>
        <w:ind w:left="4320" w:hanging="360"/>
      </w:pPr>
    </w:lvl>
    <w:lvl w:ilvl="6" w:tplc="B682448A" w:tentative="1">
      <w:start w:val="1"/>
      <w:numFmt w:val="decimal"/>
      <w:lvlText w:val="%7."/>
      <w:lvlJc w:val="left"/>
      <w:pPr>
        <w:tabs>
          <w:tab w:val="num" w:pos="5040"/>
        </w:tabs>
        <w:ind w:left="5040" w:hanging="360"/>
      </w:pPr>
    </w:lvl>
    <w:lvl w:ilvl="7" w:tplc="CEB22E22" w:tentative="1">
      <w:start w:val="1"/>
      <w:numFmt w:val="decimal"/>
      <w:lvlText w:val="%8."/>
      <w:lvlJc w:val="left"/>
      <w:pPr>
        <w:tabs>
          <w:tab w:val="num" w:pos="5760"/>
        </w:tabs>
        <w:ind w:left="5760" w:hanging="360"/>
      </w:pPr>
    </w:lvl>
    <w:lvl w:ilvl="8" w:tplc="4C20BA54" w:tentative="1">
      <w:start w:val="1"/>
      <w:numFmt w:val="decimal"/>
      <w:lvlText w:val="%9."/>
      <w:lvlJc w:val="left"/>
      <w:pPr>
        <w:tabs>
          <w:tab w:val="num" w:pos="6480"/>
        </w:tabs>
        <w:ind w:left="6480" w:hanging="360"/>
      </w:pPr>
    </w:lvl>
  </w:abstractNum>
  <w:abstractNum w:abstractNumId="27">
    <w:nsid w:val="69A94727"/>
    <w:multiLevelType w:val="hybridMultilevel"/>
    <w:tmpl w:val="E592A92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69D84178"/>
    <w:multiLevelType w:val="hybridMultilevel"/>
    <w:tmpl w:val="A02C42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D505E80"/>
    <w:multiLevelType w:val="hybridMultilevel"/>
    <w:tmpl w:val="5B228288"/>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0">
    <w:nsid w:val="6D576DEF"/>
    <w:multiLevelType w:val="hybridMultilevel"/>
    <w:tmpl w:val="55A87D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FB52FF3"/>
    <w:multiLevelType w:val="hybridMultilevel"/>
    <w:tmpl w:val="8C24B120"/>
    <w:lvl w:ilvl="0" w:tplc="28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75C5467C"/>
    <w:multiLevelType w:val="hybridMultilevel"/>
    <w:tmpl w:val="A7F297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785D66C6"/>
    <w:multiLevelType w:val="hybridMultilevel"/>
    <w:tmpl w:val="F526386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nsid w:val="79FF73C1"/>
    <w:multiLevelType w:val="multilevel"/>
    <w:tmpl w:val="19EA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056D64"/>
    <w:multiLevelType w:val="hybridMultilevel"/>
    <w:tmpl w:val="C652ADB2"/>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6">
    <w:nsid w:val="7ACE0A2D"/>
    <w:multiLevelType w:val="hybridMultilevel"/>
    <w:tmpl w:val="D242D888"/>
    <w:lvl w:ilvl="0" w:tplc="080A000F">
      <w:start w:val="1"/>
      <w:numFmt w:val="decimal"/>
      <w:lvlText w:val="%1."/>
      <w:lvlJc w:val="left"/>
      <w:pPr>
        <w:ind w:left="36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7B861CFD"/>
    <w:multiLevelType w:val="hybridMultilevel"/>
    <w:tmpl w:val="A4420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DBD0BA2"/>
    <w:multiLevelType w:val="hybridMultilevel"/>
    <w:tmpl w:val="DC182CE8"/>
    <w:lvl w:ilvl="0" w:tplc="35741B2C">
      <w:start w:val="1"/>
      <w:numFmt w:val="bullet"/>
      <w:lvlText w:val="•"/>
      <w:lvlJc w:val="left"/>
      <w:pPr>
        <w:tabs>
          <w:tab w:val="num" w:pos="720"/>
        </w:tabs>
        <w:ind w:left="720" w:hanging="360"/>
      </w:pPr>
      <w:rPr>
        <w:rFonts w:ascii="Arial" w:hAnsi="Arial" w:hint="default"/>
      </w:rPr>
    </w:lvl>
    <w:lvl w:ilvl="1" w:tplc="D072212C" w:tentative="1">
      <w:start w:val="1"/>
      <w:numFmt w:val="bullet"/>
      <w:lvlText w:val="•"/>
      <w:lvlJc w:val="left"/>
      <w:pPr>
        <w:tabs>
          <w:tab w:val="num" w:pos="1440"/>
        </w:tabs>
        <w:ind w:left="1440" w:hanging="360"/>
      </w:pPr>
      <w:rPr>
        <w:rFonts w:ascii="Arial" w:hAnsi="Arial" w:hint="default"/>
      </w:rPr>
    </w:lvl>
    <w:lvl w:ilvl="2" w:tplc="F9501938" w:tentative="1">
      <w:start w:val="1"/>
      <w:numFmt w:val="bullet"/>
      <w:lvlText w:val="•"/>
      <w:lvlJc w:val="left"/>
      <w:pPr>
        <w:tabs>
          <w:tab w:val="num" w:pos="2160"/>
        </w:tabs>
        <w:ind w:left="2160" w:hanging="360"/>
      </w:pPr>
      <w:rPr>
        <w:rFonts w:ascii="Arial" w:hAnsi="Arial" w:hint="default"/>
      </w:rPr>
    </w:lvl>
    <w:lvl w:ilvl="3" w:tplc="CAB2CACC" w:tentative="1">
      <w:start w:val="1"/>
      <w:numFmt w:val="bullet"/>
      <w:lvlText w:val="•"/>
      <w:lvlJc w:val="left"/>
      <w:pPr>
        <w:tabs>
          <w:tab w:val="num" w:pos="2880"/>
        </w:tabs>
        <w:ind w:left="2880" w:hanging="360"/>
      </w:pPr>
      <w:rPr>
        <w:rFonts w:ascii="Arial" w:hAnsi="Arial" w:hint="default"/>
      </w:rPr>
    </w:lvl>
    <w:lvl w:ilvl="4" w:tplc="6994E010" w:tentative="1">
      <w:start w:val="1"/>
      <w:numFmt w:val="bullet"/>
      <w:lvlText w:val="•"/>
      <w:lvlJc w:val="left"/>
      <w:pPr>
        <w:tabs>
          <w:tab w:val="num" w:pos="3600"/>
        </w:tabs>
        <w:ind w:left="3600" w:hanging="360"/>
      </w:pPr>
      <w:rPr>
        <w:rFonts w:ascii="Arial" w:hAnsi="Arial" w:hint="default"/>
      </w:rPr>
    </w:lvl>
    <w:lvl w:ilvl="5" w:tplc="63BA71D6" w:tentative="1">
      <w:start w:val="1"/>
      <w:numFmt w:val="bullet"/>
      <w:lvlText w:val="•"/>
      <w:lvlJc w:val="left"/>
      <w:pPr>
        <w:tabs>
          <w:tab w:val="num" w:pos="4320"/>
        </w:tabs>
        <w:ind w:left="4320" w:hanging="360"/>
      </w:pPr>
      <w:rPr>
        <w:rFonts w:ascii="Arial" w:hAnsi="Arial" w:hint="default"/>
      </w:rPr>
    </w:lvl>
    <w:lvl w:ilvl="6" w:tplc="B97661C6" w:tentative="1">
      <w:start w:val="1"/>
      <w:numFmt w:val="bullet"/>
      <w:lvlText w:val="•"/>
      <w:lvlJc w:val="left"/>
      <w:pPr>
        <w:tabs>
          <w:tab w:val="num" w:pos="5040"/>
        </w:tabs>
        <w:ind w:left="5040" w:hanging="360"/>
      </w:pPr>
      <w:rPr>
        <w:rFonts w:ascii="Arial" w:hAnsi="Arial" w:hint="default"/>
      </w:rPr>
    </w:lvl>
    <w:lvl w:ilvl="7" w:tplc="6DF6D016" w:tentative="1">
      <w:start w:val="1"/>
      <w:numFmt w:val="bullet"/>
      <w:lvlText w:val="•"/>
      <w:lvlJc w:val="left"/>
      <w:pPr>
        <w:tabs>
          <w:tab w:val="num" w:pos="5760"/>
        </w:tabs>
        <w:ind w:left="5760" w:hanging="360"/>
      </w:pPr>
      <w:rPr>
        <w:rFonts w:ascii="Arial" w:hAnsi="Arial" w:hint="default"/>
      </w:rPr>
    </w:lvl>
    <w:lvl w:ilvl="8" w:tplc="5B6CCC9A" w:tentative="1">
      <w:start w:val="1"/>
      <w:numFmt w:val="bullet"/>
      <w:lvlText w:val="•"/>
      <w:lvlJc w:val="left"/>
      <w:pPr>
        <w:tabs>
          <w:tab w:val="num" w:pos="6480"/>
        </w:tabs>
        <w:ind w:left="6480" w:hanging="360"/>
      </w:pPr>
      <w:rPr>
        <w:rFonts w:ascii="Arial" w:hAnsi="Arial" w:hint="default"/>
      </w:rPr>
    </w:lvl>
  </w:abstractNum>
  <w:abstractNum w:abstractNumId="39">
    <w:nsid w:val="7F0B0D9A"/>
    <w:multiLevelType w:val="hybridMultilevel"/>
    <w:tmpl w:val="22D46FB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6"/>
  </w:num>
  <w:num w:numId="2">
    <w:abstractNumId w:val="38"/>
  </w:num>
  <w:num w:numId="3">
    <w:abstractNumId w:val="18"/>
  </w:num>
  <w:num w:numId="4">
    <w:abstractNumId w:val="7"/>
  </w:num>
  <w:num w:numId="5">
    <w:abstractNumId w:val="20"/>
  </w:num>
  <w:num w:numId="6">
    <w:abstractNumId w:val="21"/>
  </w:num>
  <w:num w:numId="7">
    <w:abstractNumId w:val="27"/>
  </w:num>
  <w:num w:numId="8">
    <w:abstractNumId w:val="6"/>
  </w:num>
  <w:num w:numId="9">
    <w:abstractNumId w:val="2"/>
  </w:num>
  <w:num w:numId="10">
    <w:abstractNumId w:val="12"/>
  </w:num>
  <w:num w:numId="11">
    <w:abstractNumId w:val="0"/>
  </w:num>
  <w:num w:numId="12">
    <w:abstractNumId w:val="14"/>
  </w:num>
  <w:num w:numId="13">
    <w:abstractNumId w:val="29"/>
  </w:num>
  <w:num w:numId="14">
    <w:abstractNumId w:val="35"/>
  </w:num>
  <w:num w:numId="15">
    <w:abstractNumId w:val="10"/>
  </w:num>
  <w:num w:numId="16">
    <w:abstractNumId w:val="25"/>
  </w:num>
  <w:num w:numId="17">
    <w:abstractNumId w:val="9"/>
  </w:num>
  <w:num w:numId="18">
    <w:abstractNumId w:val="8"/>
  </w:num>
  <w:num w:numId="19">
    <w:abstractNumId w:val="11"/>
  </w:num>
  <w:num w:numId="20">
    <w:abstractNumId w:val="30"/>
  </w:num>
  <w:num w:numId="21">
    <w:abstractNumId w:val="5"/>
  </w:num>
  <w:num w:numId="22">
    <w:abstractNumId w:val="16"/>
  </w:num>
  <w:num w:numId="23">
    <w:abstractNumId w:val="31"/>
  </w:num>
  <w:num w:numId="24">
    <w:abstractNumId w:val="24"/>
  </w:num>
  <w:num w:numId="25">
    <w:abstractNumId w:val="17"/>
  </w:num>
  <w:num w:numId="26">
    <w:abstractNumId w:val="1"/>
  </w:num>
  <w:num w:numId="27">
    <w:abstractNumId w:val="39"/>
  </w:num>
  <w:num w:numId="28">
    <w:abstractNumId w:val="28"/>
  </w:num>
  <w:num w:numId="29">
    <w:abstractNumId w:val="15"/>
  </w:num>
  <w:num w:numId="30">
    <w:abstractNumId w:val="37"/>
  </w:num>
  <w:num w:numId="31">
    <w:abstractNumId w:val="13"/>
  </w:num>
  <w:num w:numId="32">
    <w:abstractNumId w:val="3"/>
  </w:num>
  <w:num w:numId="33">
    <w:abstractNumId w:val="26"/>
  </w:num>
  <w:num w:numId="34">
    <w:abstractNumId w:val="23"/>
  </w:num>
  <w:num w:numId="35">
    <w:abstractNumId w:val="19"/>
  </w:num>
  <w:num w:numId="36">
    <w:abstractNumId w:val="32"/>
  </w:num>
  <w:num w:numId="37">
    <w:abstractNumId w:val="22"/>
  </w:num>
  <w:num w:numId="38">
    <w:abstractNumId w:val="4"/>
  </w:num>
  <w:num w:numId="39">
    <w:abstractNumId w:val="3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CCA"/>
    <w:rsid w:val="00000A95"/>
    <w:rsid w:val="0000331A"/>
    <w:rsid w:val="00011F3C"/>
    <w:rsid w:val="00013654"/>
    <w:rsid w:val="00021625"/>
    <w:rsid w:val="00032223"/>
    <w:rsid w:val="00032CF1"/>
    <w:rsid w:val="00035259"/>
    <w:rsid w:val="000614B3"/>
    <w:rsid w:val="000651B9"/>
    <w:rsid w:val="00072D29"/>
    <w:rsid w:val="00073E15"/>
    <w:rsid w:val="00075563"/>
    <w:rsid w:val="00075DBF"/>
    <w:rsid w:val="00081124"/>
    <w:rsid w:val="00084C8C"/>
    <w:rsid w:val="000877E5"/>
    <w:rsid w:val="00096419"/>
    <w:rsid w:val="00096793"/>
    <w:rsid w:val="000A1058"/>
    <w:rsid w:val="000A14BA"/>
    <w:rsid w:val="000A265A"/>
    <w:rsid w:val="000A34D7"/>
    <w:rsid w:val="000A72E6"/>
    <w:rsid w:val="000B4E68"/>
    <w:rsid w:val="000B67F6"/>
    <w:rsid w:val="000B691C"/>
    <w:rsid w:val="000C752C"/>
    <w:rsid w:val="000D0C3F"/>
    <w:rsid w:val="000D407D"/>
    <w:rsid w:val="000D5D04"/>
    <w:rsid w:val="000F0FD1"/>
    <w:rsid w:val="000F71DE"/>
    <w:rsid w:val="00100D48"/>
    <w:rsid w:val="00103ABC"/>
    <w:rsid w:val="00120648"/>
    <w:rsid w:val="00123233"/>
    <w:rsid w:val="0013404A"/>
    <w:rsid w:val="00135C49"/>
    <w:rsid w:val="00137FB7"/>
    <w:rsid w:val="0014282A"/>
    <w:rsid w:val="00145C49"/>
    <w:rsid w:val="00152DFC"/>
    <w:rsid w:val="0016135B"/>
    <w:rsid w:val="0018201D"/>
    <w:rsid w:val="00183650"/>
    <w:rsid w:val="0018393D"/>
    <w:rsid w:val="0018420C"/>
    <w:rsid w:val="00185D05"/>
    <w:rsid w:val="00190B5E"/>
    <w:rsid w:val="00196923"/>
    <w:rsid w:val="001A5873"/>
    <w:rsid w:val="001C10AD"/>
    <w:rsid w:val="001C6CCE"/>
    <w:rsid w:val="001C7080"/>
    <w:rsid w:val="001D3B9C"/>
    <w:rsid w:val="001D60AB"/>
    <w:rsid w:val="001D72F9"/>
    <w:rsid w:val="001D7CDF"/>
    <w:rsid w:val="001E0FCA"/>
    <w:rsid w:val="001E753F"/>
    <w:rsid w:val="001E7A36"/>
    <w:rsid w:val="001F1BB5"/>
    <w:rsid w:val="001F66DD"/>
    <w:rsid w:val="002021E2"/>
    <w:rsid w:val="00203008"/>
    <w:rsid w:val="0020529B"/>
    <w:rsid w:val="00205E69"/>
    <w:rsid w:val="0020604B"/>
    <w:rsid w:val="00212BC6"/>
    <w:rsid w:val="002162A4"/>
    <w:rsid w:val="0021788F"/>
    <w:rsid w:val="00234519"/>
    <w:rsid w:val="002356FC"/>
    <w:rsid w:val="002416C7"/>
    <w:rsid w:val="002612A2"/>
    <w:rsid w:val="00262AD5"/>
    <w:rsid w:val="00264083"/>
    <w:rsid w:val="00284181"/>
    <w:rsid w:val="00291D0F"/>
    <w:rsid w:val="002A15A0"/>
    <w:rsid w:val="002A19FE"/>
    <w:rsid w:val="002A44CF"/>
    <w:rsid w:val="002A4A6C"/>
    <w:rsid w:val="002B249E"/>
    <w:rsid w:val="002B63E5"/>
    <w:rsid w:val="002C5D1F"/>
    <w:rsid w:val="002D0593"/>
    <w:rsid w:val="002D0863"/>
    <w:rsid w:val="002D3673"/>
    <w:rsid w:val="002E2B1D"/>
    <w:rsid w:val="002F0B3F"/>
    <w:rsid w:val="002F75CD"/>
    <w:rsid w:val="00300993"/>
    <w:rsid w:val="00307F65"/>
    <w:rsid w:val="003102CF"/>
    <w:rsid w:val="00311C47"/>
    <w:rsid w:val="00312250"/>
    <w:rsid w:val="0031473F"/>
    <w:rsid w:val="00322554"/>
    <w:rsid w:val="00336097"/>
    <w:rsid w:val="00344BB4"/>
    <w:rsid w:val="00345A96"/>
    <w:rsid w:val="00345AA2"/>
    <w:rsid w:val="00361AE7"/>
    <w:rsid w:val="00366AEB"/>
    <w:rsid w:val="00371CB6"/>
    <w:rsid w:val="00376173"/>
    <w:rsid w:val="00384E26"/>
    <w:rsid w:val="0039056F"/>
    <w:rsid w:val="0039643F"/>
    <w:rsid w:val="003A1C11"/>
    <w:rsid w:val="003A7A89"/>
    <w:rsid w:val="003B45AE"/>
    <w:rsid w:val="003D4ACD"/>
    <w:rsid w:val="003D6FE6"/>
    <w:rsid w:val="003E4767"/>
    <w:rsid w:val="003E6D2B"/>
    <w:rsid w:val="003F033D"/>
    <w:rsid w:val="0040319A"/>
    <w:rsid w:val="004061AE"/>
    <w:rsid w:val="00414777"/>
    <w:rsid w:val="00417541"/>
    <w:rsid w:val="00417EF0"/>
    <w:rsid w:val="00420F31"/>
    <w:rsid w:val="0043238A"/>
    <w:rsid w:val="0043710E"/>
    <w:rsid w:val="004472F1"/>
    <w:rsid w:val="00447B97"/>
    <w:rsid w:val="004508D0"/>
    <w:rsid w:val="00455741"/>
    <w:rsid w:val="004558BA"/>
    <w:rsid w:val="00455B96"/>
    <w:rsid w:val="004628B6"/>
    <w:rsid w:val="00466370"/>
    <w:rsid w:val="004733D7"/>
    <w:rsid w:val="004736F6"/>
    <w:rsid w:val="00480C3B"/>
    <w:rsid w:val="0048107D"/>
    <w:rsid w:val="00484421"/>
    <w:rsid w:val="0048708B"/>
    <w:rsid w:val="00487C74"/>
    <w:rsid w:val="00490725"/>
    <w:rsid w:val="00495FD9"/>
    <w:rsid w:val="004A5B53"/>
    <w:rsid w:val="004C35E4"/>
    <w:rsid w:val="0053036F"/>
    <w:rsid w:val="00532051"/>
    <w:rsid w:val="005433FC"/>
    <w:rsid w:val="005444AE"/>
    <w:rsid w:val="005477E4"/>
    <w:rsid w:val="00567F0B"/>
    <w:rsid w:val="0057139C"/>
    <w:rsid w:val="00571C2C"/>
    <w:rsid w:val="005845DF"/>
    <w:rsid w:val="005B1DE2"/>
    <w:rsid w:val="005C2982"/>
    <w:rsid w:val="005D1879"/>
    <w:rsid w:val="005D2D49"/>
    <w:rsid w:val="005D5F57"/>
    <w:rsid w:val="005D6941"/>
    <w:rsid w:val="005D7EE2"/>
    <w:rsid w:val="005E0A2F"/>
    <w:rsid w:val="005E7EA7"/>
    <w:rsid w:val="005F413C"/>
    <w:rsid w:val="005F650F"/>
    <w:rsid w:val="0061371A"/>
    <w:rsid w:val="00613D1D"/>
    <w:rsid w:val="00614E3E"/>
    <w:rsid w:val="00625548"/>
    <w:rsid w:val="006271B8"/>
    <w:rsid w:val="00641424"/>
    <w:rsid w:val="0064275A"/>
    <w:rsid w:val="006473CB"/>
    <w:rsid w:val="006504CC"/>
    <w:rsid w:val="0065303C"/>
    <w:rsid w:val="00654905"/>
    <w:rsid w:val="006551D2"/>
    <w:rsid w:val="00655416"/>
    <w:rsid w:val="00655E66"/>
    <w:rsid w:val="00656405"/>
    <w:rsid w:val="00664F3F"/>
    <w:rsid w:val="0066523F"/>
    <w:rsid w:val="006657B5"/>
    <w:rsid w:val="00665DD6"/>
    <w:rsid w:val="00672BE7"/>
    <w:rsid w:val="006756CC"/>
    <w:rsid w:val="006837FD"/>
    <w:rsid w:val="0069326B"/>
    <w:rsid w:val="00694517"/>
    <w:rsid w:val="006952D2"/>
    <w:rsid w:val="006A2120"/>
    <w:rsid w:val="006A2224"/>
    <w:rsid w:val="006A4385"/>
    <w:rsid w:val="006B41A7"/>
    <w:rsid w:val="006C427D"/>
    <w:rsid w:val="006C56AC"/>
    <w:rsid w:val="006D5BFE"/>
    <w:rsid w:val="006D6533"/>
    <w:rsid w:val="006E2433"/>
    <w:rsid w:val="006E7288"/>
    <w:rsid w:val="006F4279"/>
    <w:rsid w:val="006F6810"/>
    <w:rsid w:val="00701DC0"/>
    <w:rsid w:val="00711689"/>
    <w:rsid w:val="00724743"/>
    <w:rsid w:val="0072503D"/>
    <w:rsid w:val="00734A89"/>
    <w:rsid w:val="00734E2A"/>
    <w:rsid w:val="0074262D"/>
    <w:rsid w:val="00743A52"/>
    <w:rsid w:val="007718BC"/>
    <w:rsid w:val="007718BF"/>
    <w:rsid w:val="00777216"/>
    <w:rsid w:val="00791DD8"/>
    <w:rsid w:val="00792670"/>
    <w:rsid w:val="007945A1"/>
    <w:rsid w:val="007A58C1"/>
    <w:rsid w:val="007B4742"/>
    <w:rsid w:val="007B63FE"/>
    <w:rsid w:val="007C4C55"/>
    <w:rsid w:val="007D1B57"/>
    <w:rsid w:val="007E3817"/>
    <w:rsid w:val="007E38F0"/>
    <w:rsid w:val="007E3B63"/>
    <w:rsid w:val="007E7907"/>
    <w:rsid w:val="008044EA"/>
    <w:rsid w:val="00805973"/>
    <w:rsid w:val="0082350B"/>
    <w:rsid w:val="00826954"/>
    <w:rsid w:val="0084414A"/>
    <w:rsid w:val="0084483C"/>
    <w:rsid w:val="00846C13"/>
    <w:rsid w:val="008502C2"/>
    <w:rsid w:val="00850B0E"/>
    <w:rsid w:val="00856BAF"/>
    <w:rsid w:val="00861FC3"/>
    <w:rsid w:val="008637A7"/>
    <w:rsid w:val="00875C08"/>
    <w:rsid w:val="00881EED"/>
    <w:rsid w:val="008836B1"/>
    <w:rsid w:val="0088445A"/>
    <w:rsid w:val="00886E6E"/>
    <w:rsid w:val="00887B61"/>
    <w:rsid w:val="008A0BAA"/>
    <w:rsid w:val="008A15B6"/>
    <w:rsid w:val="008A5C9C"/>
    <w:rsid w:val="008B01F7"/>
    <w:rsid w:val="008C28E9"/>
    <w:rsid w:val="008D03FE"/>
    <w:rsid w:val="008D588A"/>
    <w:rsid w:val="008E0B65"/>
    <w:rsid w:val="008E1010"/>
    <w:rsid w:val="008E1AF9"/>
    <w:rsid w:val="008E2E5B"/>
    <w:rsid w:val="008E4D98"/>
    <w:rsid w:val="008F2B1C"/>
    <w:rsid w:val="00912351"/>
    <w:rsid w:val="0092000A"/>
    <w:rsid w:val="009212C1"/>
    <w:rsid w:val="00925F77"/>
    <w:rsid w:val="00926FCA"/>
    <w:rsid w:val="00941433"/>
    <w:rsid w:val="00941AB6"/>
    <w:rsid w:val="00944596"/>
    <w:rsid w:val="009445B0"/>
    <w:rsid w:val="0094469E"/>
    <w:rsid w:val="009720F6"/>
    <w:rsid w:val="00980165"/>
    <w:rsid w:val="00984A4F"/>
    <w:rsid w:val="009874F5"/>
    <w:rsid w:val="0099554F"/>
    <w:rsid w:val="009A19E0"/>
    <w:rsid w:val="009A1FD6"/>
    <w:rsid w:val="009A5DFB"/>
    <w:rsid w:val="009A64FE"/>
    <w:rsid w:val="009C1D48"/>
    <w:rsid w:val="009D35F8"/>
    <w:rsid w:val="009E363C"/>
    <w:rsid w:val="009E36DC"/>
    <w:rsid w:val="009E6600"/>
    <w:rsid w:val="009E73D8"/>
    <w:rsid w:val="009F21D2"/>
    <w:rsid w:val="009F45D7"/>
    <w:rsid w:val="009F4841"/>
    <w:rsid w:val="009F5BB7"/>
    <w:rsid w:val="00A10B6F"/>
    <w:rsid w:val="00A13E79"/>
    <w:rsid w:val="00A3067A"/>
    <w:rsid w:val="00A30A23"/>
    <w:rsid w:val="00A3229A"/>
    <w:rsid w:val="00A34C33"/>
    <w:rsid w:val="00A43917"/>
    <w:rsid w:val="00A44F82"/>
    <w:rsid w:val="00A4621F"/>
    <w:rsid w:val="00A474E7"/>
    <w:rsid w:val="00A515EC"/>
    <w:rsid w:val="00A5656E"/>
    <w:rsid w:val="00A66978"/>
    <w:rsid w:val="00A777C7"/>
    <w:rsid w:val="00A8305D"/>
    <w:rsid w:val="00A87BAA"/>
    <w:rsid w:val="00A96F36"/>
    <w:rsid w:val="00AA077E"/>
    <w:rsid w:val="00AA54C5"/>
    <w:rsid w:val="00AC1AF3"/>
    <w:rsid w:val="00AD19BD"/>
    <w:rsid w:val="00AE464D"/>
    <w:rsid w:val="00AF5CC8"/>
    <w:rsid w:val="00AF746C"/>
    <w:rsid w:val="00B04B2E"/>
    <w:rsid w:val="00B165D2"/>
    <w:rsid w:val="00B237EB"/>
    <w:rsid w:val="00B25718"/>
    <w:rsid w:val="00B257E3"/>
    <w:rsid w:val="00B26AAE"/>
    <w:rsid w:val="00B408F7"/>
    <w:rsid w:val="00B428D8"/>
    <w:rsid w:val="00B42C3C"/>
    <w:rsid w:val="00B4507C"/>
    <w:rsid w:val="00B530F2"/>
    <w:rsid w:val="00B55D73"/>
    <w:rsid w:val="00B65CAB"/>
    <w:rsid w:val="00B74CE0"/>
    <w:rsid w:val="00B850E8"/>
    <w:rsid w:val="00B86B15"/>
    <w:rsid w:val="00B9320E"/>
    <w:rsid w:val="00BA0F6D"/>
    <w:rsid w:val="00BA2F42"/>
    <w:rsid w:val="00BB17AB"/>
    <w:rsid w:val="00BC03CF"/>
    <w:rsid w:val="00BC666E"/>
    <w:rsid w:val="00BC75FB"/>
    <w:rsid w:val="00BF6265"/>
    <w:rsid w:val="00BF6884"/>
    <w:rsid w:val="00BF754D"/>
    <w:rsid w:val="00C020AD"/>
    <w:rsid w:val="00C04962"/>
    <w:rsid w:val="00C1165D"/>
    <w:rsid w:val="00C164A9"/>
    <w:rsid w:val="00C2329B"/>
    <w:rsid w:val="00C24DB0"/>
    <w:rsid w:val="00C25962"/>
    <w:rsid w:val="00C30A1A"/>
    <w:rsid w:val="00C44CED"/>
    <w:rsid w:val="00C4519A"/>
    <w:rsid w:val="00C514A0"/>
    <w:rsid w:val="00C6326E"/>
    <w:rsid w:val="00C750F4"/>
    <w:rsid w:val="00C93EAE"/>
    <w:rsid w:val="00C95A96"/>
    <w:rsid w:val="00CA0E9E"/>
    <w:rsid w:val="00CA2DAC"/>
    <w:rsid w:val="00CA2DB9"/>
    <w:rsid w:val="00CA3D22"/>
    <w:rsid w:val="00CA5737"/>
    <w:rsid w:val="00CA7BC4"/>
    <w:rsid w:val="00CB14F3"/>
    <w:rsid w:val="00CB6FA3"/>
    <w:rsid w:val="00CD0870"/>
    <w:rsid w:val="00CD44D5"/>
    <w:rsid w:val="00CD48F2"/>
    <w:rsid w:val="00CE2743"/>
    <w:rsid w:val="00CF7764"/>
    <w:rsid w:val="00CF7A4F"/>
    <w:rsid w:val="00D0606B"/>
    <w:rsid w:val="00D06CA6"/>
    <w:rsid w:val="00D108CD"/>
    <w:rsid w:val="00D11157"/>
    <w:rsid w:val="00D12831"/>
    <w:rsid w:val="00D13775"/>
    <w:rsid w:val="00D404ED"/>
    <w:rsid w:val="00D42AB2"/>
    <w:rsid w:val="00D42DE1"/>
    <w:rsid w:val="00D44D7E"/>
    <w:rsid w:val="00D4607D"/>
    <w:rsid w:val="00D47CCA"/>
    <w:rsid w:val="00D513FB"/>
    <w:rsid w:val="00D7030E"/>
    <w:rsid w:val="00D80003"/>
    <w:rsid w:val="00D81A33"/>
    <w:rsid w:val="00D87ADB"/>
    <w:rsid w:val="00D9163E"/>
    <w:rsid w:val="00D95FED"/>
    <w:rsid w:val="00DA5EE7"/>
    <w:rsid w:val="00DB2C99"/>
    <w:rsid w:val="00DD118B"/>
    <w:rsid w:val="00DE44EB"/>
    <w:rsid w:val="00DE473C"/>
    <w:rsid w:val="00DE5838"/>
    <w:rsid w:val="00DF56E5"/>
    <w:rsid w:val="00E00538"/>
    <w:rsid w:val="00E01267"/>
    <w:rsid w:val="00E02CB9"/>
    <w:rsid w:val="00E050DE"/>
    <w:rsid w:val="00E07F5C"/>
    <w:rsid w:val="00E13815"/>
    <w:rsid w:val="00E15719"/>
    <w:rsid w:val="00E257E9"/>
    <w:rsid w:val="00E30490"/>
    <w:rsid w:val="00E30CD0"/>
    <w:rsid w:val="00E35715"/>
    <w:rsid w:val="00E3794E"/>
    <w:rsid w:val="00E4516E"/>
    <w:rsid w:val="00E5410E"/>
    <w:rsid w:val="00E55278"/>
    <w:rsid w:val="00E556EE"/>
    <w:rsid w:val="00E62759"/>
    <w:rsid w:val="00E65073"/>
    <w:rsid w:val="00E77625"/>
    <w:rsid w:val="00EA13E1"/>
    <w:rsid w:val="00EA1887"/>
    <w:rsid w:val="00EA3772"/>
    <w:rsid w:val="00EA46E8"/>
    <w:rsid w:val="00EB26C0"/>
    <w:rsid w:val="00EB2C3C"/>
    <w:rsid w:val="00EB781E"/>
    <w:rsid w:val="00EC0D7E"/>
    <w:rsid w:val="00EC150F"/>
    <w:rsid w:val="00EC3092"/>
    <w:rsid w:val="00EC4556"/>
    <w:rsid w:val="00EC67FA"/>
    <w:rsid w:val="00ED05E1"/>
    <w:rsid w:val="00ED1E0A"/>
    <w:rsid w:val="00ED42AC"/>
    <w:rsid w:val="00ED6D95"/>
    <w:rsid w:val="00ED704C"/>
    <w:rsid w:val="00EE1D41"/>
    <w:rsid w:val="00EE6C74"/>
    <w:rsid w:val="00EF04AC"/>
    <w:rsid w:val="00EF6521"/>
    <w:rsid w:val="00F027D4"/>
    <w:rsid w:val="00F05A53"/>
    <w:rsid w:val="00F067F5"/>
    <w:rsid w:val="00F30674"/>
    <w:rsid w:val="00F40A11"/>
    <w:rsid w:val="00F420EF"/>
    <w:rsid w:val="00F4573F"/>
    <w:rsid w:val="00F64360"/>
    <w:rsid w:val="00F650F1"/>
    <w:rsid w:val="00F76679"/>
    <w:rsid w:val="00F83632"/>
    <w:rsid w:val="00F83827"/>
    <w:rsid w:val="00F90812"/>
    <w:rsid w:val="00FA64C5"/>
    <w:rsid w:val="00FB0DE4"/>
    <w:rsid w:val="00FB3F57"/>
    <w:rsid w:val="00FB47D3"/>
    <w:rsid w:val="00FB63A0"/>
    <w:rsid w:val="00FD1D81"/>
    <w:rsid w:val="00FD4655"/>
    <w:rsid w:val="00FD55F6"/>
    <w:rsid w:val="00FD5B73"/>
    <w:rsid w:val="00FD655E"/>
    <w:rsid w:val="00FD73F2"/>
    <w:rsid w:val="00FE7D29"/>
    <w:rsid w:val="00FF78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Ttulo1">
    <w:name w:val="heading 1"/>
    <w:basedOn w:val="Normal"/>
    <w:next w:val="Normal"/>
    <w:link w:val="Ttulo1Car"/>
    <w:uiPriority w:val="9"/>
    <w:qFormat/>
    <w:rsid w:val="00B237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237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9801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parrafo"/>
    <w:basedOn w:val="Normal"/>
    <w:link w:val="PrrafodelistaCar"/>
    <w:qFormat/>
    <w:rsid w:val="00D47CCA"/>
    <w:pPr>
      <w:ind w:left="720"/>
      <w:contextualSpacing/>
    </w:pPr>
  </w:style>
  <w:style w:type="paragraph" w:styleId="Textonotapie">
    <w:name w:val="footnote text"/>
    <w:basedOn w:val="Normal"/>
    <w:link w:val="TextonotapieCar"/>
    <w:uiPriority w:val="99"/>
    <w:unhideWhenUsed/>
    <w:qFormat/>
    <w:rsid w:val="00345AA2"/>
    <w:pPr>
      <w:spacing w:after="0" w:line="240" w:lineRule="auto"/>
    </w:pPr>
    <w:rPr>
      <w:sz w:val="20"/>
      <w:szCs w:val="20"/>
    </w:rPr>
  </w:style>
  <w:style w:type="character" w:customStyle="1" w:styleId="TextonotapieCar">
    <w:name w:val="Texto nota pie Car"/>
    <w:basedOn w:val="Fuentedeprrafopredeter"/>
    <w:link w:val="Textonotapie"/>
    <w:uiPriority w:val="99"/>
    <w:rsid w:val="00345AA2"/>
    <w:rPr>
      <w:sz w:val="20"/>
      <w:szCs w:val="20"/>
      <w:lang w:val="es-ES"/>
    </w:rPr>
  </w:style>
  <w:style w:type="character" w:styleId="Refdenotaalpie">
    <w:name w:val="footnote reference"/>
    <w:basedOn w:val="Fuentedeprrafopredeter"/>
    <w:uiPriority w:val="99"/>
    <w:unhideWhenUsed/>
    <w:rsid w:val="00345AA2"/>
    <w:rPr>
      <w:vertAlign w:val="superscript"/>
    </w:rPr>
  </w:style>
  <w:style w:type="table" w:styleId="Tablaconcuadrcula">
    <w:name w:val="Table Grid"/>
    <w:basedOn w:val="Tablanormal"/>
    <w:uiPriority w:val="59"/>
    <w:rsid w:val="0077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FD55F6"/>
  </w:style>
  <w:style w:type="character" w:styleId="Hipervnculo">
    <w:name w:val="Hyperlink"/>
    <w:basedOn w:val="Fuentedeprrafopredeter"/>
    <w:uiPriority w:val="99"/>
    <w:unhideWhenUsed/>
    <w:rsid w:val="000877E5"/>
    <w:rPr>
      <w:color w:val="0000FF" w:themeColor="hyperlink"/>
      <w:u w:val="single"/>
    </w:rPr>
  </w:style>
  <w:style w:type="paragraph" w:styleId="Sinespaciado">
    <w:name w:val="No Spacing"/>
    <w:uiPriority w:val="1"/>
    <w:qFormat/>
    <w:rsid w:val="00655E66"/>
    <w:pPr>
      <w:spacing w:after="0" w:line="240" w:lineRule="auto"/>
    </w:pPr>
    <w:rPr>
      <w:lang w:val="es-ES"/>
    </w:rPr>
  </w:style>
  <w:style w:type="character" w:styleId="Textoennegrita">
    <w:name w:val="Strong"/>
    <w:basedOn w:val="Fuentedeprrafopredeter"/>
    <w:uiPriority w:val="22"/>
    <w:qFormat/>
    <w:rsid w:val="00120648"/>
    <w:rPr>
      <w:b/>
      <w:bCs/>
    </w:rPr>
  </w:style>
  <w:style w:type="character" w:customStyle="1" w:styleId="A11">
    <w:name w:val="A11"/>
    <w:uiPriority w:val="99"/>
    <w:rsid w:val="001C10AD"/>
    <w:rPr>
      <w:rFonts w:cs="Futura Lt BT"/>
      <w:color w:val="000000"/>
      <w:sz w:val="18"/>
      <w:szCs w:val="18"/>
    </w:rPr>
  </w:style>
  <w:style w:type="paragraph" w:styleId="Encabezado">
    <w:name w:val="header"/>
    <w:basedOn w:val="Normal"/>
    <w:link w:val="EncabezadoCar"/>
    <w:uiPriority w:val="99"/>
    <w:unhideWhenUsed/>
    <w:rsid w:val="00072D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D29"/>
    <w:rPr>
      <w:lang w:val="es-ES"/>
    </w:rPr>
  </w:style>
  <w:style w:type="paragraph" w:styleId="Piedepgina">
    <w:name w:val="footer"/>
    <w:basedOn w:val="Normal"/>
    <w:link w:val="PiedepginaCar"/>
    <w:uiPriority w:val="99"/>
    <w:unhideWhenUsed/>
    <w:rsid w:val="00072D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D29"/>
    <w:rPr>
      <w:lang w:val="es-ES"/>
    </w:rPr>
  </w:style>
  <w:style w:type="paragraph" w:styleId="Textodeglobo">
    <w:name w:val="Balloon Text"/>
    <w:basedOn w:val="Normal"/>
    <w:link w:val="TextodegloboCar"/>
    <w:uiPriority w:val="99"/>
    <w:semiHidden/>
    <w:unhideWhenUsed/>
    <w:rsid w:val="003E47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4767"/>
    <w:rPr>
      <w:rFonts w:ascii="Tahoma" w:hAnsi="Tahoma" w:cs="Tahoma"/>
      <w:sz w:val="16"/>
      <w:szCs w:val="16"/>
      <w:lang w:val="es-ES"/>
    </w:rPr>
  </w:style>
  <w:style w:type="character" w:styleId="Refdecomentario">
    <w:name w:val="annotation reference"/>
    <w:basedOn w:val="Fuentedeprrafopredeter"/>
    <w:uiPriority w:val="99"/>
    <w:semiHidden/>
    <w:unhideWhenUsed/>
    <w:rsid w:val="00344BB4"/>
    <w:rPr>
      <w:sz w:val="16"/>
      <w:szCs w:val="16"/>
    </w:rPr>
  </w:style>
  <w:style w:type="paragraph" w:styleId="Textocomentario">
    <w:name w:val="annotation text"/>
    <w:basedOn w:val="Normal"/>
    <w:link w:val="TextocomentarioCar"/>
    <w:uiPriority w:val="99"/>
    <w:semiHidden/>
    <w:unhideWhenUsed/>
    <w:rsid w:val="00344B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44BB4"/>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44BB4"/>
    <w:rPr>
      <w:b/>
      <w:bCs/>
    </w:rPr>
  </w:style>
  <w:style w:type="character" w:customStyle="1" w:styleId="AsuntodelcomentarioCar">
    <w:name w:val="Asunto del comentario Car"/>
    <w:basedOn w:val="TextocomentarioCar"/>
    <w:link w:val="Asuntodelcomentario"/>
    <w:uiPriority w:val="99"/>
    <w:semiHidden/>
    <w:rsid w:val="00344BB4"/>
    <w:rPr>
      <w:b/>
      <w:bCs/>
      <w:sz w:val="20"/>
      <w:szCs w:val="20"/>
      <w:lang w:val="es-ES"/>
    </w:rPr>
  </w:style>
  <w:style w:type="character" w:customStyle="1" w:styleId="PrrafodelistaCar">
    <w:name w:val="Párrafo de lista Car"/>
    <w:aliases w:val="Titulo parrafo Car"/>
    <w:link w:val="Prrafodelista"/>
    <w:rsid w:val="00E65073"/>
    <w:rPr>
      <w:lang w:val="es-ES"/>
    </w:rPr>
  </w:style>
  <w:style w:type="paragraph" w:customStyle="1" w:styleId="Default">
    <w:name w:val="Default"/>
    <w:rsid w:val="002A19FE"/>
    <w:pPr>
      <w:autoSpaceDE w:val="0"/>
      <w:autoSpaceDN w:val="0"/>
      <w:adjustRightInd w:val="0"/>
      <w:spacing w:after="0" w:line="240" w:lineRule="auto"/>
    </w:pPr>
    <w:rPr>
      <w:rFonts w:ascii="Century Gothic" w:hAnsi="Century Gothic" w:cs="Century Gothic"/>
      <w:color w:val="000000"/>
      <w:sz w:val="24"/>
      <w:szCs w:val="24"/>
    </w:rPr>
  </w:style>
  <w:style w:type="paragraph" w:styleId="NormalWeb">
    <w:name w:val="Normal (Web)"/>
    <w:basedOn w:val="Normal"/>
    <w:uiPriority w:val="99"/>
    <w:unhideWhenUsed/>
    <w:rsid w:val="0094469E"/>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hps">
    <w:name w:val="hps"/>
    <w:basedOn w:val="Fuentedeprrafopredeter"/>
    <w:rsid w:val="00D11157"/>
  </w:style>
  <w:style w:type="character" w:customStyle="1" w:styleId="FontStyle331">
    <w:name w:val="Font Style331"/>
    <w:basedOn w:val="Fuentedeprrafopredeter"/>
    <w:uiPriority w:val="99"/>
    <w:rsid w:val="0066523F"/>
    <w:rPr>
      <w:rFonts w:ascii="Arial" w:hAnsi="Arial" w:cs="Arial" w:hint="default"/>
      <w:i/>
      <w:iCs/>
      <w:color w:val="000000"/>
      <w:sz w:val="20"/>
      <w:szCs w:val="20"/>
    </w:rPr>
  </w:style>
  <w:style w:type="character" w:customStyle="1" w:styleId="FontStyle334">
    <w:name w:val="Font Style334"/>
    <w:basedOn w:val="Fuentedeprrafopredeter"/>
    <w:uiPriority w:val="99"/>
    <w:rsid w:val="0066523F"/>
    <w:rPr>
      <w:rFonts w:ascii="Arial" w:hAnsi="Arial" w:cs="Arial" w:hint="default"/>
      <w:color w:val="000000"/>
      <w:sz w:val="20"/>
      <w:szCs w:val="20"/>
    </w:rPr>
  </w:style>
  <w:style w:type="paragraph" w:customStyle="1" w:styleId="cssection">
    <w:name w:val="cs_section"/>
    <w:basedOn w:val="Normal"/>
    <w:link w:val="cssectionZchn"/>
    <w:uiPriority w:val="1"/>
    <w:qFormat/>
    <w:locked/>
    <w:rsid w:val="006473CB"/>
    <w:pPr>
      <w:keepNext/>
      <w:spacing w:before="120" w:after="120" w:line="240" w:lineRule="auto"/>
      <w:jc w:val="both"/>
    </w:pPr>
    <w:rPr>
      <w:rFonts w:ascii="Calibri" w:eastAsia="Calibri" w:hAnsi="Calibri"/>
      <w:color w:val="9BBB59" w:themeColor="accent3"/>
      <w:sz w:val="26"/>
      <w:szCs w:val="24"/>
      <w:lang w:val="en-GB"/>
    </w:rPr>
  </w:style>
  <w:style w:type="paragraph" w:customStyle="1" w:styleId="cssubsection">
    <w:name w:val="cs_subsection"/>
    <w:basedOn w:val="Normal"/>
    <w:next w:val="cstext"/>
    <w:link w:val="cssubsectionZchn"/>
    <w:uiPriority w:val="1"/>
    <w:qFormat/>
    <w:rsid w:val="006473CB"/>
    <w:pPr>
      <w:spacing w:before="120" w:after="60" w:line="240" w:lineRule="auto"/>
    </w:pPr>
    <w:rPr>
      <w:rFonts w:ascii="Calibri" w:eastAsiaTheme="minorEastAsia" w:hAnsi="Calibri"/>
      <w:b/>
      <w:color w:val="8064A2" w:themeColor="accent4"/>
      <w:szCs w:val="24"/>
      <w:lang w:val="en-GB" w:eastAsia="nl-NL"/>
    </w:rPr>
  </w:style>
  <w:style w:type="character" w:customStyle="1" w:styleId="cssectionZchn">
    <w:name w:val="cs_section Zchn"/>
    <w:basedOn w:val="Fuentedeprrafopredeter"/>
    <w:link w:val="cssection"/>
    <w:uiPriority w:val="1"/>
    <w:rsid w:val="006473CB"/>
    <w:rPr>
      <w:rFonts w:ascii="Calibri" w:eastAsia="Calibri" w:hAnsi="Calibri"/>
      <w:color w:val="9BBB59" w:themeColor="accent3"/>
      <w:sz w:val="26"/>
      <w:szCs w:val="24"/>
      <w:lang w:val="en-GB"/>
    </w:rPr>
  </w:style>
  <w:style w:type="character" w:customStyle="1" w:styleId="cssubsectionZchn">
    <w:name w:val="cs_subsection Zchn"/>
    <w:basedOn w:val="Fuentedeprrafopredeter"/>
    <w:link w:val="cssubsection"/>
    <w:uiPriority w:val="1"/>
    <w:rsid w:val="006473CB"/>
    <w:rPr>
      <w:rFonts w:ascii="Calibri" w:eastAsiaTheme="minorEastAsia" w:hAnsi="Calibri"/>
      <w:b/>
      <w:color w:val="8064A2" w:themeColor="accent4"/>
      <w:szCs w:val="24"/>
      <w:lang w:val="en-GB" w:eastAsia="nl-NL"/>
    </w:rPr>
  </w:style>
  <w:style w:type="paragraph" w:customStyle="1" w:styleId="cstext">
    <w:name w:val="cs_text"/>
    <w:basedOn w:val="Normal"/>
    <w:autoRedefine/>
    <w:qFormat/>
    <w:rsid w:val="005B1DE2"/>
    <w:pPr>
      <w:spacing w:after="0" w:line="240" w:lineRule="auto"/>
      <w:jc w:val="both"/>
    </w:pPr>
    <w:rPr>
      <w:rFonts w:ascii="Arial" w:eastAsiaTheme="minorEastAsia" w:hAnsi="Arial" w:cs="Arial"/>
      <w:szCs w:val="20"/>
      <w:lang w:val="es-MX" w:eastAsia="nl-NL"/>
    </w:rPr>
  </w:style>
  <w:style w:type="character" w:customStyle="1" w:styleId="Ttulo1Car">
    <w:name w:val="Título 1 Car"/>
    <w:basedOn w:val="Fuentedeprrafopredeter"/>
    <w:link w:val="Ttulo1"/>
    <w:uiPriority w:val="9"/>
    <w:rsid w:val="00B237EB"/>
    <w:rPr>
      <w:rFonts w:asciiTheme="majorHAnsi" w:eastAsiaTheme="majorEastAsia" w:hAnsiTheme="majorHAnsi" w:cstheme="majorBidi"/>
      <w:b/>
      <w:bCs/>
      <w:color w:val="365F91" w:themeColor="accent1" w:themeShade="BF"/>
      <w:sz w:val="28"/>
      <w:szCs w:val="28"/>
      <w:lang w:val="es-ES"/>
    </w:rPr>
  </w:style>
  <w:style w:type="character" w:customStyle="1" w:styleId="Ttulo2Car">
    <w:name w:val="Título 2 Car"/>
    <w:basedOn w:val="Fuentedeprrafopredeter"/>
    <w:link w:val="Ttulo2"/>
    <w:uiPriority w:val="9"/>
    <w:rsid w:val="00B237EB"/>
    <w:rPr>
      <w:rFonts w:asciiTheme="majorHAnsi" w:eastAsiaTheme="majorEastAsia" w:hAnsiTheme="majorHAnsi" w:cstheme="majorBidi"/>
      <w:b/>
      <w:bCs/>
      <w:color w:val="4F81BD" w:themeColor="accent1"/>
      <w:sz w:val="26"/>
      <w:szCs w:val="26"/>
      <w:lang w:val="es-ES"/>
    </w:rPr>
  </w:style>
  <w:style w:type="character" w:customStyle="1" w:styleId="Ttulo3Car">
    <w:name w:val="Título 3 Car"/>
    <w:basedOn w:val="Fuentedeprrafopredeter"/>
    <w:link w:val="Ttulo3"/>
    <w:uiPriority w:val="9"/>
    <w:rsid w:val="00980165"/>
    <w:rPr>
      <w:rFonts w:asciiTheme="majorHAnsi" w:eastAsiaTheme="majorEastAsia" w:hAnsiTheme="majorHAnsi" w:cstheme="majorBidi"/>
      <w:b/>
      <w:bCs/>
      <w:color w:val="4F81BD" w:themeColor="accent1"/>
      <w:lang w:val="es-ES"/>
    </w:rPr>
  </w:style>
  <w:style w:type="character" w:customStyle="1" w:styleId="estilo331">
    <w:name w:val="estilo331"/>
    <w:basedOn w:val="Fuentedeprrafopredeter"/>
    <w:rsid w:val="00D06CA6"/>
    <w:rPr>
      <w:rFonts w:ascii="Times New Roman" w:hAnsi="Times New Roman" w:cs="Times New Roman" w:hint="default"/>
      <w:color w:val="46464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Ttulo1">
    <w:name w:val="heading 1"/>
    <w:basedOn w:val="Normal"/>
    <w:next w:val="Normal"/>
    <w:link w:val="Ttulo1Car"/>
    <w:uiPriority w:val="9"/>
    <w:qFormat/>
    <w:rsid w:val="00B237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237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9801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parrafo"/>
    <w:basedOn w:val="Normal"/>
    <w:link w:val="PrrafodelistaCar"/>
    <w:qFormat/>
    <w:rsid w:val="00D47CCA"/>
    <w:pPr>
      <w:ind w:left="720"/>
      <w:contextualSpacing/>
    </w:pPr>
  </w:style>
  <w:style w:type="paragraph" w:styleId="Textonotapie">
    <w:name w:val="footnote text"/>
    <w:basedOn w:val="Normal"/>
    <w:link w:val="TextonotapieCar"/>
    <w:uiPriority w:val="99"/>
    <w:unhideWhenUsed/>
    <w:qFormat/>
    <w:rsid w:val="00345AA2"/>
    <w:pPr>
      <w:spacing w:after="0" w:line="240" w:lineRule="auto"/>
    </w:pPr>
    <w:rPr>
      <w:sz w:val="20"/>
      <w:szCs w:val="20"/>
    </w:rPr>
  </w:style>
  <w:style w:type="character" w:customStyle="1" w:styleId="TextonotapieCar">
    <w:name w:val="Texto nota pie Car"/>
    <w:basedOn w:val="Fuentedeprrafopredeter"/>
    <w:link w:val="Textonotapie"/>
    <w:uiPriority w:val="99"/>
    <w:rsid w:val="00345AA2"/>
    <w:rPr>
      <w:sz w:val="20"/>
      <w:szCs w:val="20"/>
      <w:lang w:val="es-ES"/>
    </w:rPr>
  </w:style>
  <w:style w:type="character" w:styleId="Refdenotaalpie">
    <w:name w:val="footnote reference"/>
    <w:basedOn w:val="Fuentedeprrafopredeter"/>
    <w:uiPriority w:val="99"/>
    <w:unhideWhenUsed/>
    <w:rsid w:val="00345AA2"/>
    <w:rPr>
      <w:vertAlign w:val="superscript"/>
    </w:rPr>
  </w:style>
  <w:style w:type="table" w:styleId="Tablaconcuadrcula">
    <w:name w:val="Table Grid"/>
    <w:basedOn w:val="Tablanormal"/>
    <w:uiPriority w:val="59"/>
    <w:rsid w:val="0077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FD55F6"/>
  </w:style>
  <w:style w:type="character" w:styleId="Hipervnculo">
    <w:name w:val="Hyperlink"/>
    <w:basedOn w:val="Fuentedeprrafopredeter"/>
    <w:uiPriority w:val="99"/>
    <w:unhideWhenUsed/>
    <w:rsid w:val="000877E5"/>
    <w:rPr>
      <w:color w:val="0000FF" w:themeColor="hyperlink"/>
      <w:u w:val="single"/>
    </w:rPr>
  </w:style>
  <w:style w:type="paragraph" w:styleId="Sinespaciado">
    <w:name w:val="No Spacing"/>
    <w:uiPriority w:val="1"/>
    <w:qFormat/>
    <w:rsid w:val="00655E66"/>
    <w:pPr>
      <w:spacing w:after="0" w:line="240" w:lineRule="auto"/>
    </w:pPr>
    <w:rPr>
      <w:lang w:val="es-ES"/>
    </w:rPr>
  </w:style>
  <w:style w:type="character" w:styleId="Textoennegrita">
    <w:name w:val="Strong"/>
    <w:basedOn w:val="Fuentedeprrafopredeter"/>
    <w:uiPriority w:val="22"/>
    <w:qFormat/>
    <w:rsid w:val="00120648"/>
    <w:rPr>
      <w:b/>
      <w:bCs/>
    </w:rPr>
  </w:style>
  <w:style w:type="character" w:customStyle="1" w:styleId="A11">
    <w:name w:val="A11"/>
    <w:uiPriority w:val="99"/>
    <w:rsid w:val="001C10AD"/>
    <w:rPr>
      <w:rFonts w:cs="Futura Lt BT"/>
      <w:color w:val="000000"/>
      <w:sz w:val="18"/>
      <w:szCs w:val="18"/>
    </w:rPr>
  </w:style>
  <w:style w:type="paragraph" w:styleId="Encabezado">
    <w:name w:val="header"/>
    <w:basedOn w:val="Normal"/>
    <w:link w:val="EncabezadoCar"/>
    <w:uiPriority w:val="99"/>
    <w:unhideWhenUsed/>
    <w:rsid w:val="00072D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D29"/>
    <w:rPr>
      <w:lang w:val="es-ES"/>
    </w:rPr>
  </w:style>
  <w:style w:type="paragraph" w:styleId="Piedepgina">
    <w:name w:val="footer"/>
    <w:basedOn w:val="Normal"/>
    <w:link w:val="PiedepginaCar"/>
    <w:uiPriority w:val="99"/>
    <w:unhideWhenUsed/>
    <w:rsid w:val="00072D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D29"/>
    <w:rPr>
      <w:lang w:val="es-ES"/>
    </w:rPr>
  </w:style>
  <w:style w:type="paragraph" w:styleId="Textodeglobo">
    <w:name w:val="Balloon Text"/>
    <w:basedOn w:val="Normal"/>
    <w:link w:val="TextodegloboCar"/>
    <w:uiPriority w:val="99"/>
    <w:semiHidden/>
    <w:unhideWhenUsed/>
    <w:rsid w:val="003E47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4767"/>
    <w:rPr>
      <w:rFonts w:ascii="Tahoma" w:hAnsi="Tahoma" w:cs="Tahoma"/>
      <w:sz w:val="16"/>
      <w:szCs w:val="16"/>
      <w:lang w:val="es-ES"/>
    </w:rPr>
  </w:style>
  <w:style w:type="character" w:styleId="Refdecomentario">
    <w:name w:val="annotation reference"/>
    <w:basedOn w:val="Fuentedeprrafopredeter"/>
    <w:uiPriority w:val="99"/>
    <w:semiHidden/>
    <w:unhideWhenUsed/>
    <w:rsid w:val="00344BB4"/>
    <w:rPr>
      <w:sz w:val="16"/>
      <w:szCs w:val="16"/>
    </w:rPr>
  </w:style>
  <w:style w:type="paragraph" w:styleId="Textocomentario">
    <w:name w:val="annotation text"/>
    <w:basedOn w:val="Normal"/>
    <w:link w:val="TextocomentarioCar"/>
    <w:uiPriority w:val="99"/>
    <w:semiHidden/>
    <w:unhideWhenUsed/>
    <w:rsid w:val="00344B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44BB4"/>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44BB4"/>
    <w:rPr>
      <w:b/>
      <w:bCs/>
    </w:rPr>
  </w:style>
  <w:style w:type="character" w:customStyle="1" w:styleId="AsuntodelcomentarioCar">
    <w:name w:val="Asunto del comentario Car"/>
    <w:basedOn w:val="TextocomentarioCar"/>
    <w:link w:val="Asuntodelcomentario"/>
    <w:uiPriority w:val="99"/>
    <w:semiHidden/>
    <w:rsid w:val="00344BB4"/>
    <w:rPr>
      <w:b/>
      <w:bCs/>
      <w:sz w:val="20"/>
      <w:szCs w:val="20"/>
      <w:lang w:val="es-ES"/>
    </w:rPr>
  </w:style>
  <w:style w:type="character" w:customStyle="1" w:styleId="PrrafodelistaCar">
    <w:name w:val="Párrafo de lista Car"/>
    <w:aliases w:val="Titulo parrafo Car"/>
    <w:link w:val="Prrafodelista"/>
    <w:rsid w:val="00E65073"/>
    <w:rPr>
      <w:lang w:val="es-ES"/>
    </w:rPr>
  </w:style>
  <w:style w:type="paragraph" w:customStyle="1" w:styleId="Default">
    <w:name w:val="Default"/>
    <w:rsid w:val="002A19FE"/>
    <w:pPr>
      <w:autoSpaceDE w:val="0"/>
      <w:autoSpaceDN w:val="0"/>
      <w:adjustRightInd w:val="0"/>
      <w:spacing w:after="0" w:line="240" w:lineRule="auto"/>
    </w:pPr>
    <w:rPr>
      <w:rFonts w:ascii="Century Gothic" w:hAnsi="Century Gothic" w:cs="Century Gothic"/>
      <w:color w:val="000000"/>
      <w:sz w:val="24"/>
      <w:szCs w:val="24"/>
    </w:rPr>
  </w:style>
  <w:style w:type="paragraph" w:styleId="NormalWeb">
    <w:name w:val="Normal (Web)"/>
    <w:basedOn w:val="Normal"/>
    <w:uiPriority w:val="99"/>
    <w:unhideWhenUsed/>
    <w:rsid w:val="0094469E"/>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hps">
    <w:name w:val="hps"/>
    <w:basedOn w:val="Fuentedeprrafopredeter"/>
    <w:rsid w:val="00D11157"/>
  </w:style>
  <w:style w:type="character" w:customStyle="1" w:styleId="FontStyle331">
    <w:name w:val="Font Style331"/>
    <w:basedOn w:val="Fuentedeprrafopredeter"/>
    <w:uiPriority w:val="99"/>
    <w:rsid w:val="0066523F"/>
    <w:rPr>
      <w:rFonts w:ascii="Arial" w:hAnsi="Arial" w:cs="Arial" w:hint="default"/>
      <w:i/>
      <w:iCs/>
      <w:color w:val="000000"/>
      <w:sz w:val="20"/>
      <w:szCs w:val="20"/>
    </w:rPr>
  </w:style>
  <w:style w:type="character" w:customStyle="1" w:styleId="FontStyle334">
    <w:name w:val="Font Style334"/>
    <w:basedOn w:val="Fuentedeprrafopredeter"/>
    <w:uiPriority w:val="99"/>
    <w:rsid w:val="0066523F"/>
    <w:rPr>
      <w:rFonts w:ascii="Arial" w:hAnsi="Arial" w:cs="Arial" w:hint="default"/>
      <w:color w:val="000000"/>
      <w:sz w:val="20"/>
      <w:szCs w:val="20"/>
    </w:rPr>
  </w:style>
  <w:style w:type="paragraph" w:customStyle="1" w:styleId="cssection">
    <w:name w:val="cs_section"/>
    <w:basedOn w:val="Normal"/>
    <w:link w:val="cssectionZchn"/>
    <w:uiPriority w:val="1"/>
    <w:qFormat/>
    <w:locked/>
    <w:rsid w:val="006473CB"/>
    <w:pPr>
      <w:keepNext/>
      <w:spacing w:before="120" w:after="120" w:line="240" w:lineRule="auto"/>
      <w:jc w:val="both"/>
    </w:pPr>
    <w:rPr>
      <w:rFonts w:ascii="Calibri" w:eastAsia="Calibri" w:hAnsi="Calibri"/>
      <w:color w:val="9BBB59" w:themeColor="accent3"/>
      <w:sz w:val="26"/>
      <w:szCs w:val="24"/>
      <w:lang w:val="en-GB"/>
    </w:rPr>
  </w:style>
  <w:style w:type="paragraph" w:customStyle="1" w:styleId="cssubsection">
    <w:name w:val="cs_subsection"/>
    <w:basedOn w:val="Normal"/>
    <w:next w:val="cstext"/>
    <w:link w:val="cssubsectionZchn"/>
    <w:uiPriority w:val="1"/>
    <w:qFormat/>
    <w:rsid w:val="006473CB"/>
    <w:pPr>
      <w:spacing w:before="120" w:after="60" w:line="240" w:lineRule="auto"/>
    </w:pPr>
    <w:rPr>
      <w:rFonts w:ascii="Calibri" w:eastAsiaTheme="minorEastAsia" w:hAnsi="Calibri"/>
      <w:b/>
      <w:color w:val="8064A2" w:themeColor="accent4"/>
      <w:szCs w:val="24"/>
      <w:lang w:val="en-GB" w:eastAsia="nl-NL"/>
    </w:rPr>
  </w:style>
  <w:style w:type="character" w:customStyle="1" w:styleId="cssectionZchn">
    <w:name w:val="cs_section Zchn"/>
    <w:basedOn w:val="Fuentedeprrafopredeter"/>
    <w:link w:val="cssection"/>
    <w:uiPriority w:val="1"/>
    <w:rsid w:val="006473CB"/>
    <w:rPr>
      <w:rFonts w:ascii="Calibri" w:eastAsia="Calibri" w:hAnsi="Calibri"/>
      <w:color w:val="9BBB59" w:themeColor="accent3"/>
      <w:sz w:val="26"/>
      <w:szCs w:val="24"/>
      <w:lang w:val="en-GB"/>
    </w:rPr>
  </w:style>
  <w:style w:type="character" w:customStyle="1" w:styleId="cssubsectionZchn">
    <w:name w:val="cs_subsection Zchn"/>
    <w:basedOn w:val="Fuentedeprrafopredeter"/>
    <w:link w:val="cssubsection"/>
    <w:uiPriority w:val="1"/>
    <w:rsid w:val="006473CB"/>
    <w:rPr>
      <w:rFonts w:ascii="Calibri" w:eastAsiaTheme="minorEastAsia" w:hAnsi="Calibri"/>
      <w:b/>
      <w:color w:val="8064A2" w:themeColor="accent4"/>
      <w:szCs w:val="24"/>
      <w:lang w:val="en-GB" w:eastAsia="nl-NL"/>
    </w:rPr>
  </w:style>
  <w:style w:type="paragraph" w:customStyle="1" w:styleId="cstext">
    <w:name w:val="cs_text"/>
    <w:basedOn w:val="Normal"/>
    <w:autoRedefine/>
    <w:qFormat/>
    <w:rsid w:val="005B1DE2"/>
    <w:pPr>
      <w:spacing w:after="0" w:line="240" w:lineRule="auto"/>
      <w:jc w:val="both"/>
    </w:pPr>
    <w:rPr>
      <w:rFonts w:ascii="Arial" w:eastAsiaTheme="minorEastAsia" w:hAnsi="Arial" w:cs="Arial"/>
      <w:szCs w:val="20"/>
      <w:lang w:val="es-MX" w:eastAsia="nl-NL"/>
    </w:rPr>
  </w:style>
  <w:style w:type="character" w:customStyle="1" w:styleId="Ttulo1Car">
    <w:name w:val="Título 1 Car"/>
    <w:basedOn w:val="Fuentedeprrafopredeter"/>
    <w:link w:val="Ttulo1"/>
    <w:uiPriority w:val="9"/>
    <w:rsid w:val="00B237EB"/>
    <w:rPr>
      <w:rFonts w:asciiTheme="majorHAnsi" w:eastAsiaTheme="majorEastAsia" w:hAnsiTheme="majorHAnsi" w:cstheme="majorBidi"/>
      <w:b/>
      <w:bCs/>
      <w:color w:val="365F91" w:themeColor="accent1" w:themeShade="BF"/>
      <w:sz w:val="28"/>
      <w:szCs w:val="28"/>
      <w:lang w:val="es-ES"/>
    </w:rPr>
  </w:style>
  <w:style w:type="character" w:customStyle="1" w:styleId="Ttulo2Car">
    <w:name w:val="Título 2 Car"/>
    <w:basedOn w:val="Fuentedeprrafopredeter"/>
    <w:link w:val="Ttulo2"/>
    <w:uiPriority w:val="9"/>
    <w:rsid w:val="00B237EB"/>
    <w:rPr>
      <w:rFonts w:asciiTheme="majorHAnsi" w:eastAsiaTheme="majorEastAsia" w:hAnsiTheme="majorHAnsi" w:cstheme="majorBidi"/>
      <w:b/>
      <w:bCs/>
      <w:color w:val="4F81BD" w:themeColor="accent1"/>
      <w:sz w:val="26"/>
      <w:szCs w:val="26"/>
      <w:lang w:val="es-ES"/>
    </w:rPr>
  </w:style>
  <w:style w:type="character" w:customStyle="1" w:styleId="Ttulo3Car">
    <w:name w:val="Título 3 Car"/>
    <w:basedOn w:val="Fuentedeprrafopredeter"/>
    <w:link w:val="Ttulo3"/>
    <w:uiPriority w:val="9"/>
    <w:rsid w:val="00980165"/>
    <w:rPr>
      <w:rFonts w:asciiTheme="majorHAnsi" w:eastAsiaTheme="majorEastAsia" w:hAnsiTheme="majorHAnsi" w:cstheme="majorBidi"/>
      <w:b/>
      <w:bCs/>
      <w:color w:val="4F81BD" w:themeColor="accent1"/>
      <w:lang w:val="es-ES"/>
    </w:rPr>
  </w:style>
  <w:style w:type="character" w:customStyle="1" w:styleId="estilo331">
    <w:name w:val="estilo331"/>
    <w:basedOn w:val="Fuentedeprrafopredeter"/>
    <w:rsid w:val="00D06CA6"/>
    <w:rPr>
      <w:rFonts w:ascii="Times New Roman" w:hAnsi="Times New Roman" w:cs="Times New Roman" w:hint="default"/>
      <w:color w:val="4646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5438">
      <w:bodyDiv w:val="1"/>
      <w:marLeft w:val="0"/>
      <w:marRight w:val="0"/>
      <w:marTop w:val="0"/>
      <w:marBottom w:val="0"/>
      <w:divBdr>
        <w:top w:val="none" w:sz="0" w:space="0" w:color="auto"/>
        <w:left w:val="none" w:sz="0" w:space="0" w:color="auto"/>
        <w:bottom w:val="none" w:sz="0" w:space="0" w:color="auto"/>
        <w:right w:val="none" w:sz="0" w:space="0" w:color="auto"/>
      </w:divBdr>
    </w:div>
    <w:div w:id="67701133">
      <w:bodyDiv w:val="1"/>
      <w:marLeft w:val="0"/>
      <w:marRight w:val="0"/>
      <w:marTop w:val="0"/>
      <w:marBottom w:val="0"/>
      <w:divBdr>
        <w:top w:val="none" w:sz="0" w:space="0" w:color="auto"/>
        <w:left w:val="none" w:sz="0" w:space="0" w:color="auto"/>
        <w:bottom w:val="none" w:sz="0" w:space="0" w:color="auto"/>
        <w:right w:val="none" w:sz="0" w:space="0" w:color="auto"/>
      </w:divBdr>
    </w:div>
    <w:div w:id="265580455">
      <w:bodyDiv w:val="1"/>
      <w:marLeft w:val="0"/>
      <w:marRight w:val="0"/>
      <w:marTop w:val="0"/>
      <w:marBottom w:val="0"/>
      <w:divBdr>
        <w:top w:val="none" w:sz="0" w:space="0" w:color="auto"/>
        <w:left w:val="none" w:sz="0" w:space="0" w:color="auto"/>
        <w:bottom w:val="none" w:sz="0" w:space="0" w:color="auto"/>
        <w:right w:val="none" w:sz="0" w:space="0" w:color="auto"/>
      </w:divBdr>
      <w:divsChild>
        <w:div w:id="328139062">
          <w:marLeft w:val="547"/>
          <w:marRight w:val="0"/>
          <w:marTop w:val="0"/>
          <w:marBottom w:val="0"/>
          <w:divBdr>
            <w:top w:val="none" w:sz="0" w:space="0" w:color="auto"/>
            <w:left w:val="none" w:sz="0" w:space="0" w:color="auto"/>
            <w:bottom w:val="none" w:sz="0" w:space="0" w:color="auto"/>
            <w:right w:val="none" w:sz="0" w:space="0" w:color="auto"/>
          </w:divBdr>
        </w:div>
      </w:divsChild>
    </w:div>
    <w:div w:id="370804832">
      <w:bodyDiv w:val="1"/>
      <w:marLeft w:val="0"/>
      <w:marRight w:val="0"/>
      <w:marTop w:val="0"/>
      <w:marBottom w:val="0"/>
      <w:divBdr>
        <w:top w:val="none" w:sz="0" w:space="0" w:color="auto"/>
        <w:left w:val="none" w:sz="0" w:space="0" w:color="auto"/>
        <w:bottom w:val="none" w:sz="0" w:space="0" w:color="auto"/>
        <w:right w:val="none" w:sz="0" w:space="0" w:color="auto"/>
      </w:divBdr>
    </w:div>
    <w:div w:id="382755303">
      <w:bodyDiv w:val="1"/>
      <w:marLeft w:val="0"/>
      <w:marRight w:val="0"/>
      <w:marTop w:val="0"/>
      <w:marBottom w:val="0"/>
      <w:divBdr>
        <w:top w:val="none" w:sz="0" w:space="0" w:color="auto"/>
        <w:left w:val="none" w:sz="0" w:space="0" w:color="auto"/>
        <w:bottom w:val="none" w:sz="0" w:space="0" w:color="auto"/>
        <w:right w:val="none" w:sz="0" w:space="0" w:color="auto"/>
      </w:divBdr>
      <w:divsChild>
        <w:div w:id="217059796">
          <w:marLeft w:val="720"/>
          <w:marRight w:val="0"/>
          <w:marTop w:val="80"/>
          <w:marBottom w:val="160"/>
          <w:divBdr>
            <w:top w:val="none" w:sz="0" w:space="0" w:color="auto"/>
            <w:left w:val="none" w:sz="0" w:space="0" w:color="auto"/>
            <w:bottom w:val="none" w:sz="0" w:space="0" w:color="auto"/>
            <w:right w:val="none" w:sz="0" w:space="0" w:color="auto"/>
          </w:divBdr>
        </w:div>
        <w:div w:id="395979735">
          <w:marLeft w:val="720"/>
          <w:marRight w:val="0"/>
          <w:marTop w:val="80"/>
          <w:marBottom w:val="160"/>
          <w:divBdr>
            <w:top w:val="none" w:sz="0" w:space="0" w:color="auto"/>
            <w:left w:val="none" w:sz="0" w:space="0" w:color="auto"/>
            <w:bottom w:val="none" w:sz="0" w:space="0" w:color="auto"/>
            <w:right w:val="none" w:sz="0" w:space="0" w:color="auto"/>
          </w:divBdr>
        </w:div>
        <w:div w:id="1333334239">
          <w:marLeft w:val="720"/>
          <w:marRight w:val="0"/>
          <w:marTop w:val="80"/>
          <w:marBottom w:val="160"/>
          <w:divBdr>
            <w:top w:val="none" w:sz="0" w:space="0" w:color="auto"/>
            <w:left w:val="none" w:sz="0" w:space="0" w:color="auto"/>
            <w:bottom w:val="none" w:sz="0" w:space="0" w:color="auto"/>
            <w:right w:val="none" w:sz="0" w:space="0" w:color="auto"/>
          </w:divBdr>
        </w:div>
        <w:div w:id="1446384267">
          <w:marLeft w:val="720"/>
          <w:marRight w:val="0"/>
          <w:marTop w:val="80"/>
          <w:marBottom w:val="160"/>
          <w:divBdr>
            <w:top w:val="none" w:sz="0" w:space="0" w:color="auto"/>
            <w:left w:val="none" w:sz="0" w:space="0" w:color="auto"/>
            <w:bottom w:val="none" w:sz="0" w:space="0" w:color="auto"/>
            <w:right w:val="none" w:sz="0" w:space="0" w:color="auto"/>
          </w:divBdr>
        </w:div>
        <w:div w:id="1645350768">
          <w:marLeft w:val="720"/>
          <w:marRight w:val="0"/>
          <w:marTop w:val="80"/>
          <w:marBottom w:val="160"/>
          <w:divBdr>
            <w:top w:val="none" w:sz="0" w:space="0" w:color="auto"/>
            <w:left w:val="none" w:sz="0" w:space="0" w:color="auto"/>
            <w:bottom w:val="none" w:sz="0" w:space="0" w:color="auto"/>
            <w:right w:val="none" w:sz="0" w:space="0" w:color="auto"/>
          </w:divBdr>
        </w:div>
        <w:div w:id="2129663862">
          <w:marLeft w:val="720"/>
          <w:marRight w:val="0"/>
          <w:marTop w:val="80"/>
          <w:marBottom w:val="160"/>
          <w:divBdr>
            <w:top w:val="none" w:sz="0" w:space="0" w:color="auto"/>
            <w:left w:val="none" w:sz="0" w:space="0" w:color="auto"/>
            <w:bottom w:val="none" w:sz="0" w:space="0" w:color="auto"/>
            <w:right w:val="none" w:sz="0" w:space="0" w:color="auto"/>
          </w:divBdr>
        </w:div>
      </w:divsChild>
    </w:div>
    <w:div w:id="413750083">
      <w:bodyDiv w:val="1"/>
      <w:marLeft w:val="0"/>
      <w:marRight w:val="0"/>
      <w:marTop w:val="0"/>
      <w:marBottom w:val="0"/>
      <w:divBdr>
        <w:top w:val="none" w:sz="0" w:space="0" w:color="auto"/>
        <w:left w:val="none" w:sz="0" w:space="0" w:color="auto"/>
        <w:bottom w:val="none" w:sz="0" w:space="0" w:color="auto"/>
        <w:right w:val="none" w:sz="0" w:space="0" w:color="auto"/>
      </w:divBdr>
      <w:divsChild>
        <w:div w:id="1972249072">
          <w:marLeft w:val="720"/>
          <w:marRight w:val="0"/>
          <w:marTop w:val="0"/>
          <w:marBottom w:val="0"/>
          <w:divBdr>
            <w:top w:val="none" w:sz="0" w:space="0" w:color="auto"/>
            <w:left w:val="none" w:sz="0" w:space="0" w:color="auto"/>
            <w:bottom w:val="none" w:sz="0" w:space="0" w:color="auto"/>
            <w:right w:val="none" w:sz="0" w:space="0" w:color="auto"/>
          </w:divBdr>
        </w:div>
        <w:div w:id="1466046401">
          <w:marLeft w:val="720"/>
          <w:marRight w:val="0"/>
          <w:marTop w:val="0"/>
          <w:marBottom w:val="0"/>
          <w:divBdr>
            <w:top w:val="none" w:sz="0" w:space="0" w:color="auto"/>
            <w:left w:val="none" w:sz="0" w:space="0" w:color="auto"/>
            <w:bottom w:val="none" w:sz="0" w:space="0" w:color="auto"/>
            <w:right w:val="none" w:sz="0" w:space="0" w:color="auto"/>
          </w:divBdr>
        </w:div>
        <w:div w:id="539631472">
          <w:marLeft w:val="720"/>
          <w:marRight w:val="0"/>
          <w:marTop w:val="0"/>
          <w:marBottom w:val="0"/>
          <w:divBdr>
            <w:top w:val="none" w:sz="0" w:space="0" w:color="auto"/>
            <w:left w:val="none" w:sz="0" w:space="0" w:color="auto"/>
            <w:bottom w:val="none" w:sz="0" w:space="0" w:color="auto"/>
            <w:right w:val="none" w:sz="0" w:space="0" w:color="auto"/>
          </w:divBdr>
        </w:div>
      </w:divsChild>
    </w:div>
    <w:div w:id="416950041">
      <w:bodyDiv w:val="1"/>
      <w:marLeft w:val="0"/>
      <w:marRight w:val="0"/>
      <w:marTop w:val="0"/>
      <w:marBottom w:val="0"/>
      <w:divBdr>
        <w:top w:val="none" w:sz="0" w:space="0" w:color="auto"/>
        <w:left w:val="none" w:sz="0" w:space="0" w:color="auto"/>
        <w:bottom w:val="none" w:sz="0" w:space="0" w:color="auto"/>
        <w:right w:val="none" w:sz="0" w:space="0" w:color="auto"/>
      </w:divBdr>
    </w:div>
    <w:div w:id="432046054">
      <w:bodyDiv w:val="1"/>
      <w:marLeft w:val="0"/>
      <w:marRight w:val="0"/>
      <w:marTop w:val="0"/>
      <w:marBottom w:val="0"/>
      <w:divBdr>
        <w:top w:val="none" w:sz="0" w:space="0" w:color="auto"/>
        <w:left w:val="none" w:sz="0" w:space="0" w:color="auto"/>
        <w:bottom w:val="none" w:sz="0" w:space="0" w:color="auto"/>
        <w:right w:val="none" w:sz="0" w:space="0" w:color="auto"/>
      </w:divBdr>
    </w:div>
    <w:div w:id="482355548">
      <w:bodyDiv w:val="1"/>
      <w:marLeft w:val="0"/>
      <w:marRight w:val="0"/>
      <w:marTop w:val="0"/>
      <w:marBottom w:val="0"/>
      <w:divBdr>
        <w:top w:val="none" w:sz="0" w:space="0" w:color="auto"/>
        <w:left w:val="none" w:sz="0" w:space="0" w:color="auto"/>
        <w:bottom w:val="none" w:sz="0" w:space="0" w:color="auto"/>
        <w:right w:val="none" w:sz="0" w:space="0" w:color="auto"/>
      </w:divBdr>
    </w:div>
    <w:div w:id="638267494">
      <w:bodyDiv w:val="1"/>
      <w:marLeft w:val="0"/>
      <w:marRight w:val="0"/>
      <w:marTop w:val="0"/>
      <w:marBottom w:val="0"/>
      <w:divBdr>
        <w:top w:val="none" w:sz="0" w:space="0" w:color="auto"/>
        <w:left w:val="none" w:sz="0" w:space="0" w:color="auto"/>
        <w:bottom w:val="none" w:sz="0" w:space="0" w:color="auto"/>
        <w:right w:val="none" w:sz="0" w:space="0" w:color="auto"/>
      </w:divBdr>
    </w:div>
    <w:div w:id="777725759">
      <w:bodyDiv w:val="1"/>
      <w:marLeft w:val="0"/>
      <w:marRight w:val="0"/>
      <w:marTop w:val="0"/>
      <w:marBottom w:val="0"/>
      <w:divBdr>
        <w:top w:val="none" w:sz="0" w:space="0" w:color="auto"/>
        <w:left w:val="none" w:sz="0" w:space="0" w:color="auto"/>
        <w:bottom w:val="none" w:sz="0" w:space="0" w:color="auto"/>
        <w:right w:val="none" w:sz="0" w:space="0" w:color="auto"/>
      </w:divBdr>
    </w:div>
    <w:div w:id="920717943">
      <w:bodyDiv w:val="1"/>
      <w:marLeft w:val="0"/>
      <w:marRight w:val="0"/>
      <w:marTop w:val="0"/>
      <w:marBottom w:val="0"/>
      <w:divBdr>
        <w:top w:val="none" w:sz="0" w:space="0" w:color="auto"/>
        <w:left w:val="none" w:sz="0" w:space="0" w:color="auto"/>
        <w:bottom w:val="none" w:sz="0" w:space="0" w:color="auto"/>
        <w:right w:val="none" w:sz="0" w:space="0" w:color="auto"/>
      </w:divBdr>
    </w:div>
    <w:div w:id="926304612">
      <w:bodyDiv w:val="1"/>
      <w:marLeft w:val="0"/>
      <w:marRight w:val="0"/>
      <w:marTop w:val="0"/>
      <w:marBottom w:val="0"/>
      <w:divBdr>
        <w:top w:val="none" w:sz="0" w:space="0" w:color="auto"/>
        <w:left w:val="none" w:sz="0" w:space="0" w:color="auto"/>
        <w:bottom w:val="none" w:sz="0" w:space="0" w:color="auto"/>
        <w:right w:val="none" w:sz="0" w:space="0" w:color="auto"/>
      </w:divBdr>
    </w:div>
    <w:div w:id="931427500">
      <w:bodyDiv w:val="1"/>
      <w:marLeft w:val="0"/>
      <w:marRight w:val="0"/>
      <w:marTop w:val="0"/>
      <w:marBottom w:val="0"/>
      <w:divBdr>
        <w:top w:val="none" w:sz="0" w:space="0" w:color="auto"/>
        <w:left w:val="none" w:sz="0" w:space="0" w:color="auto"/>
        <w:bottom w:val="none" w:sz="0" w:space="0" w:color="auto"/>
        <w:right w:val="none" w:sz="0" w:space="0" w:color="auto"/>
      </w:divBdr>
    </w:div>
    <w:div w:id="1089306347">
      <w:bodyDiv w:val="1"/>
      <w:marLeft w:val="0"/>
      <w:marRight w:val="0"/>
      <w:marTop w:val="0"/>
      <w:marBottom w:val="0"/>
      <w:divBdr>
        <w:top w:val="none" w:sz="0" w:space="0" w:color="auto"/>
        <w:left w:val="none" w:sz="0" w:space="0" w:color="auto"/>
        <w:bottom w:val="none" w:sz="0" w:space="0" w:color="auto"/>
        <w:right w:val="none" w:sz="0" w:space="0" w:color="auto"/>
      </w:divBdr>
    </w:div>
    <w:div w:id="1168206772">
      <w:bodyDiv w:val="1"/>
      <w:marLeft w:val="0"/>
      <w:marRight w:val="0"/>
      <w:marTop w:val="0"/>
      <w:marBottom w:val="0"/>
      <w:divBdr>
        <w:top w:val="none" w:sz="0" w:space="0" w:color="auto"/>
        <w:left w:val="none" w:sz="0" w:space="0" w:color="auto"/>
        <w:bottom w:val="none" w:sz="0" w:space="0" w:color="auto"/>
        <w:right w:val="none" w:sz="0" w:space="0" w:color="auto"/>
      </w:divBdr>
    </w:div>
    <w:div w:id="1177232901">
      <w:bodyDiv w:val="1"/>
      <w:marLeft w:val="0"/>
      <w:marRight w:val="0"/>
      <w:marTop w:val="0"/>
      <w:marBottom w:val="0"/>
      <w:divBdr>
        <w:top w:val="none" w:sz="0" w:space="0" w:color="auto"/>
        <w:left w:val="none" w:sz="0" w:space="0" w:color="auto"/>
        <w:bottom w:val="none" w:sz="0" w:space="0" w:color="auto"/>
        <w:right w:val="none" w:sz="0" w:space="0" w:color="auto"/>
      </w:divBdr>
    </w:div>
    <w:div w:id="1190413549">
      <w:bodyDiv w:val="1"/>
      <w:marLeft w:val="0"/>
      <w:marRight w:val="0"/>
      <w:marTop w:val="0"/>
      <w:marBottom w:val="0"/>
      <w:divBdr>
        <w:top w:val="none" w:sz="0" w:space="0" w:color="auto"/>
        <w:left w:val="none" w:sz="0" w:space="0" w:color="auto"/>
        <w:bottom w:val="none" w:sz="0" w:space="0" w:color="auto"/>
        <w:right w:val="none" w:sz="0" w:space="0" w:color="auto"/>
      </w:divBdr>
    </w:div>
    <w:div w:id="1214387751">
      <w:bodyDiv w:val="1"/>
      <w:marLeft w:val="0"/>
      <w:marRight w:val="0"/>
      <w:marTop w:val="0"/>
      <w:marBottom w:val="0"/>
      <w:divBdr>
        <w:top w:val="none" w:sz="0" w:space="0" w:color="auto"/>
        <w:left w:val="none" w:sz="0" w:space="0" w:color="auto"/>
        <w:bottom w:val="none" w:sz="0" w:space="0" w:color="auto"/>
        <w:right w:val="none" w:sz="0" w:space="0" w:color="auto"/>
      </w:divBdr>
    </w:div>
    <w:div w:id="1325813471">
      <w:bodyDiv w:val="1"/>
      <w:marLeft w:val="0"/>
      <w:marRight w:val="0"/>
      <w:marTop w:val="0"/>
      <w:marBottom w:val="0"/>
      <w:divBdr>
        <w:top w:val="none" w:sz="0" w:space="0" w:color="auto"/>
        <w:left w:val="none" w:sz="0" w:space="0" w:color="auto"/>
        <w:bottom w:val="none" w:sz="0" w:space="0" w:color="auto"/>
        <w:right w:val="none" w:sz="0" w:space="0" w:color="auto"/>
      </w:divBdr>
    </w:div>
    <w:div w:id="1328635708">
      <w:bodyDiv w:val="1"/>
      <w:marLeft w:val="0"/>
      <w:marRight w:val="0"/>
      <w:marTop w:val="0"/>
      <w:marBottom w:val="0"/>
      <w:divBdr>
        <w:top w:val="none" w:sz="0" w:space="0" w:color="auto"/>
        <w:left w:val="none" w:sz="0" w:space="0" w:color="auto"/>
        <w:bottom w:val="none" w:sz="0" w:space="0" w:color="auto"/>
        <w:right w:val="none" w:sz="0" w:space="0" w:color="auto"/>
      </w:divBdr>
    </w:div>
    <w:div w:id="1375620214">
      <w:bodyDiv w:val="1"/>
      <w:marLeft w:val="0"/>
      <w:marRight w:val="0"/>
      <w:marTop w:val="0"/>
      <w:marBottom w:val="0"/>
      <w:divBdr>
        <w:top w:val="none" w:sz="0" w:space="0" w:color="auto"/>
        <w:left w:val="none" w:sz="0" w:space="0" w:color="auto"/>
        <w:bottom w:val="none" w:sz="0" w:space="0" w:color="auto"/>
        <w:right w:val="none" w:sz="0" w:space="0" w:color="auto"/>
      </w:divBdr>
    </w:div>
    <w:div w:id="1388796474">
      <w:bodyDiv w:val="1"/>
      <w:marLeft w:val="0"/>
      <w:marRight w:val="0"/>
      <w:marTop w:val="0"/>
      <w:marBottom w:val="0"/>
      <w:divBdr>
        <w:top w:val="none" w:sz="0" w:space="0" w:color="auto"/>
        <w:left w:val="none" w:sz="0" w:space="0" w:color="auto"/>
        <w:bottom w:val="none" w:sz="0" w:space="0" w:color="auto"/>
        <w:right w:val="none" w:sz="0" w:space="0" w:color="auto"/>
      </w:divBdr>
    </w:div>
    <w:div w:id="1563252722">
      <w:bodyDiv w:val="1"/>
      <w:marLeft w:val="0"/>
      <w:marRight w:val="0"/>
      <w:marTop w:val="0"/>
      <w:marBottom w:val="0"/>
      <w:divBdr>
        <w:top w:val="none" w:sz="0" w:space="0" w:color="auto"/>
        <w:left w:val="none" w:sz="0" w:space="0" w:color="auto"/>
        <w:bottom w:val="none" w:sz="0" w:space="0" w:color="auto"/>
        <w:right w:val="none" w:sz="0" w:space="0" w:color="auto"/>
      </w:divBdr>
    </w:div>
    <w:div w:id="1590236415">
      <w:bodyDiv w:val="1"/>
      <w:marLeft w:val="0"/>
      <w:marRight w:val="0"/>
      <w:marTop w:val="0"/>
      <w:marBottom w:val="0"/>
      <w:divBdr>
        <w:top w:val="none" w:sz="0" w:space="0" w:color="auto"/>
        <w:left w:val="none" w:sz="0" w:space="0" w:color="auto"/>
        <w:bottom w:val="none" w:sz="0" w:space="0" w:color="auto"/>
        <w:right w:val="none" w:sz="0" w:space="0" w:color="auto"/>
      </w:divBdr>
    </w:div>
    <w:div w:id="1717463038">
      <w:bodyDiv w:val="1"/>
      <w:marLeft w:val="0"/>
      <w:marRight w:val="0"/>
      <w:marTop w:val="0"/>
      <w:marBottom w:val="0"/>
      <w:divBdr>
        <w:top w:val="none" w:sz="0" w:space="0" w:color="auto"/>
        <w:left w:val="none" w:sz="0" w:space="0" w:color="auto"/>
        <w:bottom w:val="none" w:sz="0" w:space="0" w:color="auto"/>
        <w:right w:val="none" w:sz="0" w:space="0" w:color="auto"/>
      </w:divBdr>
    </w:div>
    <w:div w:id="1836453220">
      <w:bodyDiv w:val="1"/>
      <w:marLeft w:val="0"/>
      <w:marRight w:val="0"/>
      <w:marTop w:val="0"/>
      <w:marBottom w:val="0"/>
      <w:divBdr>
        <w:top w:val="none" w:sz="0" w:space="0" w:color="auto"/>
        <w:left w:val="none" w:sz="0" w:space="0" w:color="auto"/>
        <w:bottom w:val="none" w:sz="0" w:space="0" w:color="auto"/>
        <w:right w:val="none" w:sz="0" w:space="0" w:color="auto"/>
      </w:divBdr>
      <w:divsChild>
        <w:div w:id="1825273837">
          <w:marLeft w:val="547"/>
          <w:marRight w:val="0"/>
          <w:marTop w:val="0"/>
          <w:marBottom w:val="0"/>
          <w:divBdr>
            <w:top w:val="none" w:sz="0" w:space="0" w:color="auto"/>
            <w:left w:val="none" w:sz="0" w:space="0" w:color="auto"/>
            <w:bottom w:val="none" w:sz="0" w:space="0" w:color="auto"/>
            <w:right w:val="none" w:sz="0" w:space="0" w:color="auto"/>
          </w:divBdr>
        </w:div>
      </w:divsChild>
    </w:div>
    <w:div w:id="1901476396">
      <w:bodyDiv w:val="1"/>
      <w:marLeft w:val="0"/>
      <w:marRight w:val="0"/>
      <w:marTop w:val="0"/>
      <w:marBottom w:val="0"/>
      <w:divBdr>
        <w:top w:val="none" w:sz="0" w:space="0" w:color="auto"/>
        <w:left w:val="none" w:sz="0" w:space="0" w:color="auto"/>
        <w:bottom w:val="none" w:sz="0" w:space="0" w:color="auto"/>
        <w:right w:val="none" w:sz="0" w:space="0" w:color="auto"/>
      </w:divBdr>
      <w:divsChild>
        <w:div w:id="1171337622">
          <w:marLeft w:val="547"/>
          <w:marRight w:val="0"/>
          <w:marTop w:val="0"/>
          <w:marBottom w:val="0"/>
          <w:divBdr>
            <w:top w:val="none" w:sz="0" w:space="0" w:color="auto"/>
            <w:left w:val="none" w:sz="0" w:space="0" w:color="auto"/>
            <w:bottom w:val="none" w:sz="0" w:space="0" w:color="auto"/>
            <w:right w:val="none" w:sz="0" w:space="0" w:color="auto"/>
          </w:divBdr>
        </w:div>
      </w:divsChild>
    </w:div>
    <w:div w:id="2009627903">
      <w:bodyDiv w:val="1"/>
      <w:marLeft w:val="0"/>
      <w:marRight w:val="0"/>
      <w:marTop w:val="0"/>
      <w:marBottom w:val="0"/>
      <w:divBdr>
        <w:top w:val="none" w:sz="0" w:space="0" w:color="auto"/>
        <w:left w:val="none" w:sz="0" w:space="0" w:color="auto"/>
        <w:bottom w:val="none" w:sz="0" w:space="0" w:color="auto"/>
        <w:right w:val="none" w:sz="0" w:space="0" w:color="auto"/>
      </w:divBdr>
    </w:div>
    <w:div w:id="2067143248">
      <w:bodyDiv w:val="1"/>
      <w:marLeft w:val="0"/>
      <w:marRight w:val="0"/>
      <w:marTop w:val="0"/>
      <w:marBottom w:val="0"/>
      <w:divBdr>
        <w:top w:val="none" w:sz="0" w:space="0" w:color="auto"/>
        <w:left w:val="none" w:sz="0" w:space="0" w:color="auto"/>
        <w:bottom w:val="none" w:sz="0" w:space="0" w:color="auto"/>
        <w:right w:val="none" w:sz="0" w:space="0" w:color="auto"/>
      </w:divBdr>
    </w:div>
    <w:div w:id="2136408830">
      <w:bodyDiv w:val="1"/>
      <w:marLeft w:val="0"/>
      <w:marRight w:val="0"/>
      <w:marTop w:val="0"/>
      <w:marBottom w:val="0"/>
      <w:divBdr>
        <w:top w:val="none" w:sz="0" w:space="0" w:color="auto"/>
        <w:left w:val="none" w:sz="0" w:space="0" w:color="auto"/>
        <w:bottom w:val="none" w:sz="0" w:space="0" w:color="auto"/>
        <w:right w:val="none" w:sz="0" w:space="0" w:color="auto"/>
      </w:divBdr>
      <w:divsChild>
        <w:div w:id="1520851704">
          <w:marLeft w:val="547"/>
          <w:marRight w:val="0"/>
          <w:marTop w:val="8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http://www.snvworld.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nglish.rvo.nl/" TargetMode="Externa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2" Type="http://schemas.openxmlformats.org/officeDocument/2006/relationships/hyperlink" Target="http://www.fao.org/docrep/009/a0789s/a0789s09.htm" TargetMode="External"/><Relationship Id="rId1" Type="http://schemas.openxmlformats.org/officeDocument/2006/relationships/hyperlink" Target="http://www.cocinasmejoradasperu.org.pe/Publicaciones/2.4%20Brochure%20de%20instituciones%20p%C3%BAblicas%20en%20el%20marco%20de%20la%20campa%C3%B1a/BROCHURE%20Campa%C3%B1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51BA-26E2-4318-A52D-9057DEE8C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13933</Words>
  <Characters>76637</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GIZ</Company>
  <LinksUpToDate>false</LinksUpToDate>
  <CharactersWithSpaces>90390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Alonso Moreno</dc:creator>
  <cp:lastModifiedBy>Carlos Cabezudo</cp:lastModifiedBy>
  <cp:revision>2</cp:revision>
  <cp:lastPrinted>2015-05-22T17:13:00Z</cp:lastPrinted>
  <dcterms:created xsi:type="dcterms:W3CDTF">2015-05-25T21:07:00Z</dcterms:created>
  <dcterms:modified xsi:type="dcterms:W3CDTF">2015-05-25T21:07:00Z</dcterms:modified>
</cp:coreProperties>
</file>